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CBB" w:rsidRDefault="00DB1CBB" w:rsidP="005E2246">
      <w:pPr>
        <w:ind w:right="332"/>
        <w:jc w:val="right"/>
        <w:rPr>
          <w:i/>
          <w:sz w:val="20"/>
          <w:szCs w:val="20"/>
          <w:lang w:val="en-US"/>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DB1CBB" w:rsidRDefault="00DB1CBB" w:rsidP="005E2246">
      <w:pPr>
        <w:ind w:right="332"/>
        <w:jc w:val="right"/>
        <w:rPr>
          <w:i/>
          <w:sz w:val="20"/>
          <w:szCs w:val="20"/>
          <w:lang w:val="en-US"/>
        </w:rPr>
      </w:pPr>
      <w:r w:rsidRPr="004134E7">
        <w:rPr>
          <w:i/>
          <w:noProof/>
        </w:rPr>
        <w:drawing>
          <wp:inline distT="0" distB="0" distL="0" distR="0" wp14:anchorId="1481BED9" wp14:editId="5083523D">
            <wp:extent cx="5940425" cy="1809511"/>
            <wp:effectExtent l="0" t="0" r="3175" b="635"/>
            <wp:docPr id="1" name="Рисунок 1" descr="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1809511"/>
                    </a:xfrm>
                    <a:prstGeom prst="rect">
                      <a:avLst/>
                    </a:prstGeom>
                    <a:noFill/>
                    <a:ln>
                      <a:noFill/>
                    </a:ln>
                  </pic:spPr>
                </pic:pic>
              </a:graphicData>
            </a:graphic>
          </wp:inline>
        </w:drawing>
      </w:r>
    </w:p>
    <w:p w:rsidR="00DB1CBB" w:rsidRDefault="00DB1CBB" w:rsidP="005E2246">
      <w:pPr>
        <w:ind w:right="332"/>
        <w:jc w:val="right"/>
        <w:rPr>
          <w:i/>
          <w:sz w:val="20"/>
          <w:szCs w:val="20"/>
          <w:lang w:val="en-US"/>
        </w:rPr>
      </w:pPr>
    </w:p>
    <w:p w:rsidR="00DB1CBB" w:rsidRDefault="00DB1CBB" w:rsidP="005E2246">
      <w:pPr>
        <w:ind w:right="332"/>
        <w:jc w:val="right"/>
        <w:rPr>
          <w:i/>
          <w:sz w:val="20"/>
          <w:szCs w:val="20"/>
          <w:lang w:val="en-US"/>
        </w:rPr>
      </w:pPr>
    </w:p>
    <w:p w:rsidR="00377AB2" w:rsidRPr="009E04F7" w:rsidRDefault="00377AB2" w:rsidP="008069E5">
      <w:pPr>
        <w:spacing w:line="360" w:lineRule="auto"/>
        <w:ind w:right="332"/>
        <w:jc w:val="right"/>
        <w:rPr>
          <w:i/>
          <w:sz w:val="20"/>
          <w:szCs w:val="20"/>
        </w:rPr>
      </w:pPr>
      <w:r w:rsidRPr="009E04F7">
        <w:rPr>
          <w:i/>
          <w:sz w:val="20"/>
          <w:szCs w:val="20"/>
        </w:rPr>
        <w:t>УТВЕРЖДАЮ:</w:t>
      </w:r>
    </w:p>
    <w:p w:rsidR="00377AB2" w:rsidRPr="008F1EE4" w:rsidRDefault="00377AB2" w:rsidP="008069E5">
      <w:pPr>
        <w:tabs>
          <w:tab w:val="left" w:pos="9356"/>
        </w:tabs>
        <w:spacing w:before="120" w:line="360" w:lineRule="auto"/>
        <w:ind w:right="332"/>
        <w:jc w:val="right"/>
        <w:rPr>
          <w:i/>
          <w:sz w:val="22"/>
          <w:szCs w:val="22"/>
        </w:rPr>
      </w:pPr>
      <w:r w:rsidRPr="008F1EE4">
        <w:rPr>
          <w:i/>
          <w:sz w:val="22"/>
          <w:szCs w:val="22"/>
        </w:rPr>
        <w:t>___________________/</w:t>
      </w:r>
      <w:r w:rsidR="002029FC" w:rsidRPr="008F1EE4">
        <w:rPr>
          <w:i/>
          <w:sz w:val="22"/>
          <w:szCs w:val="22"/>
        </w:rPr>
        <w:t>Булгаков А.В.</w:t>
      </w:r>
      <w:r w:rsidRPr="008F1EE4">
        <w:rPr>
          <w:i/>
          <w:sz w:val="22"/>
          <w:szCs w:val="22"/>
        </w:rPr>
        <w:t>/</w:t>
      </w:r>
    </w:p>
    <w:p w:rsidR="00377AB2" w:rsidRPr="008F1EE4" w:rsidRDefault="00377AB2" w:rsidP="008069E5">
      <w:pPr>
        <w:spacing w:line="360" w:lineRule="auto"/>
        <w:ind w:left="6096"/>
        <w:rPr>
          <w:i/>
          <w:sz w:val="22"/>
          <w:szCs w:val="22"/>
        </w:rPr>
      </w:pPr>
      <w:r w:rsidRPr="008F1EE4">
        <w:rPr>
          <w:i/>
          <w:sz w:val="22"/>
          <w:szCs w:val="22"/>
        </w:rPr>
        <w:t xml:space="preserve">Председатель </w:t>
      </w:r>
      <w:r w:rsidR="00350B76" w:rsidRPr="008F1EE4">
        <w:rPr>
          <w:i/>
          <w:sz w:val="22"/>
          <w:szCs w:val="22"/>
        </w:rPr>
        <w:t>Закупочной</w:t>
      </w:r>
      <w:r w:rsidRPr="008F1EE4">
        <w:rPr>
          <w:i/>
          <w:sz w:val="22"/>
          <w:szCs w:val="22"/>
        </w:rPr>
        <w:t xml:space="preserve"> комиссии</w:t>
      </w:r>
    </w:p>
    <w:p w:rsidR="00377AB2" w:rsidRPr="008F1EE4" w:rsidRDefault="009E04F7" w:rsidP="008069E5">
      <w:pPr>
        <w:spacing w:line="360" w:lineRule="auto"/>
        <w:ind w:firstLine="6095"/>
        <w:rPr>
          <w:i/>
          <w:sz w:val="22"/>
          <w:szCs w:val="22"/>
        </w:rPr>
      </w:pPr>
      <w:r w:rsidRPr="008F1EE4">
        <w:rPr>
          <w:i/>
          <w:color w:val="0070C0"/>
          <w:sz w:val="22"/>
          <w:szCs w:val="22"/>
        </w:rPr>
        <w:t>«</w:t>
      </w:r>
      <w:r w:rsidR="00BE4DF2" w:rsidRPr="008069E5">
        <w:rPr>
          <w:i/>
          <w:color w:val="0070C0"/>
          <w:sz w:val="22"/>
          <w:szCs w:val="22"/>
        </w:rPr>
        <w:t>26</w:t>
      </w:r>
      <w:r w:rsidRPr="008F1EE4">
        <w:rPr>
          <w:i/>
          <w:color w:val="0070C0"/>
          <w:sz w:val="22"/>
          <w:szCs w:val="22"/>
        </w:rPr>
        <w:t xml:space="preserve">» </w:t>
      </w:r>
      <w:r w:rsidR="00DF5D4D" w:rsidRPr="008F1EE4">
        <w:rPr>
          <w:i/>
          <w:color w:val="0070C0"/>
          <w:sz w:val="22"/>
          <w:szCs w:val="22"/>
        </w:rPr>
        <w:t xml:space="preserve">  </w:t>
      </w:r>
      <w:r w:rsidR="00BE4DF2">
        <w:rPr>
          <w:i/>
          <w:color w:val="0070C0"/>
          <w:sz w:val="22"/>
          <w:szCs w:val="22"/>
        </w:rPr>
        <w:t>ноября</w:t>
      </w:r>
      <w:r w:rsidR="00DF5D4D" w:rsidRPr="008F1EE4">
        <w:rPr>
          <w:i/>
          <w:color w:val="0070C0"/>
          <w:sz w:val="22"/>
          <w:szCs w:val="22"/>
        </w:rPr>
        <w:t xml:space="preserve"> </w:t>
      </w:r>
      <w:r w:rsidR="00377AB2" w:rsidRPr="008F1EE4">
        <w:rPr>
          <w:i/>
          <w:color w:val="0070C0"/>
          <w:sz w:val="22"/>
          <w:szCs w:val="22"/>
        </w:rPr>
        <w:t xml:space="preserve"> 20</w:t>
      </w:r>
      <w:r w:rsidR="00E05D87" w:rsidRPr="008F1EE4">
        <w:rPr>
          <w:i/>
          <w:color w:val="0070C0"/>
          <w:sz w:val="22"/>
          <w:szCs w:val="22"/>
        </w:rPr>
        <w:t>15</w:t>
      </w:r>
      <w:r w:rsidR="00E05D87" w:rsidRPr="008F1EE4">
        <w:rPr>
          <w:i/>
          <w:sz w:val="22"/>
          <w:szCs w:val="22"/>
        </w:rPr>
        <w:t xml:space="preserve"> </w:t>
      </w:r>
      <w:r w:rsidR="00377AB2" w:rsidRPr="008F1EE4">
        <w:rPr>
          <w:i/>
          <w:sz w:val="22"/>
          <w:szCs w:val="22"/>
        </w:rPr>
        <w:t xml:space="preserve"> года</w:t>
      </w:r>
    </w:p>
    <w:p w:rsidR="00377AB2" w:rsidRPr="008F1EE4" w:rsidRDefault="00BF539E" w:rsidP="008069E5">
      <w:pPr>
        <w:spacing w:before="240" w:line="360" w:lineRule="auto"/>
        <w:ind w:left="6095"/>
        <w:rPr>
          <w:i/>
          <w:kern w:val="36"/>
          <w:sz w:val="22"/>
          <w:szCs w:val="22"/>
        </w:rPr>
      </w:pPr>
      <w:r w:rsidRPr="008F1EE4">
        <w:rPr>
          <w:i/>
          <w:kern w:val="36"/>
          <w:sz w:val="22"/>
          <w:szCs w:val="22"/>
        </w:rPr>
        <w:t>С</w:t>
      </w:r>
      <w:r w:rsidR="00377AB2" w:rsidRPr="008F1EE4">
        <w:rPr>
          <w:i/>
          <w:kern w:val="36"/>
          <w:sz w:val="22"/>
          <w:szCs w:val="22"/>
        </w:rPr>
        <w:t xml:space="preserve">екретарь </w:t>
      </w:r>
      <w:r w:rsidR="00350B76" w:rsidRPr="008F1EE4">
        <w:rPr>
          <w:i/>
          <w:kern w:val="36"/>
          <w:sz w:val="22"/>
          <w:szCs w:val="22"/>
        </w:rPr>
        <w:t>Закупочной</w:t>
      </w:r>
      <w:r w:rsidR="00377AB2" w:rsidRPr="008F1EE4">
        <w:rPr>
          <w:i/>
          <w:kern w:val="36"/>
          <w:sz w:val="22"/>
          <w:szCs w:val="22"/>
        </w:rPr>
        <w:t xml:space="preserve"> комиссии</w:t>
      </w:r>
    </w:p>
    <w:p w:rsidR="00377AB2" w:rsidRPr="008F1EE4" w:rsidRDefault="008F1EE4" w:rsidP="008069E5">
      <w:pPr>
        <w:spacing w:line="360" w:lineRule="auto"/>
        <w:ind w:left="6521" w:hanging="425"/>
        <w:rPr>
          <w:i/>
          <w:kern w:val="36"/>
          <w:sz w:val="22"/>
          <w:szCs w:val="22"/>
        </w:rPr>
      </w:pPr>
      <w:r>
        <w:rPr>
          <w:i/>
          <w:kern w:val="36"/>
          <w:sz w:val="22"/>
          <w:szCs w:val="22"/>
        </w:rPr>
        <w:t>_________________</w:t>
      </w:r>
      <w:r w:rsidR="009E04F7" w:rsidRPr="008F1EE4">
        <w:rPr>
          <w:i/>
          <w:kern w:val="36"/>
          <w:sz w:val="22"/>
          <w:szCs w:val="22"/>
        </w:rPr>
        <w:t>_</w:t>
      </w:r>
      <w:r w:rsidR="00964A09" w:rsidRPr="008F1EE4">
        <w:rPr>
          <w:i/>
          <w:kern w:val="36"/>
          <w:sz w:val="22"/>
          <w:szCs w:val="22"/>
        </w:rPr>
        <w:t>/</w:t>
      </w:r>
      <w:r w:rsidR="00E05D87" w:rsidRPr="008F1EE4">
        <w:rPr>
          <w:i/>
          <w:kern w:val="36"/>
          <w:sz w:val="22"/>
          <w:szCs w:val="22"/>
        </w:rPr>
        <w:t>Некрасов А.В.</w:t>
      </w:r>
      <w:r w:rsidR="00377AB2" w:rsidRPr="008F1EE4">
        <w:rPr>
          <w:i/>
          <w:kern w:val="36"/>
          <w:sz w:val="22"/>
          <w:szCs w:val="22"/>
        </w:rPr>
        <w:t>/</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9E0A48" w:rsidRDefault="00002855" w:rsidP="0071693C">
      <w:pPr>
        <w:jc w:val="center"/>
        <w:rPr>
          <w:b/>
        </w:rPr>
      </w:pPr>
      <w:r w:rsidRPr="00002855">
        <w:rPr>
          <w:b/>
        </w:rPr>
        <w:t xml:space="preserve">по открытому </w:t>
      </w:r>
      <w:r w:rsidR="00283D6B">
        <w:rPr>
          <w:b/>
        </w:rPr>
        <w:t>запросу предложений</w:t>
      </w:r>
      <w:r w:rsidR="00DF5D4D">
        <w:rPr>
          <w:b/>
        </w:rPr>
        <w:t xml:space="preserve"> в электронной форме</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дпринимательства</w:t>
      </w:r>
      <w:r w:rsidR="00DF5D4D" w:rsidRPr="00DF5D4D">
        <w:rPr>
          <w:b/>
        </w:rPr>
        <w:t>,</w:t>
      </w:r>
      <w:r w:rsidR="006421FA">
        <w:rPr>
          <w:b/>
        </w:rPr>
        <w:t xml:space="preserve"> </w:t>
      </w:r>
      <w:r w:rsidR="001F08B9" w:rsidRPr="005E2246">
        <w:rPr>
          <w:b/>
        </w:rPr>
        <w:t xml:space="preserve">на право заключения договора </w:t>
      </w:r>
      <w:proofErr w:type="gramStart"/>
      <w:r w:rsidR="001F08B9" w:rsidRPr="005E2246">
        <w:rPr>
          <w:b/>
        </w:rPr>
        <w:t>на</w:t>
      </w:r>
      <w:proofErr w:type="gramEnd"/>
      <w:r w:rsidR="001F08B9">
        <w:rPr>
          <w:b/>
        </w:rPr>
        <w:t xml:space="preserve"> </w:t>
      </w:r>
    </w:p>
    <w:p w:rsidR="009E0A48" w:rsidRDefault="009E0A48" w:rsidP="0071693C">
      <w:pPr>
        <w:jc w:val="center"/>
        <w:rPr>
          <w:b/>
        </w:rPr>
      </w:pPr>
    </w:p>
    <w:p w:rsidR="0071693C" w:rsidRPr="00FD5130" w:rsidRDefault="008069E5" w:rsidP="0071693C">
      <w:pPr>
        <w:jc w:val="center"/>
        <w:rPr>
          <w:color w:val="000000"/>
        </w:rPr>
      </w:pPr>
      <w:r>
        <w:rPr>
          <w:b/>
          <w:color w:val="4F81BD" w:themeColor="accent1"/>
          <w:sz w:val="26"/>
          <w:szCs w:val="26"/>
        </w:rPr>
        <w:t>п</w:t>
      </w:r>
      <w:r w:rsidR="00BE4DF2">
        <w:rPr>
          <w:b/>
          <w:color w:val="4F81BD" w:themeColor="accent1"/>
          <w:sz w:val="26"/>
          <w:szCs w:val="26"/>
        </w:rPr>
        <w:t>оставк</w:t>
      </w:r>
      <w:r>
        <w:rPr>
          <w:b/>
          <w:color w:val="4F81BD" w:themeColor="accent1"/>
          <w:sz w:val="26"/>
          <w:szCs w:val="26"/>
        </w:rPr>
        <w:t>у хозяйственных товаров</w:t>
      </w:r>
    </w:p>
    <w:p w:rsidR="007C0DAD" w:rsidRPr="005E2246" w:rsidRDefault="007C0DAD" w:rsidP="00A11027">
      <w:pPr>
        <w:jc w:val="both"/>
      </w:pPr>
    </w:p>
    <w:p w:rsidR="00377AB2" w:rsidRPr="00FD5130" w:rsidRDefault="009C6067" w:rsidP="00377AB2">
      <w:pPr>
        <w:pStyle w:val="a3"/>
        <w:numPr>
          <w:ilvl w:val="0"/>
          <w:numId w:val="0"/>
        </w:numPr>
        <w:spacing w:before="240"/>
        <w:jc w:val="center"/>
        <w:rPr>
          <w:sz w:val="24"/>
        </w:rPr>
      </w:pPr>
      <w:r w:rsidRPr="00FD5130">
        <w:rPr>
          <w:sz w:val="24"/>
        </w:rPr>
        <w:t>д</w:t>
      </w:r>
      <w:r w:rsidR="00A459FF" w:rsidRPr="00FD5130">
        <w:rPr>
          <w:sz w:val="24"/>
        </w:rPr>
        <w:t>ля</w:t>
      </w:r>
      <w:r w:rsidRPr="00FD5130">
        <w:rPr>
          <w:sz w:val="24"/>
        </w:rPr>
        <w:t xml:space="preserve"> </w:t>
      </w:r>
      <w:r w:rsidR="00597AD3" w:rsidRPr="00FD5130">
        <w:rPr>
          <w:sz w:val="24"/>
        </w:rPr>
        <w:t xml:space="preserve">нужд </w:t>
      </w:r>
      <w:r w:rsidR="0071693C" w:rsidRPr="00FD5130">
        <w:rPr>
          <w:sz w:val="24"/>
        </w:rPr>
        <w:t>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71693C" w:rsidRDefault="0071693C"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201</w:t>
      </w:r>
      <w:r w:rsidR="0071693C">
        <w:rPr>
          <w:sz w:val="20"/>
          <w:szCs w:val="20"/>
        </w:rPr>
        <w:t>5</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headerReference w:type="default"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293265640"/>
      <w:bookmarkStart w:id="9" w:name="_Toc293265684"/>
      <w:bookmarkStart w:id="10" w:name="_Toc293265959"/>
      <w:bookmarkStart w:id="11" w:name="_Toc293266019"/>
      <w:bookmarkStart w:id="12" w:name="_Toc293266204"/>
      <w:bookmarkStart w:id="13" w:name="_Toc293266832"/>
      <w:bookmarkStart w:id="14" w:name="_Toc293291692"/>
      <w:bookmarkStart w:id="15" w:name="_Toc293520108"/>
      <w:bookmarkStart w:id="16" w:name="_Toc316294934"/>
      <w:bookmarkStart w:id="17" w:name="_Toc319328703"/>
      <w:bookmarkStart w:id="18" w:name="_Toc341278316"/>
    </w:p>
    <w:p w:rsidR="001A3FE7" w:rsidRDefault="001A3FE7" w:rsidP="00543368">
      <w:pPr>
        <w:widowControl/>
        <w:suppressAutoHyphens/>
        <w:overflowPunct w:val="0"/>
        <w:autoSpaceDE/>
        <w:autoSpaceDN/>
        <w:adjustRightInd/>
        <w:spacing w:line="360" w:lineRule="auto"/>
        <w:jc w:val="center"/>
        <w:rPr>
          <w:b/>
          <w:bCs/>
          <w:sz w:val="26"/>
          <w:szCs w:val="26"/>
          <w:lang w:eastAsia="ar-SA"/>
        </w:rPr>
      </w:pPr>
    </w:p>
    <w:p w:rsidR="007655CE" w:rsidRDefault="007655CE" w:rsidP="00543368">
      <w:pPr>
        <w:widowControl/>
        <w:suppressAutoHyphens/>
        <w:overflowPunct w:val="0"/>
        <w:autoSpaceDE/>
        <w:autoSpaceDN/>
        <w:adjustRightInd/>
        <w:spacing w:line="360" w:lineRule="auto"/>
        <w:jc w:val="center"/>
        <w:rPr>
          <w:b/>
          <w:bCs/>
          <w:sz w:val="26"/>
          <w:szCs w:val="26"/>
          <w:lang w:eastAsia="ar-SA"/>
        </w:rPr>
      </w:pPr>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rsidR="007655CE" w:rsidRPr="009E0A48" w:rsidRDefault="007655CE" w:rsidP="00060712">
          <w:pPr>
            <w:pStyle w:val="afffa"/>
          </w:pPr>
          <w:r w:rsidRPr="009E0A48">
            <w:t>Оглавление</w:t>
          </w:r>
        </w:p>
        <w:p w:rsidR="003E7847" w:rsidRPr="009E0A48" w:rsidRDefault="007655CE" w:rsidP="00060712">
          <w:pPr>
            <w:pStyle w:val="12"/>
            <w:spacing w:line="276" w:lineRule="auto"/>
            <w:rPr>
              <w:rFonts w:asciiTheme="minorHAnsi" w:eastAsiaTheme="minorEastAsia" w:hAnsiTheme="minorHAnsi" w:cstheme="minorBidi"/>
              <w:b/>
              <w:noProof/>
              <w:sz w:val="28"/>
              <w:szCs w:val="28"/>
            </w:rPr>
          </w:pPr>
          <w:r w:rsidRPr="009E0A48">
            <w:rPr>
              <w:b/>
            </w:rPr>
            <w:fldChar w:fldCharType="begin"/>
          </w:r>
          <w:r w:rsidRPr="009E0A48">
            <w:rPr>
              <w:b/>
            </w:rPr>
            <w:instrText xml:space="preserve"> TOC \o "1-3" \h \z \u </w:instrText>
          </w:r>
          <w:r w:rsidRPr="009E0A48">
            <w:rPr>
              <w:b/>
            </w:rPr>
            <w:fldChar w:fldCharType="separate"/>
          </w:r>
          <w:hyperlink w:anchor="_Toc422244119" w:history="1">
            <w:r w:rsidR="003E7847" w:rsidRPr="009E0A48">
              <w:rPr>
                <w:rStyle w:val="ac"/>
                <w:b/>
                <w:noProof/>
                <w:sz w:val="28"/>
                <w:szCs w:val="28"/>
              </w:rPr>
              <w:t>Раздел 1. ИЗВЕЩЕНИЕ О ПРОВЕДЕНИИ ЗАКУПКИ</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_Toc422244119 \h </w:instrText>
            </w:r>
            <w:r w:rsidR="003E7847" w:rsidRPr="009E0A48">
              <w:rPr>
                <w:b/>
                <w:noProof/>
                <w:webHidden/>
                <w:sz w:val="28"/>
                <w:szCs w:val="28"/>
              </w:rPr>
            </w:r>
            <w:r w:rsidR="003E7847" w:rsidRPr="009E0A48">
              <w:rPr>
                <w:b/>
                <w:noProof/>
                <w:webHidden/>
                <w:sz w:val="28"/>
                <w:szCs w:val="28"/>
              </w:rPr>
              <w:fldChar w:fldCharType="separate"/>
            </w:r>
            <w:r w:rsidR="002755CD">
              <w:rPr>
                <w:b/>
                <w:noProof/>
                <w:webHidden/>
                <w:sz w:val="28"/>
                <w:szCs w:val="28"/>
              </w:rPr>
              <w:t>3</w:t>
            </w:r>
            <w:r w:rsidR="003E7847" w:rsidRPr="009E0A48">
              <w:rPr>
                <w:b/>
                <w:noProof/>
                <w:webHidden/>
                <w:sz w:val="28"/>
                <w:szCs w:val="28"/>
              </w:rPr>
              <w:fldChar w:fldCharType="end"/>
            </w:r>
          </w:hyperlink>
        </w:p>
        <w:p w:rsidR="003E7847" w:rsidRPr="009E0A48" w:rsidRDefault="008069E5" w:rsidP="00060712">
          <w:pPr>
            <w:pStyle w:val="12"/>
            <w:spacing w:line="276" w:lineRule="auto"/>
            <w:rPr>
              <w:rFonts w:asciiTheme="minorHAnsi" w:eastAsiaTheme="minorEastAsia" w:hAnsiTheme="minorHAnsi" w:cstheme="minorBidi"/>
              <w:b/>
              <w:noProof/>
              <w:sz w:val="28"/>
              <w:szCs w:val="28"/>
            </w:rPr>
          </w:pPr>
          <w:hyperlink w:anchor="_Toc422244157" w:history="1">
            <w:r w:rsidR="003E7847" w:rsidRPr="009E0A48">
              <w:rPr>
                <w:rStyle w:val="ac"/>
                <w:b/>
                <w:noProof/>
                <w:sz w:val="28"/>
                <w:szCs w:val="28"/>
              </w:rPr>
              <w:t>Раздел 2. ТЕРМИНЫ И ОПРЕДЕЛЕНИЯ</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_Toc422244157 \h </w:instrText>
            </w:r>
            <w:r w:rsidR="003E7847" w:rsidRPr="009E0A48">
              <w:rPr>
                <w:b/>
                <w:noProof/>
                <w:webHidden/>
                <w:sz w:val="28"/>
                <w:szCs w:val="28"/>
              </w:rPr>
            </w:r>
            <w:r w:rsidR="003E7847" w:rsidRPr="009E0A48">
              <w:rPr>
                <w:b/>
                <w:noProof/>
                <w:webHidden/>
                <w:sz w:val="28"/>
                <w:szCs w:val="28"/>
              </w:rPr>
              <w:fldChar w:fldCharType="separate"/>
            </w:r>
            <w:r w:rsidR="002755CD">
              <w:rPr>
                <w:b/>
                <w:noProof/>
                <w:webHidden/>
                <w:sz w:val="28"/>
                <w:szCs w:val="28"/>
              </w:rPr>
              <w:t>6</w:t>
            </w:r>
            <w:r w:rsidR="003E7847" w:rsidRPr="009E0A48">
              <w:rPr>
                <w:b/>
                <w:noProof/>
                <w:webHidden/>
                <w:sz w:val="28"/>
                <w:szCs w:val="28"/>
              </w:rPr>
              <w:fldChar w:fldCharType="end"/>
            </w:r>
          </w:hyperlink>
        </w:p>
        <w:p w:rsidR="003E7847" w:rsidRPr="009E0A48" w:rsidRDefault="008069E5" w:rsidP="00060712">
          <w:pPr>
            <w:pStyle w:val="12"/>
            <w:spacing w:line="276" w:lineRule="auto"/>
            <w:rPr>
              <w:rFonts w:asciiTheme="minorHAnsi" w:eastAsiaTheme="minorEastAsia" w:hAnsiTheme="minorHAnsi" w:cstheme="minorBidi"/>
              <w:b/>
              <w:noProof/>
              <w:sz w:val="28"/>
              <w:szCs w:val="28"/>
            </w:rPr>
          </w:pPr>
          <w:hyperlink w:anchor="_Toc422244158" w:history="1">
            <w:r w:rsidR="003E7847" w:rsidRPr="009E0A48">
              <w:rPr>
                <w:rStyle w:val="ac"/>
                <w:b/>
                <w:noProof/>
                <w:sz w:val="28"/>
                <w:szCs w:val="28"/>
              </w:rPr>
              <w:t>Раздел 3. ОБЩИЕ ПОЛОЖЕНИЯ</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_Toc422244158 \h </w:instrText>
            </w:r>
            <w:r w:rsidR="003E7847" w:rsidRPr="009E0A48">
              <w:rPr>
                <w:b/>
                <w:noProof/>
                <w:webHidden/>
                <w:sz w:val="28"/>
                <w:szCs w:val="28"/>
              </w:rPr>
            </w:r>
            <w:r w:rsidR="003E7847" w:rsidRPr="009E0A48">
              <w:rPr>
                <w:b/>
                <w:noProof/>
                <w:webHidden/>
                <w:sz w:val="28"/>
                <w:szCs w:val="28"/>
              </w:rPr>
              <w:fldChar w:fldCharType="separate"/>
            </w:r>
            <w:r w:rsidR="002755CD">
              <w:rPr>
                <w:b/>
                <w:noProof/>
                <w:webHidden/>
                <w:sz w:val="28"/>
                <w:szCs w:val="28"/>
              </w:rPr>
              <w:t>6</w:t>
            </w:r>
            <w:r w:rsidR="003E7847" w:rsidRPr="009E0A48">
              <w:rPr>
                <w:b/>
                <w:noProof/>
                <w:webHidden/>
                <w:sz w:val="28"/>
                <w:szCs w:val="28"/>
              </w:rPr>
              <w:fldChar w:fldCharType="end"/>
            </w:r>
          </w:hyperlink>
        </w:p>
        <w:p w:rsidR="003E7847" w:rsidRPr="009E0A48" w:rsidRDefault="008069E5" w:rsidP="00060712">
          <w:pPr>
            <w:pStyle w:val="12"/>
            <w:spacing w:line="276" w:lineRule="auto"/>
            <w:rPr>
              <w:rFonts w:asciiTheme="minorHAnsi" w:eastAsiaTheme="minorEastAsia" w:hAnsiTheme="minorHAnsi" w:cstheme="minorBidi"/>
              <w:b/>
              <w:noProof/>
              <w:sz w:val="28"/>
              <w:szCs w:val="28"/>
            </w:rPr>
          </w:pPr>
          <w:hyperlink w:anchor="_Toc422244165" w:history="1">
            <w:r w:rsidR="003E7847" w:rsidRPr="009E0A48">
              <w:rPr>
                <w:rStyle w:val="ac"/>
                <w:b/>
                <w:noProof/>
                <w:sz w:val="28"/>
                <w:szCs w:val="28"/>
              </w:rPr>
              <w:t>Раздел 4.  ПОРЯДОК ПРОВЕДЕНИЯ ЗАКУПКИ</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_Toc422244165 \h </w:instrText>
            </w:r>
            <w:r w:rsidR="003E7847" w:rsidRPr="009E0A48">
              <w:rPr>
                <w:b/>
                <w:noProof/>
                <w:webHidden/>
                <w:sz w:val="28"/>
                <w:szCs w:val="28"/>
              </w:rPr>
            </w:r>
            <w:r w:rsidR="003E7847" w:rsidRPr="009E0A48">
              <w:rPr>
                <w:b/>
                <w:noProof/>
                <w:webHidden/>
                <w:sz w:val="28"/>
                <w:szCs w:val="28"/>
              </w:rPr>
              <w:fldChar w:fldCharType="separate"/>
            </w:r>
            <w:r w:rsidR="002755CD">
              <w:rPr>
                <w:b/>
                <w:noProof/>
                <w:webHidden/>
                <w:sz w:val="28"/>
                <w:szCs w:val="28"/>
              </w:rPr>
              <w:t>9</w:t>
            </w:r>
            <w:r w:rsidR="003E7847" w:rsidRPr="009E0A48">
              <w:rPr>
                <w:b/>
                <w:noProof/>
                <w:webHidden/>
                <w:sz w:val="28"/>
                <w:szCs w:val="28"/>
              </w:rPr>
              <w:fldChar w:fldCharType="end"/>
            </w:r>
          </w:hyperlink>
        </w:p>
        <w:p w:rsidR="003E7847" w:rsidRPr="009E0A48" w:rsidRDefault="008069E5" w:rsidP="00060712">
          <w:pPr>
            <w:pStyle w:val="12"/>
            <w:spacing w:line="276" w:lineRule="auto"/>
            <w:rPr>
              <w:rFonts w:asciiTheme="minorHAnsi" w:eastAsiaTheme="minorEastAsia" w:hAnsiTheme="minorHAnsi" w:cstheme="minorBidi"/>
              <w:b/>
              <w:noProof/>
              <w:sz w:val="28"/>
              <w:szCs w:val="28"/>
            </w:rPr>
          </w:pPr>
          <w:hyperlink w:anchor="_Toc422244183" w:history="1">
            <w:r w:rsidR="003E7847" w:rsidRPr="009E0A48">
              <w:rPr>
                <w:rStyle w:val="ac"/>
                <w:b/>
                <w:noProof/>
                <w:sz w:val="28"/>
                <w:szCs w:val="28"/>
              </w:rPr>
              <w:t>Раздел 5. ТРЕБОВАНИЯ, ПРЕДЪЯВЛЯЕМЫЕ К УЧАСТНИКАМ ЗАКУПКИ</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_Toc422244183 \h </w:instrText>
            </w:r>
            <w:r w:rsidR="003E7847" w:rsidRPr="009E0A48">
              <w:rPr>
                <w:b/>
                <w:noProof/>
                <w:webHidden/>
                <w:sz w:val="28"/>
                <w:szCs w:val="28"/>
              </w:rPr>
            </w:r>
            <w:r w:rsidR="003E7847" w:rsidRPr="009E0A48">
              <w:rPr>
                <w:b/>
                <w:noProof/>
                <w:webHidden/>
                <w:sz w:val="28"/>
                <w:szCs w:val="28"/>
              </w:rPr>
              <w:fldChar w:fldCharType="separate"/>
            </w:r>
            <w:r w:rsidR="002755CD">
              <w:rPr>
                <w:b/>
                <w:noProof/>
                <w:webHidden/>
                <w:sz w:val="28"/>
                <w:szCs w:val="28"/>
              </w:rPr>
              <w:t>25</w:t>
            </w:r>
            <w:r w:rsidR="003E7847" w:rsidRPr="009E0A48">
              <w:rPr>
                <w:b/>
                <w:noProof/>
                <w:webHidden/>
                <w:sz w:val="28"/>
                <w:szCs w:val="28"/>
              </w:rPr>
              <w:fldChar w:fldCharType="end"/>
            </w:r>
          </w:hyperlink>
        </w:p>
        <w:p w:rsidR="003E7847" w:rsidRPr="009E0A48" w:rsidRDefault="008069E5" w:rsidP="00060712">
          <w:pPr>
            <w:pStyle w:val="12"/>
            <w:spacing w:line="276" w:lineRule="auto"/>
            <w:rPr>
              <w:rFonts w:asciiTheme="minorHAnsi" w:eastAsiaTheme="minorEastAsia" w:hAnsiTheme="minorHAnsi" w:cstheme="minorBidi"/>
              <w:b/>
              <w:noProof/>
              <w:sz w:val="28"/>
              <w:szCs w:val="28"/>
            </w:rPr>
          </w:pPr>
          <w:hyperlink w:anchor="_Toc422244188" w:history="1">
            <w:r w:rsidR="003E7847" w:rsidRPr="009E0A48">
              <w:rPr>
                <w:rStyle w:val="ac"/>
                <w:b/>
                <w:noProof/>
                <w:sz w:val="28"/>
                <w:szCs w:val="28"/>
              </w:rPr>
              <w:t>Раздел 6. ТРЕБОВАНИЯ К ЗАЯВКЕ НА УЧАСТИЕ В ЗАКУПКЕ</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_Toc422244188 \h </w:instrText>
            </w:r>
            <w:r w:rsidR="003E7847" w:rsidRPr="009E0A48">
              <w:rPr>
                <w:b/>
                <w:noProof/>
                <w:webHidden/>
                <w:sz w:val="28"/>
                <w:szCs w:val="28"/>
              </w:rPr>
            </w:r>
            <w:r w:rsidR="003E7847" w:rsidRPr="009E0A48">
              <w:rPr>
                <w:b/>
                <w:noProof/>
                <w:webHidden/>
                <w:sz w:val="28"/>
                <w:szCs w:val="28"/>
              </w:rPr>
              <w:fldChar w:fldCharType="separate"/>
            </w:r>
            <w:r w:rsidR="002755CD">
              <w:rPr>
                <w:b/>
                <w:noProof/>
                <w:webHidden/>
                <w:sz w:val="28"/>
                <w:szCs w:val="28"/>
              </w:rPr>
              <w:t>27</w:t>
            </w:r>
            <w:r w:rsidR="003E7847" w:rsidRPr="009E0A48">
              <w:rPr>
                <w:b/>
                <w:noProof/>
                <w:webHidden/>
                <w:sz w:val="28"/>
                <w:szCs w:val="28"/>
              </w:rPr>
              <w:fldChar w:fldCharType="end"/>
            </w:r>
          </w:hyperlink>
        </w:p>
        <w:p w:rsidR="003E7847" w:rsidRPr="009E0A48" w:rsidRDefault="008069E5" w:rsidP="00060712">
          <w:pPr>
            <w:pStyle w:val="12"/>
            <w:spacing w:line="276" w:lineRule="auto"/>
            <w:rPr>
              <w:rFonts w:asciiTheme="minorHAnsi" w:eastAsiaTheme="minorEastAsia" w:hAnsiTheme="minorHAnsi" w:cstheme="minorBidi"/>
              <w:b/>
              <w:noProof/>
              <w:sz w:val="28"/>
              <w:szCs w:val="28"/>
            </w:rPr>
          </w:pPr>
          <w:hyperlink w:anchor="_Toc422244215" w:history="1">
            <w:r w:rsidR="001C5619" w:rsidRPr="009E0A48">
              <w:rPr>
                <w:rStyle w:val="ac"/>
                <w:b/>
                <w:noProof/>
                <w:sz w:val="28"/>
                <w:szCs w:val="28"/>
              </w:rPr>
              <w:t xml:space="preserve">Раздел </w:t>
            </w:r>
            <w:r w:rsidR="003E7847" w:rsidRPr="009E0A48">
              <w:rPr>
                <w:rStyle w:val="ac"/>
                <w:b/>
                <w:noProof/>
                <w:sz w:val="28"/>
                <w:szCs w:val="28"/>
              </w:rPr>
              <w:t>7. ТЕХНИЧЕСКАЯ ЧАСТЬ</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_Toc422244215 \h </w:instrText>
            </w:r>
            <w:r w:rsidR="003E7847" w:rsidRPr="009E0A48">
              <w:rPr>
                <w:b/>
                <w:noProof/>
                <w:webHidden/>
                <w:sz w:val="28"/>
                <w:szCs w:val="28"/>
              </w:rPr>
            </w:r>
            <w:r w:rsidR="003E7847" w:rsidRPr="009E0A48">
              <w:rPr>
                <w:b/>
                <w:noProof/>
                <w:webHidden/>
                <w:sz w:val="28"/>
                <w:szCs w:val="28"/>
              </w:rPr>
              <w:fldChar w:fldCharType="separate"/>
            </w:r>
            <w:r w:rsidR="002755CD">
              <w:rPr>
                <w:b/>
                <w:noProof/>
                <w:webHidden/>
                <w:sz w:val="28"/>
                <w:szCs w:val="28"/>
              </w:rPr>
              <w:t>45</w:t>
            </w:r>
            <w:r w:rsidR="003E7847" w:rsidRPr="009E0A48">
              <w:rPr>
                <w:b/>
                <w:noProof/>
                <w:webHidden/>
                <w:sz w:val="28"/>
                <w:szCs w:val="28"/>
              </w:rPr>
              <w:fldChar w:fldCharType="end"/>
            </w:r>
          </w:hyperlink>
        </w:p>
        <w:p w:rsidR="003E7847" w:rsidRPr="009E0A48" w:rsidRDefault="008069E5" w:rsidP="00060712">
          <w:pPr>
            <w:pStyle w:val="12"/>
            <w:spacing w:line="276" w:lineRule="auto"/>
            <w:rPr>
              <w:rFonts w:asciiTheme="minorHAnsi" w:eastAsiaTheme="minorEastAsia" w:hAnsiTheme="minorHAnsi" w:cstheme="minorBidi"/>
              <w:b/>
              <w:noProof/>
              <w:sz w:val="28"/>
              <w:szCs w:val="28"/>
            </w:rPr>
          </w:pPr>
          <w:hyperlink w:anchor="_Toc422244216" w:history="1">
            <w:r w:rsidR="003E7847" w:rsidRPr="009E0A48">
              <w:rPr>
                <w:rStyle w:val="ac"/>
                <w:b/>
                <w:noProof/>
                <w:sz w:val="28"/>
                <w:szCs w:val="28"/>
              </w:rPr>
              <w:t>Раздел 8. ПРОЕКТ ДОГОВОРА</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_Toc422244216 \h </w:instrText>
            </w:r>
            <w:r w:rsidR="003E7847" w:rsidRPr="009E0A48">
              <w:rPr>
                <w:b/>
                <w:noProof/>
                <w:webHidden/>
                <w:sz w:val="28"/>
                <w:szCs w:val="28"/>
              </w:rPr>
            </w:r>
            <w:r w:rsidR="003E7847" w:rsidRPr="009E0A48">
              <w:rPr>
                <w:b/>
                <w:noProof/>
                <w:webHidden/>
                <w:sz w:val="28"/>
                <w:szCs w:val="28"/>
              </w:rPr>
              <w:fldChar w:fldCharType="separate"/>
            </w:r>
            <w:r w:rsidR="002755CD">
              <w:rPr>
                <w:b/>
                <w:noProof/>
                <w:webHidden/>
                <w:sz w:val="28"/>
                <w:szCs w:val="28"/>
              </w:rPr>
              <w:t>46</w:t>
            </w:r>
            <w:r w:rsidR="003E7847" w:rsidRPr="009E0A48">
              <w:rPr>
                <w:b/>
                <w:noProof/>
                <w:webHidden/>
                <w:sz w:val="28"/>
                <w:szCs w:val="28"/>
              </w:rPr>
              <w:fldChar w:fldCharType="end"/>
            </w:r>
          </w:hyperlink>
        </w:p>
        <w:p w:rsidR="003E7847" w:rsidRPr="009E0A48" w:rsidRDefault="008069E5" w:rsidP="00060712">
          <w:pPr>
            <w:pStyle w:val="12"/>
            <w:spacing w:line="276" w:lineRule="auto"/>
            <w:rPr>
              <w:rFonts w:asciiTheme="minorHAnsi" w:eastAsiaTheme="minorEastAsia" w:hAnsiTheme="minorHAnsi" w:cstheme="minorBidi"/>
              <w:b/>
              <w:noProof/>
              <w:sz w:val="28"/>
              <w:szCs w:val="28"/>
            </w:rPr>
          </w:pPr>
          <w:hyperlink w:anchor="_Toc422244217" w:history="1">
            <w:r w:rsidR="003E7847" w:rsidRPr="009E0A48">
              <w:rPr>
                <w:rStyle w:val="ac"/>
                <w:b/>
                <w:noProof/>
                <w:sz w:val="28"/>
                <w:szCs w:val="28"/>
              </w:rPr>
              <w:t>Раздел 9. РУКОВОДСТВО ПО ЭКСПЕРТНОЙ ОЦЕНКЕ</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_Toc422244217 \h </w:instrText>
            </w:r>
            <w:r w:rsidR="003E7847" w:rsidRPr="009E0A48">
              <w:rPr>
                <w:b/>
                <w:noProof/>
                <w:webHidden/>
                <w:sz w:val="28"/>
                <w:szCs w:val="28"/>
              </w:rPr>
            </w:r>
            <w:r w:rsidR="003E7847" w:rsidRPr="009E0A48">
              <w:rPr>
                <w:b/>
                <w:noProof/>
                <w:webHidden/>
                <w:sz w:val="28"/>
                <w:szCs w:val="28"/>
              </w:rPr>
              <w:fldChar w:fldCharType="separate"/>
            </w:r>
            <w:r w:rsidR="002755CD">
              <w:rPr>
                <w:b/>
                <w:noProof/>
                <w:webHidden/>
                <w:sz w:val="28"/>
                <w:szCs w:val="28"/>
              </w:rPr>
              <w:t>47</w:t>
            </w:r>
            <w:r w:rsidR="003E7847" w:rsidRPr="009E0A48">
              <w:rPr>
                <w:b/>
                <w:noProof/>
                <w:webHidden/>
                <w:sz w:val="28"/>
                <w:szCs w:val="28"/>
              </w:rPr>
              <w:fldChar w:fldCharType="end"/>
            </w:r>
          </w:hyperlink>
        </w:p>
        <w:p w:rsidR="003E7847" w:rsidRPr="009E0A48" w:rsidRDefault="008069E5" w:rsidP="00060712">
          <w:pPr>
            <w:pStyle w:val="12"/>
            <w:spacing w:line="276" w:lineRule="auto"/>
            <w:rPr>
              <w:rFonts w:asciiTheme="minorHAnsi" w:eastAsiaTheme="minorEastAsia" w:hAnsiTheme="minorHAnsi" w:cstheme="minorBidi"/>
              <w:b/>
              <w:noProof/>
              <w:sz w:val="22"/>
              <w:szCs w:val="22"/>
            </w:rPr>
          </w:pPr>
          <w:hyperlink w:anchor="_Toc422244218" w:history="1">
            <w:r w:rsidR="003E7847" w:rsidRPr="009E0A48">
              <w:rPr>
                <w:rStyle w:val="ac"/>
                <w:rFonts w:cs="Arial"/>
                <w:b/>
                <w:bCs/>
                <w:noProof/>
                <w:kern w:val="32"/>
                <w:sz w:val="28"/>
                <w:szCs w:val="28"/>
              </w:rPr>
              <w:t>Раздел 10. ОБРАЗЦЫ ОСНОВНЫХ ФОРМ ДОКУМЕНТОВ, ВКЛЮЧАЕМЫХ В ЗАЯВКУ НА УЧАСТИЕ В ЗАКУПКЕ</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_Toc422244218 \h </w:instrText>
            </w:r>
            <w:r w:rsidR="003E7847" w:rsidRPr="009E0A48">
              <w:rPr>
                <w:b/>
                <w:noProof/>
                <w:webHidden/>
                <w:sz w:val="28"/>
                <w:szCs w:val="28"/>
              </w:rPr>
            </w:r>
            <w:r w:rsidR="003E7847" w:rsidRPr="009E0A48">
              <w:rPr>
                <w:b/>
                <w:noProof/>
                <w:webHidden/>
                <w:sz w:val="28"/>
                <w:szCs w:val="28"/>
              </w:rPr>
              <w:fldChar w:fldCharType="separate"/>
            </w:r>
            <w:r w:rsidR="002755CD">
              <w:rPr>
                <w:b/>
                <w:noProof/>
                <w:webHidden/>
                <w:sz w:val="28"/>
                <w:szCs w:val="28"/>
              </w:rPr>
              <w:t>60</w:t>
            </w:r>
            <w:r w:rsidR="003E7847" w:rsidRPr="009E0A48">
              <w:rPr>
                <w:b/>
                <w:noProof/>
                <w:webHidden/>
                <w:sz w:val="28"/>
                <w:szCs w:val="28"/>
              </w:rPr>
              <w:fldChar w:fldCharType="end"/>
            </w:r>
          </w:hyperlink>
        </w:p>
        <w:p w:rsidR="007655CE" w:rsidRDefault="007655CE" w:rsidP="00060712">
          <w:pPr>
            <w:spacing w:line="276" w:lineRule="auto"/>
          </w:pPr>
          <w:r w:rsidRPr="009E0A48">
            <w:rPr>
              <w:b/>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bookmarkStart w:id="19" w:name="_GoBack"/>
      <w:bookmarkEnd w:id="19"/>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20" w:name="_Toc422226767"/>
      <w:bookmarkStart w:id="21" w:name="_Toc422244119"/>
      <w:r w:rsidRPr="00502DF5">
        <w:t xml:space="preserve">Раздел 1. </w:t>
      </w:r>
      <w:r w:rsidR="00A662E1" w:rsidRPr="00502DF5">
        <w:t>ИЗВЕЩЕНИЕ О ПРОВЕДЕНИИ ЗАКУПКИ</w:t>
      </w:r>
      <w:bookmarkEnd w:id="20"/>
      <w:bookmarkEnd w:id="21"/>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2" w:name="_Toc422209948"/>
      <w:bookmarkStart w:id="23" w:name="_Toc422226768"/>
      <w:bookmarkStart w:id="24"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bookmarkEnd w:id="22"/>
      <w:bookmarkEnd w:id="23"/>
      <w:bookmarkEnd w:id="24"/>
      <w:r w:rsidR="004E2BE7">
        <w:t>в электронной форме.</w:t>
      </w:r>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5" w:name="_Toc422209949"/>
      <w:bookmarkStart w:id="26" w:name="_Toc422226769"/>
      <w:bookmarkStart w:id="27" w:name="_Toc422244121"/>
      <w:r>
        <w:rPr>
          <w:b/>
        </w:rPr>
        <w:t xml:space="preserve">2. </w:t>
      </w:r>
      <w:r w:rsidR="00775DE8" w:rsidRPr="00205557">
        <w:rPr>
          <w:b/>
        </w:rPr>
        <w:t>Нормативный документ, в соответствии с которым проводится закупка:</w:t>
      </w:r>
      <w:bookmarkEnd w:id="25"/>
      <w:bookmarkEnd w:id="26"/>
      <w:bookmarkEnd w:id="27"/>
      <w:r w:rsidR="00775DE8" w:rsidRPr="00205557">
        <w:t xml:space="preserve"> </w:t>
      </w:r>
    </w:p>
    <w:p w:rsidR="00775DE8" w:rsidRDefault="00C50185" w:rsidP="00775DE8">
      <w:pPr>
        <w:widowControl/>
        <w:autoSpaceDE/>
        <w:autoSpaceDN/>
        <w:adjustRightInd/>
        <w:ind w:left="709"/>
        <w:contextualSpacing/>
        <w:jc w:val="both"/>
        <w:outlineLvl w:val="0"/>
        <w:rPr>
          <w:color w:val="4F81BD" w:themeColor="accent1"/>
        </w:rPr>
      </w:pPr>
      <w:bookmarkStart w:id="28" w:name="_Toc422209950"/>
      <w:bookmarkStart w:id="29" w:name="_Toc422226770"/>
      <w:bookmarkStart w:id="30" w:name="_Toc422244122"/>
      <w:r w:rsidRPr="00205557">
        <w:t xml:space="preserve">Положение о порядке проведения регламентированных закупок товаров, работ, услуг для нужд </w:t>
      </w:r>
      <w:r>
        <w:rPr>
          <w:i/>
          <w:color w:val="4F81BD" w:themeColor="accent1"/>
        </w:rPr>
        <w:t>ПАО «Томскэнергосбыт»</w:t>
      </w:r>
      <w:r w:rsidRPr="00205557">
        <w:t xml:space="preserve">, утвержденное решением Совета директоров </w:t>
      </w:r>
      <w:r>
        <w:rPr>
          <w:i/>
          <w:color w:val="4F81BD" w:themeColor="accent1"/>
        </w:rPr>
        <w:t xml:space="preserve">от 26.06.2015г. №170 </w:t>
      </w:r>
      <w:r w:rsidRPr="00807CD1">
        <w:rPr>
          <w:color w:val="4F81BD" w:themeColor="accent1"/>
        </w:rPr>
        <w:t>(</w:t>
      </w:r>
      <w:r>
        <w:rPr>
          <w:color w:val="4F81BD" w:themeColor="accent1"/>
        </w:rPr>
        <w:t xml:space="preserve">далее - </w:t>
      </w:r>
      <w:r w:rsidRPr="00807CD1">
        <w:rPr>
          <w:color w:val="4F81BD" w:themeColor="accent1"/>
        </w:rPr>
        <w:t>Положение о закупках)</w:t>
      </w:r>
      <w:r w:rsidR="00775DE8" w:rsidRPr="00807CD1">
        <w:t>.</w:t>
      </w:r>
      <w:bookmarkEnd w:id="28"/>
      <w:bookmarkEnd w:id="29"/>
      <w:bookmarkEnd w:id="30"/>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Default="00401210" w:rsidP="00401210">
      <w:pPr>
        <w:widowControl/>
        <w:tabs>
          <w:tab w:val="num" w:pos="432"/>
          <w:tab w:val="num" w:pos="567"/>
          <w:tab w:val="num" w:pos="851"/>
        </w:tabs>
        <w:autoSpaceDE/>
        <w:autoSpaceDN/>
        <w:adjustRightInd/>
        <w:contextualSpacing/>
        <w:jc w:val="both"/>
        <w:outlineLvl w:val="0"/>
        <w:rPr>
          <w:b/>
        </w:rPr>
      </w:pPr>
      <w:bookmarkStart w:id="31" w:name="_Toc422209951"/>
      <w:bookmarkStart w:id="32" w:name="_Toc422226771"/>
      <w:bookmarkStart w:id="33" w:name="_Toc422244123"/>
      <w:r>
        <w:rPr>
          <w:b/>
        </w:rPr>
        <w:t xml:space="preserve">3. </w:t>
      </w:r>
      <w:r w:rsidR="00AF33C1" w:rsidRPr="00AF33C1">
        <w:rPr>
          <w:b/>
        </w:rPr>
        <w:t>Наименование Заказчика:</w:t>
      </w:r>
      <w:bookmarkEnd w:id="31"/>
      <w:bookmarkEnd w:id="32"/>
      <w:bookmarkEnd w:id="33"/>
    </w:p>
    <w:p w:rsidR="009E0A48" w:rsidRPr="006E08F6" w:rsidRDefault="006E08F6" w:rsidP="006E08F6">
      <w:pPr>
        <w:widowControl/>
        <w:tabs>
          <w:tab w:val="num" w:pos="567"/>
          <w:tab w:val="left" w:pos="1134"/>
        </w:tabs>
        <w:adjustRightInd/>
        <w:ind w:firstLine="709"/>
        <w:jc w:val="both"/>
        <w:rPr>
          <w:i/>
          <w:color w:val="548DD4"/>
        </w:rPr>
      </w:pPr>
      <w:r>
        <w:rPr>
          <w:i/>
          <w:color w:val="548DD4"/>
        </w:rPr>
        <w:t xml:space="preserve">Публичное акционерное общество «Томская </w:t>
      </w:r>
      <w:proofErr w:type="spellStart"/>
      <w:r>
        <w:rPr>
          <w:i/>
          <w:color w:val="548DD4"/>
        </w:rPr>
        <w:t>энергосбытовая</w:t>
      </w:r>
      <w:proofErr w:type="spellEnd"/>
      <w:r>
        <w:rPr>
          <w:i/>
          <w:color w:val="548DD4"/>
        </w:rPr>
        <w:t xml:space="preserve"> компания»</w:t>
      </w:r>
    </w:p>
    <w:p w:rsidR="00AF33C1" w:rsidRPr="00AF33C1" w:rsidRDefault="00AF33C1" w:rsidP="007212B4">
      <w:pPr>
        <w:widowControl/>
        <w:tabs>
          <w:tab w:val="num" w:pos="567"/>
          <w:tab w:val="left" w:pos="1134"/>
        </w:tabs>
        <w:adjustRightInd/>
        <w:ind w:firstLine="709"/>
        <w:jc w:val="both"/>
      </w:pPr>
      <w:r w:rsidRPr="00AF33C1">
        <w:t xml:space="preserve">Место нахождения: </w:t>
      </w:r>
      <w:r w:rsidR="006E08F6">
        <w:rPr>
          <w:i/>
          <w:color w:val="548DD4"/>
        </w:rPr>
        <w:t>634034, Россия, г. Томск, ул. Котовского, д. 19</w:t>
      </w:r>
    </w:p>
    <w:p w:rsidR="006E08F6" w:rsidRDefault="00AF33C1" w:rsidP="007212B4">
      <w:pPr>
        <w:widowControl/>
        <w:tabs>
          <w:tab w:val="num" w:pos="567"/>
          <w:tab w:val="left" w:pos="1134"/>
        </w:tabs>
        <w:adjustRightInd/>
        <w:ind w:firstLine="709"/>
        <w:jc w:val="both"/>
        <w:rPr>
          <w:color w:val="548DD4"/>
        </w:rPr>
      </w:pPr>
      <w:r w:rsidRPr="00AF33C1">
        <w:t xml:space="preserve">Почтовый адрес: </w:t>
      </w:r>
      <w:r w:rsidR="006E08F6">
        <w:rPr>
          <w:i/>
          <w:color w:val="548DD4"/>
        </w:rPr>
        <w:t>634034, Россия, г. Томск, ул. Котовского, д. 19</w:t>
      </w:r>
    </w:p>
    <w:p w:rsidR="00AF33C1" w:rsidRPr="0090457E" w:rsidRDefault="0090457E" w:rsidP="007212B4">
      <w:pPr>
        <w:widowControl/>
        <w:tabs>
          <w:tab w:val="num" w:pos="567"/>
          <w:tab w:val="left" w:pos="1134"/>
        </w:tabs>
        <w:adjustRightInd/>
        <w:ind w:firstLine="709"/>
        <w:jc w:val="both"/>
        <w:rPr>
          <w:color w:val="548DD4"/>
        </w:rPr>
      </w:pPr>
      <w:r>
        <w:t xml:space="preserve">Адрес электронной почты: </w:t>
      </w:r>
      <w:r w:rsidR="006E08F6">
        <w:rPr>
          <w:i/>
          <w:color w:val="548DD4"/>
        </w:rPr>
        <w:t>secretar@ensb.tomsk.ru</w:t>
      </w:r>
    </w:p>
    <w:p w:rsidR="007F71B8" w:rsidRPr="006E08F6" w:rsidRDefault="007F71B8" w:rsidP="007212B4">
      <w:pPr>
        <w:widowControl/>
        <w:tabs>
          <w:tab w:val="num" w:pos="567"/>
          <w:tab w:val="left" w:pos="1134"/>
        </w:tabs>
        <w:adjustRightInd/>
        <w:ind w:firstLine="709"/>
        <w:jc w:val="both"/>
      </w:pPr>
      <w:r w:rsidRPr="007F71B8">
        <w:t>Контактный телефон:</w:t>
      </w:r>
      <w:r w:rsidR="0090457E" w:rsidRPr="006E08F6">
        <w:rPr>
          <w:color w:val="548DD4"/>
        </w:rPr>
        <w:t xml:space="preserve"> </w:t>
      </w:r>
      <w:r w:rsidR="006E08F6">
        <w:rPr>
          <w:i/>
          <w:color w:val="548DD4"/>
        </w:rPr>
        <w:t>+7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4" w:name="_Toc422209952"/>
      <w:bookmarkStart w:id="35" w:name="_Toc422226772"/>
      <w:bookmarkStart w:id="36" w:name="_Toc422244124"/>
      <w:r>
        <w:rPr>
          <w:b/>
        </w:rPr>
        <w:t xml:space="preserve">4. </w:t>
      </w:r>
      <w:r w:rsidR="003A3A45" w:rsidRPr="008F3A41">
        <w:rPr>
          <w:b/>
        </w:rPr>
        <w:t>Наименование Организатора закупки</w:t>
      </w:r>
      <w:r w:rsidR="00AF33C1" w:rsidRPr="00AF33C1">
        <w:rPr>
          <w:b/>
        </w:rPr>
        <w:t>:</w:t>
      </w:r>
      <w:bookmarkEnd w:id="34"/>
      <w:bookmarkEnd w:id="35"/>
      <w:bookmarkEnd w:id="36"/>
    </w:p>
    <w:p w:rsidR="00BA1094" w:rsidRPr="00BA1094" w:rsidRDefault="00BA1094" w:rsidP="00BA1094">
      <w:pPr>
        <w:widowControl/>
        <w:tabs>
          <w:tab w:val="num" w:pos="567"/>
          <w:tab w:val="left" w:pos="1134"/>
        </w:tabs>
        <w:adjustRightInd/>
        <w:ind w:firstLine="709"/>
        <w:jc w:val="both"/>
        <w:rPr>
          <w:i/>
          <w:color w:val="548DD4"/>
        </w:rPr>
      </w:pPr>
      <w:r>
        <w:rPr>
          <w:i/>
          <w:color w:val="548DD4"/>
        </w:rPr>
        <w:t xml:space="preserve">Публичное акционерное общество «Томская </w:t>
      </w:r>
      <w:proofErr w:type="spellStart"/>
      <w:r>
        <w:rPr>
          <w:i/>
          <w:color w:val="548DD4"/>
        </w:rPr>
        <w:t>энергосбытовая</w:t>
      </w:r>
      <w:proofErr w:type="spellEnd"/>
      <w:r>
        <w:rPr>
          <w:i/>
          <w:color w:val="548DD4"/>
        </w:rPr>
        <w:t xml:space="preserve"> компания»</w:t>
      </w:r>
    </w:p>
    <w:p w:rsidR="00BA1094" w:rsidRDefault="00AF33C1" w:rsidP="007212B4">
      <w:pPr>
        <w:widowControl/>
        <w:tabs>
          <w:tab w:val="num" w:pos="567"/>
          <w:tab w:val="left" w:pos="1134"/>
        </w:tabs>
        <w:adjustRightInd/>
        <w:ind w:left="709"/>
        <w:jc w:val="both"/>
      </w:pPr>
      <w:r w:rsidRPr="00AF33C1">
        <w:t>Место нахождения:</w:t>
      </w:r>
      <w:r w:rsidR="0090457E">
        <w:t xml:space="preserve"> </w:t>
      </w:r>
      <w:r w:rsidR="00BA1094">
        <w:rPr>
          <w:i/>
          <w:color w:val="548DD4"/>
        </w:rPr>
        <w:t>634034, Россия, г. Томск, ул. Котовского, д. 19</w:t>
      </w:r>
    </w:p>
    <w:p w:rsidR="00AF33C1" w:rsidRPr="00BA1094" w:rsidRDefault="00AF33C1" w:rsidP="00BA1094">
      <w:pPr>
        <w:widowControl/>
        <w:tabs>
          <w:tab w:val="num" w:pos="567"/>
          <w:tab w:val="left" w:pos="1134"/>
        </w:tabs>
        <w:adjustRightInd/>
        <w:ind w:firstLine="709"/>
        <w:jc w:val="both"/>
        <w:rPr>
          <w:i/>
          <w:color w:val="548DD4"/>
        </w:rPr>
      </w:pPr>
      <w:r w:rsidRPr="00AF33C1">
        <w:t xml:space="preserve">Почтовый адрес: </w:t>
      </w:r>
      <w:r w:rsidR="00BA1094">
        <w:rPr>
          <w:i/>
          <w:color w:val="548DD4"/>
        </w:rPr>
        <w:t>634034, Россия, г. Томск, ул. Котовского, д. 19</w:t>
      </w:r>
    </w:p>
    <w:p w:rsidR="00BA1094" w:rsidRDefault="00AF33C1" w:rsidP="007212B4">
      <w:pPr>
        <w:widowControl/>
        <w:tabs>
          <w:tab w:val="num" w:pos="567"/>
          <w:tab w:val="left" w:pos="1134"/>
        </w:tabs>
        <w:adjustRightInd/>
        <w:ind w:left="709"/>
        <w:jc w:val="both"/>
        <w:rPr>
          <w:i/>
          <w:color w:val="548DD4"/>
        </w:rPr>
      </w:pPr>
      <w:r w:rsidRPr="00BA1094">
        <w:t xml:space="preserve">Контактное лицо: </w:t>
      </w:r>
      <w:r w:rsidR="00BA1094">
        <w:rPr>
          <w:i/>
          <w:color w:val="548DD4"/>
        </w:rPr>
        <w:t>Некрасов Андрей Викторович</w:t>
      </w:r>
    </w:p>
    <w:p w:rsidR="00BA1094" w:rsidRDefault="00AF33C1" w:rsidP="007212B4">
      <w:pPr>
        <w:widowControl/>
        <w:tabs>
          <w:tab w:val="num" w:pos="567"/>
          <w:tab w:val="left" w:pos="1134"/>
        </w:tabs>
        <w:adjustRightInd/>
        <w:ind w:left="709"/>
        <w:jc w:val="both"/>
        <w:rPr>
          <w:i/>
          <w:color w:val="548DD4"/>
        </w:rPr>
      </w:pPr>
      <w:r w:rsidRPr="00BA1094">
        <w:t xml:space="preserve">Адрес электронной почты: </w:t>
      </w:r>
      <w:hyperlink r:id="rId16" w:history="1">
        <w:r w:rsidR="00BA1094" w:rsidRPr="003B78BA">
          <w:rPr>
            <w:rStyle w:val="ac"/>
            <w:i/>
          </w:rPr>
          <w:t>nekrasov@ensb.tomsk.ru</w:t>
        </w:r>
      </w:hyperlink>
    </w:p>
    <w:p w:rsidR="00A653C8" w:rsidRPr="00AF33C1" w:rsidRDefault="007F71B8" w:rsidP="007212B4">
      <w:pPr>
        <w:widowControl/>
        <w:tabs>
          <w:tab w:val="num" w:pos="567"/>
          <w:tab w:val="left" w:pos="1134"/>
        </w:tabs>
        <w:adjustRightInd/>
        <w:ind w:left="709"/>
        <w:jc w:val="both"/>
      </w:pPr>
      <w:r w:rsidRPr="00BA1094">
        <w:t xml:space="preserve">Контактный телефон: </w:t>
      </w:r>
      <w:r w:rsidR="00BA1094">
        <w:rPr>
          <w:i/>
          <w:color w:val="548DD4"/>
        </w:rPr>
        <w:t>+7 (3822) 48-47-18</w:t>
      </w:r>
    </w:p>
    <w:p w:rsidR="00F12AA8" w:rsidRPr="00F12AA8" w:rsidRDefault="00BA1094" w:rsidP="00BA1094">
      <w:pPr>
        <w:widowControl/>
        <w:tabs>
          <w:tab w:val="left" w:pos="3105"/>
        </w:tabs>
        <w:autoSpaceDE/>
        <w:autoSpaceDN/>
        <w:adjustRightInd/>
        <w:contextualSpacing/>
        <w:jc w:val="both"/>
        <w:outlineLvl w:val="0"/>
      </w:pPr>
      <w:r>
        <w:tab/>
      </w:r>
    </w:p>
    <w:p w:rsidR="00AF33C1" w:rsidRPr="00712877" w:rsidRDefault="00401210" w:rsidP="00401210">
      <w:pPr>
        <w:widowControl/>
        <w:tabs>
          <w:tab w:val="num" w:pos="432"/>
          <w:tab w:val="num" w:pos="567"/>
        </w:tabs>
        <w:autoSpaceDE/>
        <w:autoSpaceDN/>
        <w:adjustRightInd/>
        <w:contextualSpacing/>
        <w:jc w:val="both"/>
        <w:outlineLvl w:val="0"/>
      </w:pPr>
      <w:bookmarkStart w:id="37" w:name="_Toc422209953"/>
      <w:bookmarkStart w:id="38" w:name="_Toc422226773"/>
      <w:bookmarkStart w:id="39"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7"/>
      <w:bookmarkEnd w:id="38"/>
      <w:bookmarkEnd w:id="39"/>
    </w:p>
    <w:p w:rsidR="007212B4" w:rsidRPr="00AF33C1" w:rsidRDefault="007212B4" w:rsidP="007212B4">
      <w:pPr>
        <w:widowControl/>
        <w:tabs>
          <w:tab w:val="num" w:pos="567"/>
        </w:tabs>
        <w:autoSpaceDE/>
        <w:autoSpaceDN/>
        <w:adjustRightInd/>
        <w:contextualSpacing/>
        <w:jc w:val="both"/>
        <w:outlineLvl w:val="0"/>
      </w:pPr>
    </w:p>
    <w:p w:rsidR="009E0A48" w:rsidRPr="00C50185" w:rsidRDefault="00926237" w:rsidP="00BA1094">
      <w:pPr>
        <w:widowControl/>
        <w:tabs>
          <w:tab w:val="num" w:pos="432"/>
          <w:tab w:val="num" w:pos="567"/>
        </w:tabs>
        <w:autoSpaceDE/>
        <w:autoSpaceDN/>
        <w:adjustRightInd/>
        <w:contextualSpacing/>
        <w:jc w:val="both"/>
        <w:outlineLvl w:val="0"/>
        <w:rPr>
          <w:i/>
          <w:color w:val="548DD4"/>
        </w:rPr>
      </w:pPr>
      <w:bookmarkStart w:id="40" w:name="_Toc422209954"/>
      <w:bookmarkStart w:id="41" w:name="_Toc422226774"/>
      <w:bookmarkStart w:id="42" w:name="_Toc422244126"/>
      <w:r>
        <w:rPr>
          <w:b/>
        </w:rPr>
        <w:t xml:space="preserve">6. </w:t>
      </w:r>
      <w:r w:rsidR="00AF33C1" w:rsidRPr="00AF33C1">
        <w:rPr>
          <w:b/>
        </w:rPr>
        <w:t>Предмет договора:</w:t>
      </w:r>
      <w:bookmarkEnd w:id="40"/>
      <w:bookmarkEnd w:id="41"/>
      <w:bookmarkEnd w:id="42"/>
      <w:r w:rsidR="00BA1094">
        <w:rPr>
          <w:b/>
        </w:rPr>
        <w:t xml:space="preserve"> </w:t>
      </w:r>
      <w:r w:rsidR="00E1072C">
        <w:rPr>
          <w:i/>
          <w:color w:val="548DD4"/>
        </w:rPr>
        <w:t xml:space="preserve">Поставка хозяйственных товаров </w:t>
      </w:r>
    </w:p>
    <w:p w:rsidR="00AF33C1" w:rsidRPr="00AF33C1" w:rsidRDefault="00AF33C1" w:rsidP="007212B4">
      <w:pPr>
        <w:widowControl/>
        <w:tabs>
          <w:tab w:val="num" w:pos="567"/>
          <w:tab w:val="left" w:pos="1134"/>
        </w:tabs>
        <w:adjustRightInd/>
        <w:ind w:firstLine="709"/>
        <w:jc w:val="both"/>
      </w:pPr>
    </w:p>
    <w:p w:rsidR="002118EE" w:rsidRDefault="002118EE" w:rsidP="002118EE">
      <w:pPr>
        <w:widowControl/>
        <w:tabs>
          <w:tab w:val="num" w:pos="432"/>
          <w:tab w:val="num" w:pos="567"/>
        </w:tabs>
        <w:autoSpaceDE/>
        <w:adjustRightInd/>
        <w:jc w:val="both"/>
        <w:outlineLvl w:val="0"/>
      </w:pPr>
      <w:r>
        <w:rPr>
          <w:b/>
        </w:rPr>
        <w:t>Количество поставляемого товара / объем выполняемых работ / объем оказываемых услуг:</w:t>
      </w:r>
      <w:r>
        <w:t xml:space="preserve"> </w:t>
      </w:r>
      <w:r w:rsidR="00E178D7">
        <w:t>в</w:t>
      </w:r>
      <w:r w:rsidR="00E178D7" w:rsidRPr="00AE4F59">
        <w:t xml:space="preserve"> соответствии с </w:t>
      </w:r>
      <w:r w:rsidR="00E178D7">
        <w:t>разделом 7 «Техническая часть;</w:t>
      </w:r>
    </w:p>
    <w:p w:rsidR="00B53CAB" w:rsidRDefault="00B53CAB" w:rsidP="002118EE">
      <w:pPr>
        <w:widowControl/>
        <w:tabs>
          <w:tab w:val="num" w:pos="567"/>
          <w:tab w:val="left" w:pos="1134"/>
        </w:tabs>
        <w:adjustRightInd/>
        <w:jc w:val="both"/>
      </w:pPr>
    </w:p>
    <w:p w:rsidR="008548E9" w:rsidRDefault="00926237" w:rsidP="002118EE">
      <w:pPr>
        <w:widowControl/>
        <w:tabs>
          <w:tab w:val="num" w:pos="426"/>
        </w:tabs>
        <w:autoSpaceDE/>
        <w:autoSpaceDN/>
        <w:adjustRightInd/>
        <w:contextualSpacing/>
        <w:jc w:val="both"/>
        <w:outlineLvl w:val="0"/>
      </w:pPr>
      <w:bookmarkStart w:id="43" w:name="_Toc422209955"/>
      <w:bookmarkStart w:id="44" w:name="_Toc422226775"/>
      <w:bookmarkStart w:id="45" w:name="_Toc422244127"/>
      <w:r>
        <w:rPr>
          <w:b/>
        </w:rPr>
        <w:t xml:space="preserve">7. </w:t>
      </w:r>
      <w:bookmarkEnd w:id="43"/>
      <w:bookmarkEnd w:id="44"/>
      <w:bookmarkEnd w:id="45"/>
      <w:r w:rsidR="002118EE">
        <w:rPr>
          <w:b/>
        </w:rPr>
        <w:t xml:space="preserve">Сроки </w:t>
      </w:r>
      <w:proofErr w:type="gramStart"/>
      <w:r w:rsidR="002118EE">
        <w:rPr>
          <w:b/>
        </w:rPr>
        <w:t>поставки товаров / выполнения работ / оказания</w:t>
      </w:r>
      <w:proofErr w:type="gramEnd"/>
      <w:r w:rsidR="002118EE">
        <w:rPr>
          <w:b/>
        </w:rPr>
        <w:t xml:space="preserve"> услуг:</w:t>
      </w:r>
      <w:r w:rsidR="002118EE">
        <w:t xml:space="preserve"> </w:t>
      </w:r>
      <w:r w:rsidR="00283730">
        <w:t>в</w:t>
      </w:r>
      <w:r w:rsidR="00283730" w:rsidRPr="00AE4F59">
        <w:t xml:space="preserve"> соответствии с </w:t>
      </w:r>
      <w:r w:rsidR="00283730">
        <w:t>разделом 7 «Техническая часть»</w:t>
      </w:r>
      <w:r w:rsidR="00283730" w:rsidRPr="00AF33C1">
        <w:t>;</w:t>
      </w:r>
    </w:p>
    <w:p w:rsidR="002118EE" w:rsidRDefault="002118EE" w:rsidP="002118EE">
      <w:pPr>
        <w:widowControl/>
        <w:tabs>
          <w:tab w:val="num" w:pos="426"/>
        </w:tabs>
        <w:autoSpaceDE/>
        <w:autoSpaceDN/>
        <w:adjustRightInd/>
        <w:contextualSpacing/>
        <w:jc w:val="both"/>
        <w:outlineLvl w:val="0"/>
      </w:pPr>
    </w:p>
    <w:p w:rsidR="00D352D6" w:rsidRDefault="00926237" w:rsidP="002118EE">
      <w:pPr>
        <w:widowControl/>
        <w:tabs>
          <w:tab w:val="num" w:pos="426"/>
        </w:tabs>
        <w:autoSpaceDE/>
        <w:autoSpaceDN/>
        <w:adjustRightInd/>
        <w:contextualSpacing/>
        <w:jc w:val="both"/>
        <w:outlineLvl w:val="0"/>
      </w:pPr>
      <w:bookmarkStart w:id="46" w:name="_Toc422209956"/>
      <w:bookmarkStart w:id="47" w:name="_Toc422226776"/>
      <w:bookmarkStart w:id="48" w:name="_Toc422244128"/>
      <w:r>
        <w:rPr>
          <w:b/>
        </w:rPr>
        <w:t xml:space="preserve">8. </w:t>
      </w:r>
      <w:bookmarkEnd w:id="46"/>
      <w:bookmarkEnd w:id="47"/>
      <w:bookmarkEnd w:id="48"/>
      <w:r w:rsidR="002118EE">
        <w:rPr>
          <w:b/>
        </w:rPr>
        <w:t>Место</w:t>
      </w:r>
      <w:r w:rsidR="002118EE">
        <w:t xml:space="preserve"> </w:t>
      </w:r>
      <w:proofErr w:type="gramStart"/>
      <w:r w:rsidR="002118EE">
        <w:rPr>
          <w:b/>
        </w:rPr>
        <w:t>поставки товара / выполнения работ / оказания</w:t>
      </w:r>
      <w:proofErr w:type="gramEnd"/>
      <w:r w:rsidR="002118EE">
        <w:rPr>
          <w:b/>
        </w:rPr>
        <w:t xml:space="preserve"> услуг</w:t>
      </w:r>
      <w:r w:rsidR="002118EE">
        <w:t xml:space="preserve">: в соответствии с </w:t>
      </w:r>
      <w:r w:rsidR="004648BE">
        <w:t>приложением 1 «Техническое задание</w:t>
      </w:r>
      <w:r w:rsidR="002118EE">
        <w:t>»;</w:t>
      </w:r>
    </w:p>
    <w:p w:rsidR="002118EE" w:rsidRPr="00AF33C1" w:rsidRDefault="002118EE" w:rsidP="002118EE">
      <w:pPr>
        <w:widowControl/>
        <w:tabs>
          <w:tab w:val="num" w:pos="426"/>
        </w:tabs>
        <w:autoSpaceDE/>
        <w:autoSpaceDN/>
        <w:adjustRightInd/>
        <w:contextualSpacing/>
        <w:jc w:val="both"/>
        <w:outlineLvl w:val="0"/>
      </w:pPr>
    </w:p>
    <w:p w:rsidR="00AF33C1" w:rsidRPr="004648BE" w:rsidRDefault="00926237" w:rsidP="00926237">
      <w:pPr>
        <w:widowControl/>
        <w:tabs>
          <w:tab w:val="num" w:pos="432"/>
          <w:tab w:val="num" w:pos="567"/>
        </w:tabs>
        <w:autoSpaceDE/>
        <w:autoSpaceDN/>
        <w:adjustRightInd/>
        <w:contextualSpacing/>
        <w:jc w:val="both"/>
        <w:outlineLvl w:val="0"/>
        <w:rPr>
          <w:i/>
        </w:rPr>
      </w:pPr>
      <w:bookmarkStart w:id="49" w:name="_Toc422209957"/>
      <w:bookmarkStart w:id="50" w:name="_Toc422226777"/>
      <w:bookmarkStart w:id="51" w:name="_Toc422244129"/>
      <w:r>
        <w:rPr>
          <w:b/>
        </w:rPr>
        <w:t xml:space="preserve">9. </w:t>
      </w:r>
      <w:r w:rsidR="00AF33C1" w:rsidRPr="00AF33C1">
        <w:rPr>
          <w:b/>
        </w:rPr>
        <w:t>Сведения о начальной (максимальной) цене договора:</w:t>
      </w:r>
      <w:bookmarkEnd w:id="49"/>
      <w:bookmarkEnd w:id="50"/>
      <w:bookmarkEnd w:id="51"/>
      <w:r w:rsidR="004648BE">
        <w:rPr>
          <w:b/>
        </w:rPr>
        <w:t xml:space="preserve"> </w:t>
      </w:r>
      <w:r w:rsidR="00D746BA">
        <w:rPr>
          <w:i/>
          <w:color w:val="0070C0"/>
        </w:rPr>
        <w:t>1 771 494,87</w:t>
      </w:r>
      <w:r w:rsidR="004648BE" w:rsidRPr="002029FC">
        <w:rPr>
          <w:i/>
          <w:color w:val="0070C0"/>
        </w:rPr>
        <w:t xml:space="preserve"> руб. без НДС;</w:t>
      </w:r>
    </w:p>
    <w:p w:rsidR="00D352D6" w:rsidRPr="00AF33C1" w:rsidRDefault="00D352D6" w:rsidP="007212B4">
      <w:pPr>
        <w:widowControl/>
        <w:tabs>
          <w:tab w:val="num" w:pos="567"/>
          <w:tab w:val="left" w:pos="1134"/>
        </w:tabs>
        <w:adjustRightInd/>
        <w:ind w:hanging="432"/>
        <w:jc w:val="both"/>
      </w:pPr>
    </w:p>
    <w:p w:rsidR="00AF33C1" w:rsidRPr="002029FC" w:rsidRDefault="00926237" w:rsidP="00926237">
      <w:pPr>
        <w:widowControl/>
        <w:tabs>
          <w:tab w:val="num" w:pos="432"/>
          <w:tab w:val="num" w:pos="567"/>
        </w:tabs>
        <w:autoSpaceDE/>
        <w:autoSpaceDN/>
        <w:adjustRightInd/>
        <w:contextualSpacing/>
        <w:jc w:val="both"/>
        <w:outlineLvl w:val="0"/>
        <w:rPr>
          <w:b/>
        </w:rPr>
      </w:pPr>
      <w:bookmarkStart w:id="52" w:name="_Toc422209958"/>
      <w:bookmarkStart w:id="53" w:name="_Toc422226778"/>
      <w:bookmarkStart w:id="54"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2"/>
      <w:bookmarkEnd w:id="53"/>
      <w:bookmarkEnd w:id="54"/>
    </w:p>
    <w:p w:rsidR="00D74D50" w:rsidRPr="00F145BD" w:rsidRDefault="00D74D50" w:rsidP="00D74D50">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7" w:history="1">
        <w:r w:rsidRPr="008C0B33">
          <w:rPr>
            <w:rStyle w:val="ac"/>
            <w:u w:val="none"/>
          </w:rPr>
          <w:t>www.zakupki.gov.ru</w:t>
        </w:r>
      </w:hyperlink>
      <w:r>
        <w:rPr>
          <w:rStyle w:val="ac"/>
          <w:u w:val="none"/>
        </w:rPr>
        <w:t>,</w:t>
      </w:r>
      <w:r w:rsidRPr="008C0B33">
        <w:t xml:space="preserve"> </w:t>
      </w:r>
      <w:r w:rsidRPr="00AF33C1">
        <w:t xml:space="preserve">на сайте электронной торговой площадки </w:t>
      </w:r>
      <w:r w:rsidR="00667CAE" w:rsidRPr="00667CAE">
        <w:rPr>
          <w:color w:val="0070C0"/>
          <w:lang w:val="en-US"/>
        </w:rPr>
        <w:t>www</w:t>
      </w:r>
      <w:r w:rsidR="008069E5">
        <w:rPr>
          <w:color w:val="0070C0"/>
        </w:rPr>
        <w:t>.</w:t>
      </w:r>
      <w:r w:rsidR="008069E5">
        <w:rPr>
          <w:color w:val="0070C0"/>
          <w:lang w:val="en-US"/>
        </w:rPr>
        <w:t>com</w:t>
      </w:r>
      <w:r w:rsidR="008069E5" w:rsidRPr="008069E5">
        <w:rPr>
          <w:color w:val="0070C0"/>
        </w:rPr>
        <w:t>.</w:t>
      </w:r>
      <w:proofErr w:type="spellStart"/>
      <w:r w:rsidR="00667CAE" w:rsidRPr="00667CAE">
        <w:rPr>
          <w:color w:val="0070C0"/>
          <w:lang w:val="en-US"/>
        </w:rPr>
        <w:t>roseltorg</w:t>
      </w:r>
      <w:proofErr w:type="spellEnd"/>
      <w:r w:rsidR="00667CAE" w:rsidRPr="00667CAE">
        <w:rPr>
          <w:color w:val="0070C0"/>
        </w:rPr>
        <w:t>.</w:t>
      </w:r>
      <w:proofErr w:type="spellStart"/>
      <w:r w:rsidR="00667CAE" w:rsidRPr="00667CAE">
        <w:rPr>
          <w:color w:val="0070C0"/>
          <w:lang w:val="en-US"/>
        </w:rPr>
        <w:t>ru</w:t>
      </w:r>
      <w:proofErr w:type="spellEnd"/>
      <w:r w:rsidRPr="00667CAE">
        <w:rPr>
          <w:color w:val="0070C0"/>
        </w:rPr>
        <w:t xml:space="preserve">, </w:t>
      </w:r>
      <w:r>
        <w:t xml:space="preserve">а так же на сайте организатора закупки </w:t>
      </w:r>
      <w:hyperlink r:id="rId18" w:history="1">
        <w:r w:rsidR="00F17512">
          <w:rPr>
            <w:rStyle w:val="ac"/>
            <w:rFonts w:eastAsiaTheme="majorEastAsia"/>
            <w:lang w:val="en-US"/>
          </w:rPr>
          <w:t>www</w:t>
        </w:r>
        <w:r w:rsidR="00F17512">
          <w:rPr>
            <w:rStyle w:val="ac"/>
            <w:rFonts w:eastAsiaTheme="majorEastAsia"/>
          </w:rPr>
          <w:t>.</w:t>
        </w:r>
        <w:proofErr w:type="spellStart"/>
        <w:r w:rsidR="00F17512">
          <w:rPr>
            <w:rStyle w:val="ac"/>
            <w:rFonts w:eastAsiaTheme="majorEastAsia"/>
            <w:lang w:val="en-US"/>
          </w:rPr>
          <w:t>ensb</w:t>
        </w:r>
        <w:proofErr w:type="spellEnd"/>
        <w:r w:rsidR="00F17512">
          <w:rPr>
            <w:rStyle w:val="ac"/>
            <w:rFonts w:eastAsiaTheme="majorEastAsia"/>
          </w:rPr>
          <w:t>.</w:t>
        </w:r>
        <w:proofErr w:type="spellStart"/>
        <w:r w:rsidR="00F17512">
          <w:rPr>
            <w:rStyle w:val="ac"/>
            <w:rFonts w:eastAsiaTheme="majorEastAsia"/>
            <w:lang w:val="en-US"/>
          </w:rPr>
          <w:t>tomsk</w:t>
        </w:r>
        <w:proofErr w:type="spellEnd"/>
        <w:r w:rsidR="00F17512">
          <w:rPr>
            <w:rStyle w:val="ac"/>
            <w:rFonts w:eastAsiaTheme="majorEastAsia"/>
          </w:rPr>
          <w:t>.</w:t>
        </w:r>
        <w:proofErr w:type="spellStart"/>
        <w:r w:rsidR="00F17512">
          <w:rPr>
            <w:rStyle w:val="ac"/>
            <w:rFonts w:eastAsiaTheme="majorEastAsia"/>
            <w:lang w:val="en-US"/>
          </w:rPr>
          <w:t>ru</w:t>
        </w:r>
        <w:proofErr w:type="spellEnd"/>
      </w:hyperlink>
      <w:r w:rsidR="00F17512">
        <w:t>.</w:t>
      </w:r>
    </w:p>
    <w:p w:rsidR="00D74D50" w:rsidRPr="00EA2892" w:rsidRDefault="00D74D50" w:rsidP="00D74D50">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D74D50" w:rsidRDefault="00D74D50" w:rsidP="00D74D50">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D74D50" w:rsidP="00D74D50">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0C0ED3" w:rsidRDefault="00F96720" w:rsidP="00382B2B">
      <w:pPr>
        <w:pStyle w:val="af8"/>
        <w:jc w:val="both"/>
      </w:pPr>
      <w:r w:rsidRPr="00F96720">
        <w:t>За</w:t>
      </w:r>
      <w:r w:rsidR="00056B5F">
        <w:t xml:space="preserve"> 5 (пять) рабочих дней</w:t>
      </w:r>
      <w:r>
        <w:rPr>
          <w:i/>
          <w:color w:val="4F81BD" w:themeColor="accent1"/>
        </w:rPr>
        <w:t xml:space="preserve"> </w:t>
      </w:r>
      <w:r w:rsidR="001A427E" w:rsidRPr="001A427E">
        <w:t xml:space="preserve"> до дня окончания срока подачи заявок на участие в </w:t>
      </w:r>
      <w:r w:rsidR="003346F0">
        <w:t>закупке</w:t>
      </w:r>
      <w:r w:rsidR="00AA46C8">
        <w:t>.</w:t>
      </w:r>
      <w:r w:rsidR="001A427E"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5" w:name="_Toc422209959"/>
      <w:bookmarkStart w:id="56" w:name="_Toc422226779"/>
      <w:bookmarkStart w:id="57"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3943D3">
        <w:rPr>
          <w:b/>
        </w:rPr>
        <w:t>я</w:t>
      </w:r>
      <w:r w:rsidR="00DC4D10" w:rsidRPr="00DC4D10">
        <w:rPr>
          <w:b/>
        </w:rPr>
        <w:t xml:space="preserve"> изменений в Закупочную документацию:</w:t>
      </w:r>
      <w:bookmarkEnd w:id="55"/>
      <w:bookmarkEnd w:id="56"/>
      <w:bookmarkEnd w:id="57"/>
    </w:p>
    <w:p w:rsidR="007D0E41" w:rsidRPr="002E2BE8" w:rsidRDefault="00BE4FBE" w:rsidP="007D0E41">
      <w:pPr>
        <w:ind w:left="709"/>
        <w:jc w:val="both"/>
      </w:pPr>
      <w:r>
        <w:t xml:space="preserve">Организатор закупки вправе принять решение </w:t>
      </w:r>
      <w:proofErr w:type="gramStart"/>
      <w:r>
        <w:t>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w:t>
      </w:r>
      <w:proofErr w:type="gramEnd"/>
      <w:r>
        <w:t xml:space="preserve">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8" w:name="_Toc422209960"/>
      <w:bookmarkStart w:id="59" w:name="_Toc422226780"/>
      <w:bookmarkStart w:id="60"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8"/>
      <w:bookmarkEnd w:id="59"/>
      <w:bookmarkEnd w:id="60"/>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1" w:name="_Toc422209961"/>
      <w:bookmarkStart w:id="62" w:name="_Toc422226781"/>
      <w:bookmarkStart w:id="63" w:name="_Toc422244133"/>
      <w:r>
        <w:t>З</w:t>
      </w:r>
      <w:r w:rsidR="00AF33C1" w:rsidRPr="00AF33C1">
        <w:t xml:space="preserve">аявки на участие в </w:t>
      </w:r>
      <w:r w:rsidR="00991C3B">
        <w:t>закупке</w:t>
      </w:r>
      <w:r w:rsidR="00AF33C1" w:rsidRPr="00AF33C1">
        <w:t xml:space="preserve"> должны быть поданы </w:t>
      </w:r>
      <w:r w:rsidR="00CC71E9" w:rsidRPr="00E866E4">
        <w:rPr>
          <w:color w:val="0070C0"/>
        </w:rPr>
        <w:t>до 10:00</w:t>
      </w:r>
      <w:r w:rsidR="00AF33C1" w:rsidRPr="00E866E4">
        <w:rPr>
          <w:color w:val="0070C0"/>
        </w:rPr>
        <w:t xml:space="preserve"> (по московско</w:t>
      </w:r>
      <w:r w:rsidR="0062412A" w:rsidRPr="00E866E4">
        <w:rPr>
          <w:color w:val="0070C0"/>
        </w:rPr>
        <w:t xml:space="preserve">му времени) </w:t>
      </w:r>
      <w:r w:rsidR="00E866E4" w:rsidRPr="00E866E4">
        <w:rPr>
          <w:color w:val="0070C0"/>
        </w:rPr>
        <w:t>«</w:t>
      </w:r>
      <w:r w:rsidR="001A358E" w:rsidRPr="001A358E">
        <w:rPr>
          <w:color w:val="0070C0"/>
        </w:rPr>
        <w:t>09</w:t>
      </w:r>
      <w:r w:rsidR="00E866E4" w:rsidRPr="00E866E4">
        <w:rPr>
          <w:color w:val="0070C0"/>
        </w:rPr>
        <w:t xml:space="preserve">» </w:t>
      </w:r>
      <w:r w:rsidR="005908FB">
        <w:rPr>
          <w:color w:val="0070C0"/>
        </w:rPr>
        <w:t>декабря</w:t>
      </w:r>
      <w:r w:rsidR="0062412A" w:rsidRPr="00E866E4">
        <w:rPr>
          <w:color w:val="0070C0"/>
        </w:rPr>
        <w:t xml:space="preserve"> 2015</w:t>
      </w:r>
      <w:r w:rsidR="00E866E4" w:rsidRPr="00E866E4">
        <w:rPr>
          <w:color w:val="0070C0"/>
        </w:rPr>
        <w:t xml:space="preserve"> года</w:t>
      </w:r>
      <w:r w:rsidR="00AF33C1" w:rsidRPr="00E866E4">
        <w:rPr>
          <w:color w:val="0070C0"/>
        </w:rPr>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1"/>
      <w:bookmarkEnd w:id="62"/>
      <w:bookmarkEnd w:id="63"/>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4" w:name="_Toc422209962"/>
      <w:bookmarkStart w:id="65" w:name="_Toc422226782"/>
      <w:bookmarkStart w:id="66"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4"/>
      <w:bookmarkEnd w:id="65"/>
      <w:bookmarkEnd w:id="66"/>
    </w:p>
    <w:p w:rsidR="007E6844" w:rsidRDefault="00C1210E" w:rsidP="007E6844">
      <w:pPr>
        <w:pStyle w:val="af8"/>
        <w:spacing w:before="60" w:after="60"/>
        <w:ind w:left="709"/>
        <w:contextualSpacing w:val="0"/>
        <w:jc w:val="both"/>
        <w:outlineLvl w:val="0"/>
      </w:pPr>
      <w:bookmarkStart w:id="67" w:name="_Toc422209967"/>
      <w:bookmarkStart w:id="68" w:name="_Toc422226787"/>
      <w:bookmarkStart w:id="69"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001C46F6" w:rsidRPr="00E866E4">
        <w:rPr>
          <w:color w:val="0070C0"/>
        </w:rPr>
        <w:t>в 11:00</w:t>
      </w:r>
      <w:r w:rsidRPr="00E866E4">
        <w:rPr>
          <w:color w:val="0070C0"/>
        </w:rPr>
        <w:t xml:space="preserve"> (по московскому</w:t>
      </w:r>
      <w:r w:rsidR="0062412A" w:rsidRPr="00E866E4">
        <w:rPr>
          <w:color w:val="0070C0"/>
        </w:rPr>
        <w:t xml:space="preserve"> времени) </w:t>
      </w:r>
      <w:r w:rsidR="007E2E00">
        <w:rPr>
          <w:color w:val="0070C0"/>
        </w:rPr>
        <w:t>«</w:t>
      </w:r>
      <w:r w:rsidR="001A358E" w:rsidRPr="001A358E">
        <w:rPr>
          <w:color w:val="0070C0"/>
        </w:rPr>
        <w:t>09</w:t>
      </w:r>
      <w:r w:rsidR="005908FB">
        <w:rPr>
          <w:color w:val="0070C0"/>
        </w:rPr>
        <w:t>» декабря</w:t>
      </w:r>
      <w:r w:rsidR="0062412A" w:rsidRPr="00E866E4">
        <w:rPr>
          <w:color w:val="0070C0"/>
        </w:rPr>
        <w:t xml:space="preserve"> 2015</w:t>
      </w:r>
      <w:r w:rsidRPr="00E866E4">
        <w:rPr>
          <w:color w:val="0070C0"/>
        </w:rPr>
        <w:t xml:space="preserve"> год</w:t>
      </w:r>
      <w:r w:rsidR="00E866E4" w:rsidRPr="00E866E4">
        <w:rPr>
          <w:color w:val="0070C0"/>
        </w:rPr>
        <w:t>а</w:t>
      </w:r>
      <w:r w:rsidR="00C22EC8" w:rsidRPr="00E866E4">
        <w:rPr>
          <w:color w:val="0070C0"/>
        </w:rPr>
        <w:t>,</w:t>
      </w:r>
      <w:r w:rsidRPr="00E866E4">
        <w:rPr>
          <w:color w:val="0070C0"/>
        </w:rPr>
        <w:t xml:space="preserve"> </w:t>
      </w:r>
      <w:r w:rsidRPr="001C46F6">
        <w:t>в</w:t>
      </w:r>
      <w:r w:rsidRPr="00C1210E">
        <w:t xml:space="preserve"> порядке определенном инструкциями и регламентом электронной торговой площадки.</w:t>
      </w:r>
      <w:bookmarkEnd w:id="67"/>
      <w:bookmarkEnd w:id="68"/>
      <w:bookmarkEnd w:id="69"/>
    </w:p>
    <w:p w:rsidR="006A13B5" w:rsidRDefault="00EA0739" w:rsidP="006A13B5">
      <w:pPr>
        <w:pStyle w:val="af8"/>
        <w:spacing w:before="60" w:after="60"/>
        <w:ind w:left="709"/>
        <w:contextualSpacing w:val="0"/>
        <w:jc w:val="both"/>
        <w:outlineLvl w:val="0"/>
      </w:pPr>
      <w:bookmarkStart w:id="70" w:name="_Toc422209968"/>
      <w:bookmarkStart w:id="71" w:name="_Toc422226788"/>
      <w:bookmarkStart w:id="72" w:name="_Toc422244140"/>
      <w:r>
        <w:t>Дальнейшее р</w:t>
      </w:r>
      <w:r w:rsidR="006A13B5">
        <w:t xml:space="preserve">ассмотрение заявок на участие в закупке будет проводиться </w:t>
      </w:r>
      <w:r w:rsidR="006A13B5" w:rsidRPr="003D3ED4">
        <w:t xml:space="preserve">по адресу </w:t>
      </w:r>
      <w:r w:rsidR="006A13B5" w:rsidRPr="00F247F2">
        <w:t>Организатора закупки</w:t>
      </w:r>
      <w:r w:rsidR="006A13B5" w:rsidRPr="00CC2762">
        <w:rPr>
          <w:color w:val="4F81BD" w:themeColor="accent1"/>
        </w:rPr>
        <w:t xml:space="preserve"> </w:t>
      </w:r>
      <w:r w:rsidR="006A13B5">
        <w:t xml:space="preserve">в порядке, </w:t>
      </w:r>
      <w:r w:rsidR="006A13B5">
        <w:rPr>
          <w:rStyle w:val="FontStyle128"/>
          <w:color w:val="auto"/>
          <w:sz w:val="24"/>
          <w:szCs w:val="24"/>
        </w:rPr>
        <w:t xml:space="preserve">установленном в </w:t>
      </w:r>
      <w:r w:rsidR="007A2AB4">
        <w:t>Р</w:t>
      </w:r>
      <w:r w:rsidR="007A2AB4" w:rsidRPr="00C448A0">
        <w:t>азделе 4  «Порядок проведения закупки»</w:t>
      </w:r>
      <w:r w:rsidR="006A13B5" w:rsidRPr="00C448A0">
        <w:t xml:space="preserve"> Закупочной документации.</w:t>
      </w:r>
      <w:bookmarkEnd w:id="70"/>
      <w:bookmarkEnd w:id="71"/>
      <w:bookmarkEnd w:id="72"/>
    </w:p>
    <w:p w:rsidR="00ED0540" w:rsidRDefault="00ED0540" w:rsidP="00ED0540">
      <w:pPr>
        <w:widowControl/>
        <w:autoSpaceDE/>
        <w:autoSpaceDN/>
        <w:adjustRightInd/>
        <w:ind w:left="709"/>
        <w:contextualSpacing/>
        <w:jc w:val="both"/>
        <w:outlineLvl w:val="0"/>
      </w:pPr>
      <w:bookmarkStart w:id="73" w:name="_Toc422209969"/>
      <w:bookmarkStart w:id="74" w:name="_Toc422226789"/>
      <w:bookmarkStart w:id="75"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3"/>
      <w:bookmarkEnd w:id="74"/>
      <w:bookmarkEnd w:id="75"/>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6" w:name="_Toc422209970"/>
      <w:bookmarkStart w:id="77" w:name="_Toc422226790"/>
      <w:bookmarkStart w:id="78"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6"/>
      <w:bookmarkEnd w:id="77"/>
      <w:bookmarkEnd w:id="78"/>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9" w:name="_Toc422209971"/>
      <w:bookmarkStart w:id="80" w:name="_Toc422226791"/>
      <w:bookmarkStart w:id="81" w:name="_Toc422244143"/>
      <w:r>
        <w:t>П</w:t>
      </w:r>
      <w:r w:rsidR="00AF33C1" w:rsidRPr="00AF33C1">
        <w:t xml:space="preserve">одведение итогов состоится не позднее </w:t>
      </w:r>
      <w:r w:rsidR="005908FB">
        <w:rPr>
          <w:color w:val="0070C0"/>
        </w:rPr>
        <w:t>«31</w:t>
      </w:r>
      <w:r w:rsidR="00E866E4" w:rsidRPr="00E866E4">
        <w:rPr>
          <w:color w:val="0070C0"/>
        </w:rPr>
        <w:t>» </w:t>
      </w:r>
      <w:r w:rsidR="005908FB">
        <w:rPr>
          <w:color w:val="0070C0"/>
        </w:rPr>
        <w:t>декабря</w:t>
      </w:r>
      <w:r w:rsidR="001C46F6" w:rsidRPr="00E866E4">
        <w:rPr>
          <w:color w:val="0070C0"/>
        </w:rPr>
        <w:t xml:space="preserve"> 2015</w:t>
      </w:r>
      <w:r w:rsidR="00AF33C1" w:rsidRPr="00E866E4">
        <w:rPr>
          <w:color w:val="0070C0"/>
        </w:rPr>
        <w:t xml:space="preserve"> года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9"/>
      <w:bookmarkEnd w:id="80"/>
      <w:bookmarkEnd w:id="81"/>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2" w:name="_Toc422209972"/>
      <w:bookmarkStart w:id="83" w:name="_Toc422226792"/>
      <w:bookmarkStart w:id="84" w:name="_Toc422244144"/>
      <w:r>
        <w:rPr>
          <w:b/>
        </w:rPr>
        <w:t xml:space="preserve">16. </w:t>
      </w:r>
      <w:r w:rsidR="00B32B31">
        <w:rPr>
          <w:b/>
        </w:rPr>
        <w:t>Отказ от з</w:t>
      </w:r>
      <w:r w:rsidR="00D06F3A" w:rsidRPr="00D06F3A">
        <w:rPr>
          <w:b/>
        </w:rPr>
        <w:t>акупки:</w:t>
      </w:r>
      <w:bookmarkEnd w:id="82"/>
      <w:bookmarkEnd w:id="83"/>
      <w:bookmarkEnd w:id="84"/>
      <w:r w:rsidR="00D06F3A" w:rsidRPr="00D06F3A">
        <w:t xml:space="preserve"> </w:t>
      </w:r>
    </w:p>
    <w:p w:rsidR="00AF33C1" w:rsidRDefault="003C539A" w:rsidP="00052E96">
      <w:pPr>
        <w:widowControl/>
        <w:autoSpaceDE/>
        <w:autoSpaceDN/>
        <w:adjustRightInd/>
        <w:ind w:left="709"/>
        <w:contextualSpacing/>
        <w:jc w:val="both"/>
        <w:outlineLvl w:val="0"/>
      </w:pPr>
      <w:bookmarkStart w:id="85" w:name="_Toc422209973"/>
      <w:bookmarkStart w:id="86" w:name="_Toc422226793"/>
      <w:bookmarkStart w:id="87"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5"/>
      <w:bookmarkEnd w:id="86"/>
      <w:bookmarkEnd w:id="87"/>
      <w:r w:rsidR="00604A29" w:rsidRPr="00604A29">
        <w:t xml:space="preserve"> </w:t>
      </w:r>
    </w:p>
    <w:p w:rsidR="00EE7E25" w:rsidRPr="00AF33C1" w:rsidRDefault="00EE7E25" w:rsidP="007212B4">
      <w:pPr>
        <w:widowControl/>
        <w:autoSpaceDE/>
        <w:autoSpaceDN/>
        <w:adjustRightInd/>
        <w:contextualSpacing/>
        <w:jc w:val="both"/>
        <w:outlineLvl w:val="0"/>
      </w:pPr>
    </w:p>
    <w:p w:rsidR="001850A5" w:rsidRPr="00C60D06" w:rsidRDefault="00926237" w:rsidP="00926237">
      <w:pPr>
        <w:widowControl/>
        <w:tabs>
          <w:tab w:val="num" w:pos="426"/>
        </w:tabs>
        <w:autoSpaceDE/>
        <w:autoSpaceDN/>
        <w:adjustRightInd/>
        <w:contextualSpacing/>
        <w:jc w:val="both"/>
        <w:outlineLvl w:val="0"/>
        <w:rPr>
          <w:color w:val="4F81BD" w:themeColor="accent1"/>
          <w:highlight w:val="yellow"/>
        </w:rPr>
      </w:pPr>
      <w:bookmarkStart w:id="88" w:name="_Toc422209974"/>
      <w:bookmarkStart w:id="89" w:name="_Toc422226794"/>
      <w:bookmarkStart w:id="90" w:name="_Toc422244146"/>
      <w:r>
        <w:rPr>
          <w:b/>
        </w:rPr>
        <w:t xml:space="preserve">17. </w:t>
      </w:r>
      <w:r w:rsidR="001850A5" w:rsidRPr="001850A5">
        <w:rPr>
          <w:b/>
        </w:rPr>
        <w:t>Обеспечение заявки на участие в закупке:</w:t>
      </w:r>
      <w:r w:rsidR="00A921E1" w:rsidRPr="00A921E1">
        <w:t xml:space="preserve"> </w:t>
      </w:r>
      <w:r w:rsidR="00D02042" w:rsidRPr="00D02042">
        <w:rPr>
          <w:color w:val="0070C0"/>
        </w:rPr>
        <w:t>не требуется</w:t>
      </w:r>
      <w:r w:rsidR="00B92A25" w:rsidRPr="00D02042">
        <w:rPr>
          <w:b/>
          <w:color w:val="0070C0"/>
        </w:rPr>
        <w:t>.</w:t>
      </w:r>
      <w:bookmarkEnd w:id="88"/>
      <w:bookmarkEnd w:id="89"/>
      <w:bookmarkEnd w:id="90"/>
    </w:p>
    <w:p w:rsidR="002B55BF" w:rsidRDefault="002B55BF" w:rsidP="000B3119">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91" w:name="_Toc422209975"/>
      <w:bookmarkStart w:id="92" w:name="_Toc422226795"/>
      <w:bookmarkStart w:id="93" w:name="_Toc422244147"/>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1"/>
      <w:bookmarkEnd w:id="92"/>
      <w:bookmarkEnd w:id="93"/>
    </w:p>
    <w:p w:rsidR="00AD4970" w:rsidRPr="00CC1E7A" w:rsidRDefault="00AD4970" w:rsidP="007212B4">
      <w:pPr>
        <w:pStyle w:val="af8"/>
        <w:ind w:left="0"/>
      </w:pPr>
    </w:p>
    <w:p w:rsidR="008D2C8A" w:rsidRDefault="00926237" w:rsidP="00926237">
      <w:pPr>
        <w:widowControl/>
        <w:autoSpaceDE/>
        <w:autoSpaceDN/>
        <w:adjustRightInd/>
        <w:spacing w:before="60" w:after="60" w:line="360" w:lineRule="auto"/>
        <w:contextualSpacing/>
        <w:jc w:val="both"/>
        <w:outlineLvl w:val="0"/>
      </w:pPr>
      <w:bookmarkStart w:id="94" w:name="_Toc422209976"/>
      <w:bookmarkStart w:id="95" w:name="_Toc422226796"/>
      <w:bookmarkStart w:id="96" w:name="_Toc422244148"/>
      <w:r>
        <w:rPr>
          <w:b/>
        </w:rPr>
        <w:t xml:space="preserve">19. </w:t>
      </w:r>
      <w:r w:rsidR="008D2C8A" w:rsidRPr="005D51C4">
        <w:rPr>
          <w:b/>
        </w:rPr>
        <w:t>Сведения о предоставлении преференций:</w:t>
      </w:r>
      <w:r w:rsidR="000775EF">
        <w:t xml:space="preserve"> </w:t>
      </w:r>
      <w:r w:rsidR="00B82EA0">
        <w:rPr>
          <w:color w:val="4F81BD" w:themeColor="accent1"/>
        </w:rPr>
        <w:t>не</w:t>
      </w:r>
      <w:r w:rsidR="0051557C">
        <w:rPr>
          <w:color w:val="4F81BD" w:themeColor="accent1"/>
        </w:rPr>
        <w:t xml:space="preserve"> </w:t>
      </w:r>
      <w:r w:rsidR="00B82EA0">
        <w:rPr>
          <w:color w:val="4F81BD" w:themeColor="accent1"/>
        </w:rPr>
        <w:t>предоставляются</w:t>
      </w:r>
      <w:r w:rsidR="008D2C8A" w:rsidRPr="0051557C">
        <w:t>.</w:t>
      </w:r>
      <w:bookmarkEnd w:id="94"/>
      <w:bookmarkEnd w:id="95"/>
      <w:bookmarkEnd w:id="96"/>
    </w:p>
    <w:p w:rsidR="000D4342" w:rsidRPr="00926237" w:rsidRDefault="00926237" w:rsidP="00926237">
      <w:pPr>
        <w:rPr>
          <w:b/>
        </w:rPr>
      </w:pPr>
      <w:r>
        <w:rPr>
          <w:b/>
        </w:rPr>
        <w:t xml:space="preserve">20. </w:t>
      </w:r>
      <w:r w:rsidR="000D4342" w:rsidRPr="00926237">
        <w:rPr>
          <w:b/>
        </w:rPr>
        <w:t xml:space="preserve">Возможность проведения переторжки: </w:t>
      </w:r>
      <w:r w:rsidR="000775EF">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0775EF">
        <w:rPr>
          <w:color w:val="4F81BD" w:themeColor="accent1"/>
        </w:rPr>
        <w:t>возможно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7" w:name="_Toc422209978"/>
      <w:bookmarkStart w:id="98" w:name="_Toc422226798"/>
      <w:bookmarkStart w:id="99"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7"/>
      <w:bookmarkEnd w:id="98"/>
      <w:bookmarkEnd w:id="99"/>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100" w:name="_Toc422209981"/>
      <w:bookmarkStart w:id="101" w:name="_Toc422226801"/>
      <w:bookmarkStart w:id="102" w:name="_Toc422244153"/>
      <w:r w:rsidRPr="000775EF">
        <w:rPr>
          <w:b/>
        </w:rPr>
        <w:t>23.</w:t>
      </w:r>
      <w:r>
        <w:rPr>
          <w:b/>
        </w:rPr>
        <w:t xml:space="preserve"> </w:t>
      </w:r>
      <w:r w:rsidR="00AB1CCE">
        <w:rPr>
          <w:b/>
        </w:rPr>
        <w:t>Опреде</w:t>
      </w:r>
      <w:r w:rsidR="00F70C86">
        <w:rPr>
          <w:b/>
        </w:rPr>
        <w:t>ле</w:t>
      </w:r>
      <w:r w:rsidR="00AB1CCE">
        <w:rPr>
          <w:b/>
        </w:rPr>
        <w:t xml:space="preserve">ние победителя запроса предложений: </w:t>
      </w:r>
      <w:bookmarkEnd w:id="100"/>
      <w:bookmarkEnd w:id="101"/>
      <w:bookmarkEnd w:id="102"/>
    </w:p>
    <w:p w:rsidR="00E643B3" w:rsidRDefault="00AB1CCE" w:rsidP="002F0EDA">
      <w:pPr>
        <w:widowControl/>
        <w:autoSpaceDE/>
        <w:autoSpaceDN/>
        <w:adjustRightInd/>
        <w:ind w:left="709"/>
        <w:contextualSpacing/>
        <w:jc w:val="both"/>
        <w:outlineLvl w:val="0"/>
        <w:rPr>
          <w:bCs/>
          <w:kern w:val="32"/>
        </w:rPr>
      </w:pPr>
      <w:bookmarkStart w:id="103" w:name="_Toc422209982"/>
      <w:bookmarkStart w:id="104" w:name="_Toc422226802"/>
      <w:bookmarkStart w:id="105"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3"/>
      <w:bookmarkEnd w:id="104"/>
      <w:bookmarkEnd w:id="105"/>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6" w:name="_Toc422209983"/>
      <w:bookmarkStart w:id="107" w:name="_Toc422226803"/>
      <w:bookmarkStart w:id="108" w:name="_Toc422244155"/>
      <w:r>
        <w:rPr>
          <w:b/>
        </w:rPr>
        <w:t xml:space="preserve">24.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6"/>
      <w:bookmarkEnd w:id="107"/>
      <w:bookmarkEnd w:id="108"/>
    </w:p>
    <w:p w:rsidR="006E7D71" w:rsidRDefault="009F50F0" w:rsidP="006E7D71">
      <w:pPr>
        <w:widowControl/>
        <w:autoSpaceDE/>
        <w:autoSpaceDN/>
        <w:adjustRightInd/>
        <w:ind w:left="709"/>
        <w:contextualSpacing/>
        <w:jc w:val="both"/>
        <w:outlineLvl w:val="0"/>
      </w:pPr>
      <w:bookmarkStart w:id="109" w:name="_Toc422209984"/>
      <w:bookmarkStart w:id="110" w:name="_Toc422226804"/>
      <w:bookmarkStart w:id="111" w:name="_Toc422244156"/>
      <w:r w:rsidRPr="009D7641">
        <w:t>Договор по результатам запроса предложений</w:t>
      </w:r>
      <w:r w:rsidR="00BD3A82">
        <w:t xml:space="preserve"> </w:t>
      </w:r>
      <w:r w:rsidR="00BD3A82" w:rsidRPr="004D1F2F">
        <w:rPr>
          <w:bCs/>
          <w:kern w:val="32"/>
        </w:rPr>
        <w:t>(в случае определения победителя)</w:t>
      </w:r>
      <w:r w:rsidRPr="009D7641">
        <w:t xml:space="preserve"> будет заключен не </w:t>
      </w:r>
      <w:r>
        <w:t>позднее 20 (двадцати)</w:t>
      </w:r>
      <w:r w:rsidRPr="009D7641">
        <w:t xml:space="preserve"> дней со дня </w:t>
      </w:r>
      <w:r>
        <w:t>подписания</w:t>
      </w:r>
      <w:r w:rsidRPr="009D7641">
        <w:t xml:space="preserve"> протокола </w:t>
      </w:r>
      <w:r w:rsidR="00604D29">
        <w:t>по экспертизе справки о цепочке собственников Победителя</w:t>
      </w:r>
      <w:r>
        <w:t>.</w:t>
      </w:r>
      <w:bookmarkEnd w:id="109"/>
      <w:bookmarkEnd w:id="110"/>
      <w:bookmarkEnd w:id="111"/>
    </w:p>
    <w:p w:rsidR="000775EF" w:rsidRDefault="000775EF" w:rsidP="000775EF">
      <w:pPr>
        <w:widowControl/>
        <w:autoSpaceDE/>
        <w:autoSpaceDN/>
        <w:adjustRightInd/>
        <w:contextualSpacing/>
        <w:jc w:val="both"/>
        <w:outlineLvl w:val="0"/>
      </w:pPr>
    </w:p>
    <w:p w:rsidR="000775EF" w:rsidRDefault="000775EF" w:rsidP="000775EF">
      <w:pPr>
        <w:widowControl/>
        <w:autoSpaceDE/>
        <w:autoSpaceDN/>
        <w:adjustRightInd/>
        <w:contextualSpacing/>
        <w:jc w:val="both"/>
        <w:outlineLvl w:val="0"/>
        <w:rPr>
          <w:color w:val="4F81BD" w:themeColor="accent1"/>
        </w:rPr>
      </w:pPr>
      <w:r>
        <w:rPr>
          <w:b/>
        </w:rPr>
        <w:t>25</w:t>
      </w:r>
      <w:r w:rsidRPr="000775EF">
        <w:rPr>
          <w:b/>
        </w:rPr>
        <w:t>.</w:t>
      </w:r>
      <w:r>
        <w:rPr>
          <w:b/>
        </w:rPr>
        <w:t xml:space="preserve"> </w:t>
      </w:r>
      <w:r w:rsidRPr="00926237">
        <w:rPr>
          <w:b/>
        </w:rPr>
        <w:t xml:space="preserve">Привлечение субподрядчиков (соисполнителей): </w:t>
      </w:r>
      <w:r w:rsidRPr="00926237">
        <w:rPr>
          <w:color w:val="4F81BD" w:themeColor="accent1"/>
        </w:rPr>
        <w:t>возможно.</w:t>
      </w:r>
    </w:p>
    <w:p w:rsidR="000775EF" w:rsidRDefault="000775EF" w:rsidP="000775EF">
      <w:pPr>
        <w:widowControl/>
        <w:autoSpaceDE/>
        <w:autoSpaceDN/>
        <w:adjustRightInd/>
        <w:contextualSpacing/>
        <w:jc w:val="both"/>
        <w:outlineLvl w:val="0"/>
      </w:pPr>
    </w:p>
    <w:p w:rsidR="004E653C" w:rsidRPr="002C4382" w:rsidRDefault="004E653C" w:rsidP="004E653C">
      <w:pPr>
        <w:pStyle w:val="af8"/>
        <w:ind w:left="426"/>
        <w:jc w:val="both"/>
      </w:pPr>
    </w:p>
    <w:p w:rsidR="007751DD" w:rsidRDefault="00926237" w:rsidP="00926237">
      <w:pPr>
        <w:jc w:val="both"/>
        <w:rPr>
          <w:b/>
        </w:rPr>
      </w:pPr>
      <w:r>
        <w:rPr>
          <w:b/>
        </w:rPr>
        <w:t>2</w:t>
      </w:r>
      <w:r w:rsidR="000775EF">
        <w:rPr>
          <w:b/>
        </w:rPr>
        <w:t>6</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D74D50" w:rsidRDefault="00D74D50" w:rsidP="007751DD">
      <w:pPr>
        <w:ind w:left="709" w:hanging="709"/>
        <w:jc w:val="both"/>
        <w:rPr>
          <w:b/>
          <w:color w:val="4F81BD" w:themeColor="accent1"/>
        </w:rPr>
      </w:pPr>
      <w:r>
        <w:rPr>
          <w:b/>
        </w:rPr>
        <w:t>2</w:t>
      </w:r>
      <w:r w:rsidR="000775EF">
        <w:rPr>
          <w:b/>
        </w:rPr>
        <w:t>7</w:t>
      </w:r>
      <w:r>
        <w:rPr>
          <w:b/>
        </w:rPr>
        <w:t>.</w:t>
      </w:r>
      <w:r w:rsidRPr="002B1018">
        <w:rPr>
          <w:b/>
        </w:rPr>
        <w:t xml:space="preserve"> </w:t>
      </w:r>
      <w:r>
        <w:rPr>
          <w:b/>
        </w:rPr>
        <w:t xml:space="preserve"> </w:t>
      </w:r>
      <w:proofErr w:type="gramStart"/>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522F9F">
        <w:t>Интер</w:t>
      </w:r>
      <w:proofErr w:type="spellEnd"/>
      <w:r w:rsidRPr="00522F9F">
        <w:t xml:space="preserve">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522F9F">
        <w:t xml:space="preserve"> в рамках участия в Программе партнерства (при отсутствии в них изменений),  при подаче заявки на участие в закупке не требуется.</w:t>
      </w:r>
    </w:p>
    <w:p w:rsidR="002755CD" w:rsidRPr="002755CD" w:rsidRDefault="002755CD" w:rsidP="007751DD">
      <w:pPr>
        <w:ind w:left="709" w:hanging="709"/>
        <w:jc w:val="both"/>
        <w:rPr>
          <w:snapToGrid w:val="0"/>
          <w:lang w:val="en-US"/>
        </w:rPr>
      </w:pPr>
    </w:p>
    <w:p w:rsidR="002755CD" w:rsidRPr="002755CD" w:rsidRDefault="002755CD" w:rsidP="007751DD">
      <w:pPr>
        <w:ind w:left="709" w:hanging="709"/>
        <w:jc w:val="both"/>
        <w:rPr>
          <w:b/>
        </w:rPr>
      </w:pPr>
      <w:r w:rsidRPr="002755CD">
        <w:rPr>
          <w:b/>
        </w:rPr>
        <w:t xml:space="preserve">28. </w:t>
      </w:r>
      <w:r w:rsidRPr="006D6C01">
        <w:t>Настоящ</w:t>
      </w:r>
      <w:r>
        <w:t>ая</w:t>
      </w:r>
      <w:r w:rsidRPr="006D6C01">
        <w:t xml:space="preserve"> </w:t>
      </w:r>
      <w:r>
        <w:t>закупка</w:t>
      </w:r>
      <w:r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BD3A82" w:rsidRPr="00BD3A82" w:rsidRDefault="00BD3A82" w:rsidP="00803BB0">
      <w:pPr>
        <w:spacing w:before="60" w:after="60"/>
        <w:jc w:val="both"/>
        <w:outlineLvl w:val="0"/>
      </w:pPr>
    </w:p>
    <w:p w:rsidR="002755CD" w:rsidRPr="002755CD" w:rsidRDefault="002755CD" w:rsidP="002755CD">
      <w:pPr>
        <w:ind w:left="709" w:hanging="709"/>
        <w:jc w:val="both"/>
        <w:rPr>
          <w:snapToGrid w:val="0"/>
        </w:rPr>
      </w:pPr>
      <w:r w:rsidRPr="00522F9F">
        <w:rPr>
          <w:b/>
        </w:rPr>
        <w:t>2</w:t>
      </w:r>
      <w:r w:rsidRPr="002755CD">
        <w:rPr>
          <w:b/>
        </w:rPr>
        <w:t>9</w:t>
      </w:r>
      <w:r w:rsidRPr="00522F9F">
        <w:rPr>
          <w:b/>
        </w:rPr>
        <w:t>.</w:t>
      </w:r>
      <w:r>
        <w:t xml:space="preserve"> </w:t>
      </w:r>
      <w:r w:rsidRPr="001D0F32">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Pr="001D0F32">
        <w:rPr>
          <w:snapToGrid w:val="0"/>
        </w:rPr>
        <w:t>.</w:t>
      </w:r>
    </w:p>
    <w:p w:rsidR="002755CD" w:rsidRPr="00EB7FFC" w:rsidRDefault="00A75396" w:rsidP="002755CD">
      <w:pPr>
        <w:pStyle w:val="1"/>
      </w:pPr>
      <w:r w:rsidRPr="00A75396">
        <w:rPr>
          <w:snapToGrid w:val="0"/>
        </w:rPr>
        <w:br w:type="page"/>
      </w:r>
      <w:bookmarkStart w:id="112" w:name="_Toc422244157"/>
      <w:bookmarkStart w:id="113" w:name="_Toc316294935"/>
      <w:bookmarkEnd w:id="16"/>
      <w:r w:rsidR="002755CD" w:rsidRPr="00EB7FFC">
        <w:t>Раздел 2. ТЕРМИНЫ И ОПРЕДЕЛЕНИЯ</w:t>
      </w:r>
      <w:bookmarkEnd w:id="112"/>
    </w:p>
    <w:p w:rsidR="002755CD" w:rsidRPr="00854B52" w:rsidRDefault="002755CD" w:rsidP="002755CD">
      <w:pPr>
        <w:ind w:left="1134" w:hanging="1134"/>
        <w:jc w:val="both"/>
        <w:rPr>
          <w:color w:val="000000"/>
        </w:rPr>
      </w:pPr>
      <w:r>
        <w:rPr>
          <w:color w:val="000000"/>
        </w:rPr>
        <w:t xml:space="preserve">2.1. </w:t>
      </w:r>
      <w:r>
        <w:rPr>
          <w:color w:val="000000"/>
        </w:rPr>
        <w:tab/>
        <w:t>В настоящей Закупочной документации</w:t>
      </w:r>
      <w:r w:rsidRPr="00854B52">
        <w:rPr>
          <w:color w:val="000000"/>
        </w:rPr>
        <w:t xml:space="preserve"> используются термины и определения в значении, предусмотренном </w:t>
      </w:r>
      <w:r>
        <w:rPr>
          <w:color w:val="000000"/>
        </w:rPr>
        <w:t>Положением о закупках</w:t>
      </w:r>
      <w:r w:rsidRPr="00854B52">
        <w:rPr>
          <w:color w:val="000000"/>
        </w:rPr>
        <w:t>.</w:t>
      </w:r>
    </w:p>
    <w:p w:rsidR="002755CD" w:rsidRDefault="002755CD" w:rsidP="002755CD">
      <w:pPr>
        <w:widowControl/>
        <w:autoSpaceDE/>
        <w:autoSpaceDN/>
        <w:adjustRightInd/>
        <w:rPr>
          <w:snapToGrid w:val="0"/>
        </w:rPr>
      </w:pPr>
    </w:p>
    <w:p w:rsidR="002755CD" w:rsidRPr="002E2BE8" w:rsidRDefault="002755CD" w:rsidP="002755CD">
      <w:pPr>
        <w:pStyle w:val="1"/>
      </w:pPr>
      <w:bookmarkStart w:id="114" w:name="_Toc422244158"/>
      <w:r>
        <w:t xml:space="preserve">Раздел 3. </w:t>
      </w:r>
      <w:r w:rsidRPr="002E2BE8">
        <w:t>ОБЩИЕ ПОЛОЖЕНИЯ</w:t>
      </w:r>
      <w:bookmarkEnd w:id="113"/>
      <w:bookmarkEnd w:id="114"/>
    </w:p>
    <w:p w:rsidR="002755CD" w:rsidRPr="00CF20B5" w:rsidRDefault="002755CD" w:rsidP="002755CD">
      <w:pPr>
        <w:pStyle w:val="af8"/>
        <w:numPr>
          <w:ilvl w:val="1"/>
          <w:numId w:val="42"/>
        </w:numPr>
        <w:ind w:left="1134" w:hanging="1134"/>
        <w:outlineLvl w:val="1"/>
        <w:rPr>
          <w:b/>
        </w:rPr>
      </w:pPr>
      <w:bookmarkStart w:id="115" w:name="_Toc422209987"/>
      <w:bookmarkStart w:id="116" w:name="_Toc422226807"/>
      <w:bookmarkStart w:id="117" w:name="_Toc422244159"/>
      <w:r w:rsidRPr="00CF20B5">
        <w:rPr>
          <w:b/>
        </w:rPr>
        <w:t>Форма и способ процедуры закупки, предмет закупки</w:t>
      </w:r>
      <w:bookmarkEnd w:id="115"/>
      <w:bookmarkEnd w:id="116"/>
      <w:bookmarkEnd w:id="117"/>
    </w:p>
    <w:p w:rsidR="002755CD" w:rsidRDefault="002755CD" w:rsidP="002755CD">
      <w:pPr>
        <w:pStyle w:val="af8"/>
        <w:numPr>
          <w:ilvl w:val="2"/>
          <w:numId w:val="42"/>
        </w:numPr>
        <w:ind w:left="1134" w:hanging="1134"/>
        <w:jc w:val="both"/>
      </w:pPr>
      <w:r>
        <w:t>Способ закупки определен в пункте 1 Раздела 1 «Извещение о проведении закупки» (далее – Извещение).</w:t>
      </w:r>
    </w:p>
    <w:p w:rsidR="002755CD" w:rsidRPr="002E2BE8" w:rsidRDefault="002755CD" w:rsidP="002755CD">
      <w:pPr>
        <w:pStyle w:val="af8"/>
        <w:numPr>
          <w:ilvl w:val="2"/>
          <w:numId w:val="42"/>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755CD" w:rsidRPr="002E2BE8" w:rsidRDefault="002755CD" w:rsidP="002755CD">
      <w:pPr>
        <w:pStyle w:val="af8"/>
        <w:numPr>
          <w:ilvl w:val="2"/>
          <w:numId w:val="42"/>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t>7</w:t>
      </w:r>
      <w:r w:rsidRPr="002E2BE8">
        <w:t xml:space="preserve"> «</w:t>
      </w:r>
      <w:r>
        <w:t>Техническая часть</w:t>
      </w:r>
      <w:r w:rsidRPr="002E2BE8">
        <w:t>»</w:t>
      </w:r>
      <w:r>
        <w:t xml:space="preserve"> настоящей Закупочной документации</w:t>
      </w:r>
      <w:r w:rsidRPr="002E2BE8">
        <w:t>.</w:t>
      </w:r>
    </w:p>
    <w:p w:rsidR="002755CD" w:rsidRPr="002E2BE8" w:rsidRDefault="002755CD" w:rsidP="002755CD">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2"/>
        </w:numPr>
        <w:ind w:left="1134" w:hanging="1134"/>
        <w:contextualSpacing w:val="0"/>
        <w:outlineLvl w:val="1"/>
        <w:rPr>
          <w:b/>
        </w:rPr>
      </w:pPr>
      <w:bookmarkStart w:id="118" w:name="_Toc422209988"/>
      <w:bookmarkStart w:id="119" w:name="_Toc422226808"/>
      <w:bookmarkStart w:id="120" w:name="_Toc422244160"/>
      <w:r>
        <w:rPr>
          <w:b/>
        </w:rPr>
        <w:t>Потенциальный участник закупки</w:t>
      </w:r>
      <w:r w:rsidRPr="002E2BE8">
        <w:rPr>
          <w:b/>
        </w:rPr>
        <w:t xml:space="preserve">/Участник </w:t>
      </w:r>
      <w:r>
        <w:rPr>
          <w:b/>
        </w:rPr>
        <w:t>закупки</w:t>
      </w:r>
      <w:bookmarkEnd w:id="118"/>
      <w:bookmarkEnd w:id="119"/>
      <w:bookmarkEnd w:id="120"/>
    </w:p>
    <w:p w:rsidR="002755CD" w:rsidRDefault="002755CD" w:rsidP="002755CD">
      <w:pPr>
        <w:pStyle w:val="af8"/>
        <w:numPr>
          <w:ilvl w:val="2"/>
          <w:numId w:val="42"/>
        </w:numPr>
        <w:ind w:left="1134" w:hanging="1134"/>
        <w:contextualSpacing w:val="0"/>
        <w:jc w:val="both"/>
      </w:pPr>
      <w:bookmarkStart w:id="121" w:name="_Ref56251782"/>
      <w:bookmarkStart w:id="122" w:name="_Toc57314669"/>
      <w:bookmarkStart w:id="123" w:name="_Toc69728983"/>
      <w:bookmarkStart w:id="124" w:name="_Toc197252136"/>
      <w:bookmarkStart w:id="125"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t>, и обладающее соответствующей правоспособностью в соответствии с действующим законодательством Российской Федерации</w:t>
      </w:r>
      <w:r w:rsidRPr="004B7BFA">
        <w:t>.</w:t>
      </w:r>
      <w:proofErr w:type="gramEnd"/>
    </w:p>
    <w:p w:rsidR="002755CD" w:rsidRPr="002E2BE8" w:rsidRDefault="002755CD" w:rsidP="002755CD">
      <w:pPr>
        <w:pStyle w:val="af8"/>
        <w:numPr>
          <w:ilvl w:val="2"/>
          <w:numId w:val="42"/>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2755CD" w:rsidRPr="004241C6" w:rsidRDefault="002755CD" w:rsidP="002755CD">
      <w:pPr>
        <w:pStyle w:val="af8"/>
        <w:numPr>
          <w:ilvl w:val="2"/>
          <w:numId w:val="42"/>
        </w:numPr>
        <w:ind w:left="1134" w:hanging="1134"/>
        <w:contextualSpacing w:val="0"/>
        <w:jc w:val="both"/>
      </w:pPr>
      <w:r w:rsidRPr="002E2BE8">
        <w:t xml:space="preserve">Для участия в </w:t>
      </w:r>
      <w:r>
        <w:t>закупке</w:t>
      </w:r>
      <w:r w:rsidRPr="002E2BE8">
        <w:t xml:space="preserve"> </w:t>
      </w:r>
      <w:r>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t>закупке</w:t>
      </w:r>
      <w:r w:rsidRPr="002E2BE8">
        <w:t xml:space="preserve">, соответствующую требованиям настоящей </w:t>
      </w:r>
      <w:r>
        <w:t>Закупочной</w:t>
      </w:r>
      <w:r w:rsidRPr="002E2BE8">
        <w:t xml:space="preserve"> документации.</w:t>
      </w:r>
      <w:r>
        <w:t xml:space="preserve"> </w:t>
      </w:r>
    </w:p>
    <w:p w:rsidR="002755CD" w:rsidRPr="002E2BE8" w:rsidRDefault="002755CD" w:rsidP="002755CD">
      <w:pPr>
        <w:pStyle w:val="af8"/>
        <w:numPr>
          <w:ilvl w:val="2"/>
          <w:numId w:val="42"/>
        </w:numPr>
        <w:ind w:left="1134" w:hanging="1134"/>
        <w:contextualSpacing w:val="0"/>
        <w:jc w:val="both"/>
      </w:pPr>
      <w:r w:rsidRPr="002E2BE8">
        <w:t xml:space="preserve">Применение при рассмотрении заявок на участие в </w:t>
      </w:r>
      <w:r>
        <w:t xml:space="preserve">закупке </w:t>
      </w:r>
      <w:r w:rsidRPr="002E2BE8">
        <w:t xml:space="preserve">требований, не предусмотренных </w:t>
      </w:r>
      <w:r>
        <w:t>Закупочной</w:t>
      </w:r>
      <w:r w:rsidRPr="002E2BE8">
        <w:t xml:space="preserve"> документацией, не допускается.</w:t>
      </w:r>
    </w:p>
    <w:p w:rsidR="002755CD" w:rsidRDefault="002755CD" w:rsidP="002755CD">
      <w:pPr>
        <w:pStyle w:val="af8"/>
        <w:numPr>
          <w:ilvl w:val="2"/>
          <w:numId w:val="42"/>
        </w:numPr>
        <w:ind w:left="1134" w:hanging="1134"/>
        <w:contextualSpacing w:val="0"/>
        <w:jc w:val="both"/>
      </w:pPr>
      <w:r w:rsidRPr="002E2BE8">
        <w:t xml:space="preserve">Решение о допуске </w:t>
      </w:r>
      <w:r>
        <w:t xml:space="preserve">Потенциальных участников </w:t>
      </w:r>
      <w:r w:rsidRPr="002E2BE8">
        <w:t xml:space="preserve">к участию в </w:t>
      </w:r>
      <w:r>
        <w:t>закупке</w:t>
      </w:r>
      <w:r w:rsidRPr="002E2BE8">
        <w:t xml:space="preserve"> принимает </w:t>
      </w:r>
      <w:r>
        <w:t>Закупочная</w:t>
      </w:r>
      <w:r w:rsidRPr="002E2BE8">
        <w:t xml:space="preserve"> комиссия в порядке, определенном положениями настоящей </w:t>
      </w:r>
      <w:r>
        <w:t>Закупочной</w:t>
      </w:r>
      <w:r w:rsidRPr="002E2BE8">
        <w:t xml:space="preserve"> документации.</w:t>
      </w:r>
    </w:p>
    <w:p w:rsidR="002755CD" w:rsidRDefault="002755CD" w:rsidP="002755CD">
      <w:pPr>
        <w:pStyle w:val="af8"/>
        <w:numPr>
          <w:ilvl w:val="2"/>
          <w:numId w:val="42"/>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297AA2">
        <w:t>Интер</w:t>
      </w:r>
      <w:proofErr w:type="spellEnd"/>
      <w:r w:rsidRPr="00297AA2">
        <w:t xml:space="preserve"> РАО» от 28</w:t>
      </w:r>
      <w:r>
        <w:t>.</w:t>
      </w:r>
      <w:r w:rsidRPr="00297AA2">
        <w:t>04</w:t>
      </w:r>
      <w:r>
        <w:t>.</w:t>
      </w:r>
      <w:r w:rsidRPr="00297AA2">
        <w:t>2015 № ИРАО/208</w:t>
      </w:r>
      <w:r>
        <w:t xml:space="preserve"> (</w:t>
      </w:r>
      <w:r w:rsidRPr="00297AA2">
        <w:t>размещенной на официальном сайте в сети Интернет http://www.interrao-zakupki.ru/) (далее – Программа партнерства),</w:t>
      </w:r>
      <w:r>
        <w:t xml:space="preserve"> </w:t>
      </w:r>
      <w:r w:rsidRPr="00463218">
        <w:t>а стоимость закупки не превышает 50 000 000 (пятьдесят миллионов) рублей,</w:t>
      </w:r>
      <w:r>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t>(</w:t>
      </w:r>
      <w:r w:rsidRPr="00297AA2">
        <w:t>форм</w:t>
      </w:r>
      <w:r>
        <w:t>а</w:t>
      </w:r>
      <w:r w:rsidRPr="00297AA2">
        <w:t xml:space="preserve"> </w:t>
      </w:r>
      <w:r>
        <w:t xml:space="preserve">27 раздел 10) </w:t>
      </w:r>
      <w:r w:rsidRPr="00297AA2">
        <w:t>об отсутствии изменений в документах, представленных в рамках участия в Программе партнерства. 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согласно требованиям Закупочной документации</w:t>
      </w:r>
      <w:r>
        <w:t>.</w:t>
      </w:r>
    </w:p>
    <w:p w:rsidR="002755CD" w:rsidRDefault="002755CD" w:rsidP="002755CD">
      <w:pPr>
        <w:pStyle w:val="af8"/>
        <w:numPr>
          <w:ilvl w:val="2"/>
          <w:numId w:val="42"/>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Потенциального участника/Участника закупки установленным настоящей закупочной документацией требованиям, Закупочная комиссия вправе </w:t>
      </w:r>
      <w:r w:rsidRPr="002E2BE8">
        <w:t xml:space="preserve">отклонить заявку на участие в </w:t>
      </w:r>
      <w:r>
        <w:t>закупке (не допустить Потенциального участника до закупки) или отстранить Участника закупки от участия в закупке на любом этапе ее проведения</w:t>
      </w:r>
      <w:r w:rsidRPr="00B30AEE">
        <w:t>.</w:t>
      </w:r>
    </w:p>
    <w:p w:rsidR="002755CD" w:rsidRPr="002E2BE8" w:rsidRDefault="002755CD" w:rsidP="002755CD">
      <w:pPr>
        <w:pStyle w:val="af8"/>
        <w:numPr>
          <w:ilvl w:val="2"/>
          <w:numId w:val="42"/>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2755CD" w:rsidRPr="002E2BE8" w:rsidRDefault="002755CD" w:rsidP="002755CD">
      <w:pPr>
        <w:pStyle w:val="af8"/>
        <w:numPr>
          <w:ilvl w:val="2"/>
          <w:numId w:val="42"/>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t>закупке</w:t>
      </w:r>
      <w:r w:rsidRPr="002E2BE8">
        <w:t xml:space="preserve"> </w:t>
      </w:r>
      <w:r>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2755CD" w:rsidRDefault="002755CD" w:rsidP="002755CD">
      <w:pPr>
        <w:pStyle w:val="af8"/>
        <w:ind w:left="1134"/>
        <w:contextualSpacing w:val="0"/>
        <w:jc w:val="both"/>
      </w:pP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2"/>
        </w:numPr>
        <w:ind w:left="1134" w:hanging="1134"/>
        <w:contextualSpacing w:val="0"/>
        <w:outlineLvl w:val="1"/>
        <w:rPr>
          <w:b/>
        </w:rPr>
      </w:pPr>
      <w:bookmarkStart w:id="126" w:name="_Toc422209989"/>
      <w:bookmarkStart w:id="127" w:name="_Toc422226809"/>
      <w:bookmarkStart w:id="128" w:name="_Toc422244161"/>
      <w:r w:rsidRPr="002E2BE8">
        <w:rPr>
          <w:b/>
        </w:rPr>
        <w:t>Закупка продукции с разбиением заказа на лоты</w:t>
      </w:r>
      <w:bookmarkEnd w:id="121"/>
      <w:bookmarkEnd w:id="122"/>
      <w:bookmarkEnd w:id="123"/>
      <w:bookmarkEnd w:id="124"/>
      <w:bookmarkEnd w:id="125"/>
      <w:bookmarkEnd w:id="126"/>
      <w:bookmarkEnd w:id="127"/>
      <w:bookmarkEnd w:id="128"/>
    </w:p>
    <w:p w:rsidR="002755CD" w:rsidRPr="002E2BE8" w:rsidRDefault="002755CD" w:rsidP="002755CD">
      <w:pPr>
        <w:pStyle w:val="af8"/>
        <w:numPr>
          <w:ilvl w:val="2"/>
          <w:numId w:val="42"/>
        </w:numPr>
        <w:ind w:left="1134" w:hanging="1134"/>
        <w:contextualSpacing w:val="0"/>
        <w:jc w:val="both"/>
      </w:pPr>
      <w:r>
        <w:t xml:space="preserve">Потенциальный участник </w:t>
      </w:r>
      <w:r w:rsidRPr="002E2BE8">
        <w:t xml:space="preserve">может подать заявку на участие в </w:t>
      </w:r>
      <w:r>
        <w:t>закупке</w:t>
      </w:r>
      <w:r w:rsidRPr="002E2BE8">
        <w:t xml:space="preserve"> на любой лот, любые несколько лотов или все лоты по собственному выбору. Разбиение на лоты установлено в </w:t>
      </w:r>
      <w:r>
        <w:t>пункте</w:t>
      </w:r>
      <w:r>
        <w:rPr>
          <w:lang w:val="en-US"/>
        </w:rPr>
        <w:t> </w:t>
      </w:r>
      <w:r>
        <w:t>6</w:t>
      </w:r>
      <w:r w:rsidRPr="002E2BE8">
        <w:t xml:space="preserve"> </w:t>
      </w:r>
      <w:r>
        <w:t>Извещения</w:t>
      </w:r>
      <w:r w:rsidRPr="002E2BE8">
        <w:t xml:space="preserve"> и разделе </w:t>
      </w:r>
      <w:r w:rsidRPr="00C448A0">
        <w:t>7 «Техническая часть». При этом не допускается разбиение отдельного лота на части</w:t>
      </w:r>
      <w:r w:rsidRPr="002E2BE8">
        <w:t xml:space="preserve">, то есть подача заявки на участие в </w:t>
      </w:r>
      <w:r>
        <w:t>закупке</w:t>
      </w:r>
      <w:r w:rsidRPr="002E2BE8">
        <w:t xml:space="preserve"> на часть лота по отдельным его позициям или на часть объема лота.</w:t>
      </w:r>
    </w:p>
    <w:p w:rsidR="002755CD" w:rsidRPr="002E2BE8" w:rsidRDefault="002755CD" w:rsidP="002755CD">
      <w:pPr>
        <w:pStyle w:val="af8"/>
        <w:numPr>
          <w:ilvl w:val="2"/>
          <w:numId w:val="42"/>
        </w:numPr>
        <w:ind w:left="1134" w:hanging="1134"/>
        <w:contextualSpacing w:val="0"/>
        <w:jc w:val="both"/>
      </w:pPr>
      <w:proofErr w:type="gramStart"/>
      <w:r w:rsidRPr="002E2BE8">
        <w:t xml:space="preserve">В случае </w:t>
      </w:r>
      <w:r w:rsidRPr="00171850">
        <w:t>проведения закупки в документарной форме</w:t>
      </w:r>
      <w:r>
        <w:t xml:space="preserve"> </w:t>
      </w:r>
      <w:r w:rsidRPr="002E2BE8">
        <w:t>подач</w:t>
      </w:r>
      <w:r>
        <w:t>а</w:t>
      </w:r>
      <w:r w:rsidRPr="002E2BE8">
        <w:t xml:space="preserve"> заявки на участие в </w:t>
      </w:r>
      <w:r>
        <w:t>закупке</w:t>
      </w:r>
      <w:r w:rsidRPr="002E2BE8">
        <w:t xml:space="preserve"> на несколько лот</w:t>
      </w:r>
      <w:r>
        <w:t>ов</w:t>
      </w:r>
      <w:proofErr w:type="gramEnd"/>
      <w:r>
        <w:t xml:space="preserve">, в дополнение к требованиям </w:t>
      </w:r>
      <w:r w:rsidRPr="005A701E">
        <w:t>Раздела 6 «Требования к заявке на участие в закупке»  и Раздела 7 «Техническая часть» должны быть соблюдены следующие требования:</w:t>
      </w:r>
    </w:p>
    <w:p w:rsidR="002755CD" w:rsidRPr="002E2BE8" w:rsidRDefault="002755CD" w:rsidP="002755CD">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Pr>
          <w:sz w:val="24"/>
          <w:szCs w:val="24"/>
        </w:rPr>
        <w:t>1</w:t>
      </w:r>
      <w:r w:rsidRPr="002E2BE8">
        <w:rPr>
          <w:sz w:val="24"/>
          <w:szCs w:val="24"/>
        </w:rPr>
        <w:t xml:space="preserve"> </w:t>
      </w:r>
      <w:r>
        <w:rPr>
          <w:sz w:val="24"/>
          <w:szCs w:val="24"/>
        </w:rPr>
        <w:t>Раздел 10)</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2755CD" w:rsidRPr="005A701E" w:rsidRDefault="002755CD" w:rsidP="002755CD">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Pr>
          <w:sz w:val="24"/>
          <w:szCs w:val="24"/>
        </w:rPr>
        <w:t xml:space="preserve"> </w:t>
      </w:r>
      <w:r w:rsidRPr="005A701E">
        <w:rPr>
          <w:sz w:val="24"/>
          <w:szCs w:val="24"/>
        </w:rPr>
        <w:t xml:space="preserve">(форма 2 раздел 10), а также документы, предоставление которых предусмотрено п. 6.2.1.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пунктах 4.10.4.,  4.10.5. и 4.10.6) </w:t>
      </w:r>
    </w:p>
    <w:p w:rsidR="002755CD" w:rsidRPr="005A701E" w:rsidRDefault="002755CD" w:rsidP="002755CD">
      <w:pPr>
        <w:pStyle w:val="af7"/>
        <w:numPr>
          <w:ilvl w:val="0"/>
          <w:numId w:val="3"/>
        </w:numPr>
        <w:spacing w:line="240" w:lineRule="auto"/>
        <w:ind w:left="1701" w:hanging="567"/>
        <w:rPr>
          <w:sz w:val="24"/>
          <w:szCs w:val="24"/>
        </w:rPr>
      </w:pPr>
      <w:r w:rsidRPr="005A701E">
        <w:rPr>
          <w:sz w:val="24"/>
          <w:szCs w:val="24"/>
        </w:rPr>
        <w:t>На внутренних конвертах с заявкой на участие в закупке следует дополнительно обозначить номера и названия лотов, на которые подается заявка на участие в закупке.</w:t>
      </w:r>
    </w:p>
    <w:p w:rsidR="002755CD" w:rsidRPr="005A701E" w:rsidRDefault="002755CD" w:rsidP="002755CD">
      <w:pPr>
        <w:pStyle w:val="af7"/>
        <w:numPr>
          <w:ilvl w:val="0"/>
          <w:numId w:val="3"/>
        </w:numPr>
        <w:spacing w:line="240" w:lineRule="auto"/>
        <w:ind w:left="1701" w:hanging="567"/>
        <w:rPr>
          <w:sz w:val="24"/>
          <w:szCs w:val="24"/>
        </w:rPr>
      </w:pPr>
      <w:r w:rsidRPr="005A701E">
        <w:rPr>
          <w:sz w:val="24"/>
          <w:szCs w:val="24"/>
        </w:rPr>
        <w:t>Оценка заявок на участие в закупке, определение Победителя закупки  будет осуществляться раздельно и независимо по каждому из лотов. По каждому из лотов будет определен один Победитель закупки.</w:t>
      </w:r>
    </w:p>
    <w:p w:rsidR="002755CD" w:rsidRPr="005A701E" w:rsidRDefault="002755CD" w:rsidP="002755CD">
      <w:pPr>
        <w:pStyle w:val="af7"/>
        <w:numPr>
          <w:ilvl w:val="0"/>
          <w:numId w:val="3"/>
        </w:numPr>
        <w:spacing w:line="240" w:lineRule="auto"/>
        <w:ind w:left="1701" w:hanging="567"/>
        <w:rPr>
          <w:sz w:val="24"/>
          <w:szCs w:val="24"/>
        </w:rPr>
      </w:pPr>
      <w:r w:rsidRPr="005A701E">
        <w:rPr>
          <w:sz w:val="24"/>
          <w:szCs w:val="24"/>
        </w:rPr>
        <w:t>Документы, подтверждающие соответствие Участника закупки, предусмотренные п.6.2.1., предоставляются в едином конверте на все лоты.</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2"/>
        </w:numPr>
        <w:ind w:left="1134" w:hanging="1134"/>
        <w:contextualSpacing w:val="0"/>
        <w:outlineLvl w:val="1"/>
        <w:rPr>
          <w:b/>
        </w:rPr>
      </w:pPr>
      <w:bookmarkStart w:id="129" w:name="_Toc422209990"/>
      <w:bookmarkStart w:id="130" w:name="_Toc422226810"/>
      <w:bookmarkStart w:id="131" w:name="_Toc422244162"/>
      <w:r w:rsidRPr="002E2BE8">
        <w:rPr>
          <w:b/>
        </w:rPr>
        <w:t>Правовой статус документов</w:t>
      </w:r>
      <w:bookmarkEnd w:id="129"/>
      <w:bookmarkEnd w:id="130"/>
      <w:bookmarkEnd w:id="131"/>
    </w:p>
    <w:p w:rsidR="002755CD" w:rsidRPr="00B2533A" w:rsidRDefault="002755CD" w:rsidP="002755CD">
      <w:pPr>
        <w:pStyle w:val="af8"/>
        <w:numPr>
          <w:ilvl w:val="2"/>
          <w:numId w:val="42"/>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2755CD" w:rsidRPr="00B2533A" w:rsidRDefault="002755CD" w:rsidP="002755CD">
      <w:pPr>
        <w:pStyle w:val="af8"/>
        <w:numPr>
          <w:ilvl w:val="2"/>
          <w:numId w:val="42"/>
        </w:numPr>
        <w:ind w:left="1134" w:hanging="1134"/>
        <w:contextualSpacing w:val="0"/>
        <w:jc w:val="both"/>
      </w:pPr>
      <w:r w:rsidRPr="00B2533A">
        <w:t>Заявка на участие в закупке имеет правовой статус оферты и будет рассматриваться в соответствии с этим.</w:t>
      </w:r>
    </w:p>
    <w:p w:rsidR="002755CD" w:rsidRDefault="002755CD" w:rsidP="002755CD">
      <w:pPr>
        <w:pStyle w:val="af8"/>
        <w:numPr>
          <w:ilvl w:val="2"/>
          <w:numId w:val="42"/>
        </w:numPr>
        <w:ind w:left="1134" w:hanging="1134"/>
        <w:jc w:val="both"/>
      </w:pPr>
      <w:r>
        <w:t>В случае противоречий между разделами настоящей Закупочной документации, документов рассматриваемых и составляемых в ходе закупки, и участвующих в процессе закупки  используется соблюдение следующей иерархии:</w:t>
      </w:r>
    </w:p>
    <w:p w:rsidR="002755CD" w:rsidRPr="002352E1" w:rsidRDefault="002755CD" w:rsidP="002755CD">
      <w:pPr>
        <w:pStyle w:val="af8"/>
        <w:ind w:left="1134"/>
        <w:jc w:val="both"/>
      </w:pPr>
      <w:r>
        <w:t>1. Извещение о проведении закупки</w:t>
      </w:r>
      <w:r w:rsidRPr="002352E1">
        <w:t>;</w:t>
      </w:r>
    </w:p>
    <w:p w:rsidR="002755CD" w:rsidRPr="002352E1" w:rsidRDefault="002755CD" w:rsidP="002755CD">
      <w:pPr>
        <w:pStyle w:val="af8"/>
        <w:ind w:left="1134"/>
        <w:jc w:val="both"/>
      </w:pPr>
      <w:r>
        <w:t>2. Раздел</w:t>
      </w:r>
      <w:r w:rsidRPr="005378E5">
        <w:rPr>
          <w:i/>
        </w:rPr>
        <w:t> </w:t>
      </w:r>
      <w:r>
        <w:t>7</w:t>
      </w:r>
      <w:r w:rsidRPr="002352E1">
        <w:t xml:space="preserve"> </w:t>
      </w:r>
      <w:r w:rsidRPr="005A701E">
        <w:t>«Техническая часть»;</w:t>
      </w:r>
    </w:p>
    <w:p w:rsidR="002755CD" w:rsidRDefault="002755CD" w:rsidP="002755CD">
      <w:pPr>
        <w:pStyle w:val="af8"/>
        <w:ind w:left="1134"/>
        <w:jc w:val="both"/>
      </w:pPr>
      <w:r>
        <w:t>3.</w:t>
      </w:r>
      <w:r>
        <w:rPr>
          <w:i/>
        </w:rPr>
        <w:t xml:space="preserve"> </w:t>
      </w:r>
      <w:r>
        <w:t>Проект Договора, приведенный в Разделе 8 «Проект договора»;</w:t>
      </w:r>
    </w:p>
    <w:p w:rsidR="002755CD" w:rsidRDefault="002755CD" w:rsidP="002755CD">
      <w:pPr>
        <w:pStyle w:val="af8"/>
        <w:ind w:left="1134"/>
        <w:jc w:val="both"/>
      </w:pPr>
      <w:r>
        <w:t>4. Разделы 2-6 Закупочной документации;</w:t>
      </w:r>
    </w:p>
    <w:p w:rsidR="002755CD" w:rsidRPr="00801DE6" w:rsidRDefault="002755CD" w:rsidP="002755CD">
      <w:pPr>
        <w:pStyle w:val="af8"/>
        <w:ind w:left="1134"/>
        <w:jc w:val="both"/>
      </w:pPr>
      <w:r>
        <w:t>5. Заявка на участие в закупке.</w:t>
      </w:r>
    </w:p>
    <w:p w:rsidR="002755CD" w:rsidRPr="002E2BE8" w:rsidRDefault="002755CD" w:rsidP="002755CD">
      <w:pPr>
        <w:pStyle w:val="af8"/>
        <w:numPr>
          <w:ilvl w:val="2"/>
          <w:numId w:val="42"/>
        </w:numPr>
        <w:ind w:left="1134" w:hanging="1134"/>
        <w:contextualSpacing w:val="0"/>
        <w:jc w:val="both"/>
      </w:pPr>
      <w:r w:rsidRPr="002E2BE8">
        <w:t>Во все</w:t>
      </w:r>
      <w:r>
        <w:t xml:space="preserve">м, что не урегулировано </w:t>
      </w:r>
      <w:r w:rsidRPr="002E2BE8">
        <w:t xml:space="preserve">настоящей </w:t>
      </w:r>
      <w:r>
        <w:t>Закупочной</w:t>
      </w:r>
      <w:r w:rsidRPr="002E2BE8">
        <w:t xml:space="preserve"> документацией, стороны руководствуются </w:t>
      </w:r>
      <w:r>
        <w:t>законодательством</w:t>
      </w:r>
      <w:r w:rsidRPr="002E2BE8">
        <w:t xml:space="preserve"> Российской Федерации.</w:t>
      </w:r>
    </w:p>
    <w:p w:rsidR="002755CD" w:rsidRDefault="002755CD" w:rsidP="002755CD">
      <w:pPr>
        <w:pStyle w:val="af8"/>
        <w:numPr>
          <w:ilvl w:val="2"/>
          <w:numId w:val="42"/>
        </w:numPr>
        <w:ind w:left="1134" w:hanging="1134"/>
        <w:contextualSpacing w:val="0"/>
        <w:jc w:val="both"/>
      </w:pPr>
      <w:r w:rsidRPr="002E2BE8">
        <w:t xml:space="preserve">Если в отношении сторон договора, заключаемого по результатам </w:t>
      </w:r>
      <w:r>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t>Закупочная</w:t>
      </w:r>
      <w:r w:rsidRPr="002E2BE8">
        <w:t xml:space="preserve"> документация (и проект договора как ее часть) и заявка на участие в </w:t>
      </w:r>
      <w:r>
        <w:t>закупке</w:t>
      </w:r>
      <w:r w:rsidRPr="002E2BE8">
        <w:t xml:space="preserve"> победителя </w:t>
      </w:r>
      <w:r>
        <w:t>закупки</w:t>
      </w:r>
      <w:r w:rsidRPr="002E2BE8">
        <w:t xml:space="preserve"> будут считаться приоритетными по отношению к диспозитивным нормам указанных документов.</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2"/>
        </w:numPr>
        <w:ind w:left="1134" w:hanging="1134"/>
        <w:contextualSpacing w:val="0"/>
        <w:outlineLvl w:val="1"/>
        <w:rPr>
          <w:b/>
        </w:rPr>
      </w:pPr>
      <w:bookmarkStart w:id="132" w:name="_Toc422209991"/>
      <w:bookmarkStart w:id="133" w:name="_Toc422226811"/>
      <w:bookmarkStart w:id="134" w:name="_Toc422244163"/>
      <w:r w:rsidRPr="002E2BE8">
        <w:rPr>
          <w:b/>
        </w:rPr>
        <w:t>Обжалование</w:t>
      </w:r>
      <w:bookmarkEnd w:id="132"/>
      <w:bookmarkEnd w:id="133"/>
      <w:bookmarkEnd w:id="134"/>
    </w:p>
    <w:p w:rsidR="002755CD" w:rsidRPr="002E2BE8" w:rsidRDefault="002755CD" w:rsidP="002755CD">
      <w:pPr>
        <w:pStyle w:val="af8"/>
        <w:numPr>
          <w:ilvl w:val="2"/>
          <w:numId w:val="42"/>
        </w:numPr>
        <w:ind w:left="1134" w:hanging="1134"/>
        <w:contextualSpacing w:val="0"/>
        <w:jc w:val="both"/>
      </w:pPr>
      <w:bookmarkStart w:id="135" w:name="_Ref304303686"/>
      <w:bookmarkStart w:id="136" w:name="_Ref86789831"/>
      <w:r w:rsidRPr="002E2BE8">
        <w:t xml:space="preserve">Все споры и разногласия, возникающие в связи с проведением </w:t>
      </w:r>
      <w:r>
        <w:t>закупки</w:t>
      </w:r>
      <w:r w:rsidRPr="002E2BE8">
        <w:t xml:space="preserve">, в том числе касающиеся исполнения Организатором и </w:t>
      </w:r>
      <w:r>
        <w:t>Потенциальным участником/</w:t>
      </w:r>
      <w:r w:rsidRPr="002E2BE8">
        <w:t xml:space="preserve">Участником </w:t>
      </w:r>
      <w:r>
        <w:t>закупки</w:t>
      </w:r>
      <w:r w:rsidRPr="002E2BE8">
        <w:t xml:space="preserve"> своих обязательств, в связи с проведением </w:t>
      </w:r>
      <w:r>
        <w:t>закупки</w:t>
      </w:r>
      <w:r w:rsidRPr="002E2BE8">
        <w:t xml:space="preserve">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w:t>
      </w:r>
      <w:r>
        <w:t>7</w:t>
      </w:r>
      <w:r w:rsidRPr="002E2BE8">
        <w:t xml:space="preserve"> (</w:t>
      </w:r>
      <w:r>
        <w:t>семи</w:t>
      </w:r>
      <w:r w:rsidRPr="002E2BE8">
        <w:t>) рабочих дней с момента ее получения.</w:t>
      </w:r>
      <w:bookmarkEnd w:id="135"/>
    </w:p>
    <w:p w:rsidR="002755CD" w:rsidRPr="002E2BE8" w:rsidRDefault="002755CD" w:rsidP="002755CD">
      <w:pPr>
        <w:pStyle w:val="af8"/>
        <w:numPr>
          <w:ilvl w:val="2"/>
          <w:numId w:val="42"/>
        </w:numPr>
        <w:ind w:left="1134" w:hanging="1134"/>
        <w:contextualSpacing w:val="0"/>
        <w:jc w:val="both"/>
      </w:pPr>
      <w:r w:rsidRPr="002E2BE8">
        <w:t>Если претензионный порядок, указанный в пункте </w:t>
      </w:r>
      <w:r>
        <w:t>3.5.1.</w:t>
      </w:r>
      <w:r w:rsidRPr="002E2BE8">
        <w:t xml:space="preserve">, не привел к разрешению разногласий, </w:t>
      </w:r>
      <w:r>
        <w:t>Потенциальный участник</w:t>
      </w:r>
      <w:r w:rsidRPr="002E2BE8" w:rsidDel="000D46FD">
        <w:t xml:space="preserve"> </w:t>
      </w:r>
      <w:r w:rsidRPr="002E2BE8">
        <w:t xml:space="preserve">/Участник </w:t>
      </w:r>
      <w:r>
        <w:t>закупки</w:t>
      </w:r>
      <w:r w:rsidRPr="002E2BE8" w:rsidDel="000D46FD">
        <w:t xml:space="preserve"> </w:t>
      </w:r>
      <w:r w:rsidRPr="002E2BE8">
        <w:t xml:space="preserve">вправе обжаловать действия (бездействия) Организатора </w:t>
      </w:r>
      <w:r>
        <w:t>закупки</w:t>
      </w:r>
      <w:r w:rsidRPr="002E2BE8">
        <w:t>, Заказчика в связи с проведением данно</w:t>
      </w:r>
      <w:r>
        <w:t>й</w:t>
      </w:r>
      <w:r w:rsidRPr="002E2BE8">
        <w:t xml:space="preserve"> </w:t>
      </w:r>
      <w:r>
        <w:t>закупки</w:t>
      </w:r>
      <w:r w:rsidRPr="002E2BE8">
        <w:t>, согласно Положени</w:t>
      </w:r>
      <w:r>
        <w:t>ю</w:t>
      </w:r>
      <w:r w:rsidRPr="002E2BE8">
        <w:t xml:space="preserve"> о порядке проведения регламентированных закупок товаров, работ, услуг.</w:t>
      </w:r>
    </w:p>
    <w:p w:rsidR="002755CD" w:rsidRPr="002E2BE8" w:rsidRDefault="002755CD" w:rsidP="002755CD">
      <w:pPr>
        <w:pStyle w:val="af8"/>
        <w:numPr>
          <w:ilvl w:val="2"/>
          <w:numId w:val="42"/>
        </w:numPr>
        <w:ind w:left="1134" w:hanging="1134"/>
        <w:contextualSpacing w:val="0"/>
        <w:jc w:val="both"/>
      </w:pPr>
      <w:r w:rsidRPr="002E2BE8">
        <w:t xml:space="preserve">Все споры и разногласия, не урегулированные </w:t>
      </w:r>
      <w:r>
        <w:t>в вышеуказанном порядке</w:t>
      </w:r>
      <w:r w:rsidRPr="002E2BE8">
        <w:t>, разрешаются в Арбитражном суде г. Москвы</w:t>
      </w:r>
      <w:r>
        <w:t>.</w:t>
      </w:r>
    </w:p>
    <w:bookmarkEnd w:id="136"/>
    <w:p w:rsidR="002755CD" w:rsidRDefault="002755CD" w:rsidP="002755CD">
      <w:pPr>
        <w:pStyle w:val="af8"/>
        <w:numPr>
          <w:ilvl w:val="2"/>
          <w:numId w:val="42"/>
        </w:numPr>
        <w:ind w:left="1134" w:hanging="1134"/>
        <w:contextualSpacing w:val="0"/>
        <w:jc w:val="both"/>
      </w:pPr>
      <w:r w:rsidRPr="002E2BE8">
        <w:t>При рассмотрении любых споров и разногласий, связанных с проведением данно</w:t>
      </w:r>
      <w:r>
        <w:t>й</w:t>
      </w:r>
      <w:r w:rsidRPr="002E2BE8">
        <w:t xml:space="preserve"> </w:t>
      </w:r>
      <w:r>
        <w:t>закупки</w:t>
      </w:r>
      <w:r w:rsidRPr="002E2BE8">
        <w:t>, стороны учитывают, что применению подлежит материальное и процессуальное право Российской Федерации.</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2"/>
        </w:numPr>
        <w:ind w:left="1134" w:hanging="1134"/>
        <w:contextualSpacing w:val="0"/>
        <w:outlineLvl w:val="1"/>
        <w:rPr>
          <w:b/>
        </w:rPr>
      </w:pPr>
      <w:bookmarkStart w:id="137" w:name="_Toc422209992"/>
      <w:bookmarkStart w:id="138" w:name="_Toc422226812"/>
      <w:bookmarkStart w:id="139" w:name="_Toc422244164"/>
      <w:r w:rsidRPr="002E2BE8">
        <w:rPr>
          <w:b/>
        </w:rPr>
        <w:t>Прочие положения</w:t>
      </w:r>
      <w:bookmarkEnd w:id="137"/>
      <w:bookmarkEnd w:id="138"/>
      <w:bookmarkEnd w:id="139"/>
    </w:p>
    <w:p w:rsidR="002755CD" w:rsidRDefault="002755CD" w:rsidP="002755CD">
      <w:pPr>
        <w:pStyle w:val="af8"/>
        <w:numPr>
          <w:ilvl w:val="2"/>
          <w:numId w:val="42"/>
        </w:numPr>
        <w:ind w:left="1134" w:hanging="1134"/>
        <w:contextualSpacing w:val="0"/>
        <w:jc w:val="both"/>
      </w:pPr>
      <w:r w:rsidRPr="002E2BE8">
        <w:t xml:space="preserve">Организатор </w:t>
      </w:r>
      <w:r>
        <w:t>закупки</w:t>
      </w:r>
      <w:r w:rsidRPr="002E2BE8">
        <w:t xml:space="preserve"> обеспечивает разумную конфиденциальность относительно всех полученных от Участников </w:t>
      </w:r>
      <w:r>
        <w:t>закупки</w:t>
      </w:r>
      <w:r w:rsidRPr="002E2BE8" w:rsidDel="000D46FD">
        <w:t xml:space="preserve"> </w:t>
      </w:r>
      <w:r w:rsidRPr="002E2BE8">
        <w:t xml:space="preserve"> сведений, в том числе содержащихся в заявках на участие в </w:t>
      </w:r>
      <w:r>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t>Закупочной</w:t>
      </w:r>
      <w:r w:rsidRPr="002E2BE8">
        <w:t xml:space="preserve"> документацией.</w:t>
      </w:r>
    </w:p>
    <w:p w:rsidR="002755CD" w:rsidRDefault="002755CD" w:rsidP="002755CD">
      <w:pPr>
        <w:pStyle w:val="af8"/>
        <w:numPr>
          <w:ilvl w:val="2"/>
          <w:numId w:val="42"/>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t>Закупочной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2755CD" w:rsidRDefault="002755CD" w:rsidP="002755CD">
      <w:pPr>
        <w:pStyle w:val="af8"/>
        <w:numPr>
          <w:ilvl w:val="2"/>
          <w:numId w:val="42"/>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2755CD" w:rsidRPr="00FD03A4" w:rsidRDefault="002755CD" w:rsidP="002755CD">
      <w:pPr>
        <w:pStyle w:val="af8"/>
        <w:numPr>
          <w:ilvl w:val="0"/>
          <w:numId w:val="70"/>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2755CD" w:rsidRPr="00FD03A4" w:rsidRDefault="002755CD" w:rsidP="002755CD">
      <w:pPr>
        <w:pStyle w:val="af8"/>
        <w:numPr>
          <w:ilvl w:val="0"/>
          <w:numId w:val="70"/>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2755CD" w:rsidRPr="00F1492C" w:rsidRDefault="002755CD" w:rsidP="002755CD">
      <w:pPr>
        <w:pStyle w:val="af8"/>
        <w:numPr>
          <w:ilvl w:val="0"/>
          <w:numId w:val="70"/>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2755CD" w:rsidRPr="00C944D2" w:rsidRDefault="002755CD" w:rsidP="002755CD">
      <w:pPr>
        <w:pStyle w:val="af8"/>
        <w:numPr>
          <w:ilvl w:val="0"/>
          <w:numId w:val="66"/>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2755CD" w:rsidRDefault="002755CD" w:rsidP="002755CD">
      <w:pPr>
        <w:pStyle w:val="af8"/>
        <w:ind w:left="1134"/>
        <w:contextualSpacing w:val="0"/>
        <w:jc w:val="both"/>
        <w:rPr>
          <w:rFonts w:eastAsiaTheme="minorHAnsi"/>
          <w:bCs/>
          <w:lang w:eastAsia="en-US"/>
        </w:rPr>
      </w:pPr>
    </w:p>
    <w:p w:rsidR="002755CD" w:rsidRDefault="002755CD" w:rsidP="002755CD">
      <w:pPr>
        <w:pStyle w:val="1"/>
      </w:pPr>
      <w:bookmarkStart w:id="140" w:name="_Toc316294936"/>
      <w:bookmarkStart w:id="141" w:name="_Toc422244165"/>
      <w:r w:rsidRPr="00AB1C10">
        <w:t xml:space="preserve">Раздел 4. </w:t>
      </w:r>
      <w:r>
        <w:t xml:space="preserve"> </w:t>
      </w:r>
      <w:r w:rsidRPr="00AB1C10">
        <w:t xml:space="preserve">ПОРЯДОК ПРОВЕДЕНИЯ </w:t>
      </w:r>
      <w:bookmarkEnd w:id="140"/>
      <w:r w:rsidRPr="00AB1C10">
        <w:t>ЗАКУПКИ</w:t>
      </w:r>
      <w:bookmarkEnd w:id="141"/>
    </w:p>
    <w:p w:rsidR="002755CD" w:rsidRPr="00AB1C10" w:rsidRDefault="002755CD" w:rsidP="002755CD">
      <w:pPr>
        <w:outlineLvl w:val="0"/>
        <w:rPr>
          <w:b/>
        </w:rPr>
      </w:pPr>
    </w:p>
    <w:p w:rsidR="002755CD" w:rsidRPr="00512BE7" w:rsidRDefault="002755CD" w:rsidP="002755CD">
      <w:pPr>
        <w:pStyle w:val="af8"/>
        <w:numPr>
          <w:ilvl w:val="1"/>
          <w:numId w:val="44"/>
        </w:numPr>
        <w:ind w:left="1134" w:hanging="1134"/>
        <w:outlineLvl w:val="1"/>
        <w:rPr>
          <w:b/>
        </w:rPr>
      </w:pPr>
      <w:bookmarkStart w:id="142" w:name="_Toc422209994"/>
      <w:bookmarkStart w:id="143" w:name="_Toc422226814"/>
      <w:bookmarkStart w:id="144" w:name="_Toc422244166"/>
      <w:r w:rsidRPr="00512BE7">
        <w:rPr>
          <w:b/>
        </w:rPr>
        <w:t>Публикация извещения о проведении закупки</w:t>
      </w:r>
      <w:bookmarkEnd w:id="142"/>
      <w:bookmarkEnd w:id="143"/>
      <w:bookmarkEnd w:id="144"/>
    </w:p>
    <w:p w:rsidR="002755CD" w:rsidRPr="00BE1B61" w:rsidRDefault="002755CD" w:rsidP="002755CD">
      <w:pPr>
        <w:pStyle w:val="af8"/>
        <w:numPr>
          <w:ilvl w:val="2"/>
          <w:numId w:val="44"/>
        </w:numPr>
        <w:ind w:left="1134" w:hanging="1134"/>
        <w:jc w:val="both"/>
      </w:pPr>
      <w:r>
        <w:t xml:space="preserve">Извещение </w:t>
      </w:r>
      <w:r w:rsidRPr="00AF33C1">
        <w:t xml:space="preserve">находится в открытом доступе </w:t>
      </w:r>
      <w:r w:rsidRPr="00057106">
        <w:t>в информационно-телекоммуникационной сети «Интернет»</w:t>
      </w:r>
      <w:r>
        <w:t xml:space="preserve"> (пункт</w:t>
      </w:r>
      <w:r w:rsidRPr="008014CC">
        <w:t xml:space="preserve"> </w:t>
      </w:r>
      <w:r>
        <w:t>10</w:t>
      </w:r>
      <w:r w:rsidRPr="008014CC">
        <w:t xml:space="preserve"> </w:t>
      </w:r>
      <w:r>
        <w:t>Извещения)</w:t>
      </w:r>
      <w:r w:rsidRPr="008014CC">
        <w:t xml:space="preserve">. </w:t>
      </w:r>
      <w:r>
        <w:t>Информация</w:t>
      </w:r>
      <w:r w:rsidRPr="008014CC">
        <w:t xml:space="preserve"> о проведении </w:t>
      </w:r>
      <w:r>
        <w:t>закупки</w:t>
      </w:r>
      <w:r w:rsidRPr="008014CC">
        <w:t xml:space="preserve"> должн</w:t>
      </w:r>
      <w:r>
        <w:t>а</w:t>
      </w:r>
      <w:r w:rsidRPr="008014CC">
        <w:t xml:space="preserve"> быть сделан</w:t>
      </w:r>
      <w:r>
        <w:t>а</w:t>
      </w:r>
      <w:r w:rsidRPr="008014CC">
        <w:t xml:space="preserve"> Организатором </w:t>
      </w:r>
      <w:r w:rsidRPr="00ED1CB2">
        <w:rPr>
          <w:bCs/>
          <w:kern w:val="32"/>
        </w:rPr>
        <w:t xml:space="preserve">не менее чем за </w:t>
      </w:r>
      <w:r>
        <w:rPr>
          <w:bCs/>
          <w:kern w:val="32"/>
        </w:rPr>
        <w:t>10</w:t>
      </w:r>
      <w:r w:rsidRPr="00ED1CB2">
        <w:rPr>
          <w:bCs/>
          <w:kern w:val="32"/>
        </w:rPr>
        <w:t xml:space="preserve"> (д</w:t>
      </w:r>
      <w:r>
        <w:rPr>
          <w:bCs/>
          <w:kern w:val="32"/>
        </w:rPr>
        <w:t>есять</w:t>
      </w:r>
      <w:r w:rsidRPr="00ED1CB2">
        <w:rPr>
          <w:bCs/>
          <w:kern w:val="32"/>
        </w:rPr>
        <w:t>) дней до окончания срока подачи Заявок.</w:t>
      </w:r>
    </w:p>
    <w:p w:rsidR="002755CD" w:rsidRPr="008014CC" w:rsidRDefault="002755CD" w:rsidP="002755CD">
      <w:pPr>
        <w:pStyle w:val="af8"/>
        <w:ind w:left="1134"/>
        <w:jc w:val="both"/>
      </w:pPr>
    </w:p>
    <w:p w:rsidR="002755CD" w:rsidRPr="002E2BE8" w:rsidRDefault="002755CD" w:rsidP="002755CD">
      <w:pPr>
        <w:pStyle w:val="af8"/>
        <w:numPr>
          <w:ilvl w:val="1"/>
          <w:numId w:val="44"/>
        </w:numPr>
        <w:ind w:left="1134" w:hanging="1134"/>
        <w:contextualSpacing w:val="0"/>
        <w:outlineLvl w:val="1"/>
        <w:rPr>
          <w:b/>
        </w:rPr>
      </w:pPr>
      <w:bookmarkStart w:id="145" w:name="_Toc422209995"/>
      <w:bookmarkStart w:id="146" w:name="_Toc422226815"/>
      <w:bookmarkStart w:id="147" w:name="_Toc422244167"/>
      <w:r w:rsidRPr="002E2BE8">
        <w:rPr>
          <w:b/>
        </w:rPr>
        <w:t xml:space="preserve">Предоставление </w:t>
      </w:r>
      <w:r>
        <w:rPr>
          <w:b/>
        </w:rPr>
        <w:t>Закупочной</w:t>
      </w:r>
      <w:r w:rsidRPr="002E2BE8">
        <w:rPr>
          <w:b/>
        </w:rPr>
        <w:t xml:space="preserve"> документации</w:t>
      </w:r>
      <w:bookmarkEnd w:id="145"/>
      <w:bookmarkEnd w:id="146"/>
      <w:bookmarkEnd w:id="147"/>
    </w:p>
    <w:p w:rsidR="002755CD" w:rsidRPr="002E2BE8" w:rsidRDefault="002755CD" w:rsidP="002755CD">
      <w:pPr>
        <w:pStyle w:val="af8"/>
        <w:numPr>
          <w:ilvl w:val="2"/>
          <w:numId w:val="44"/>
        </w:numPr>
        <w:ind w:left="1134" w:hanging="1134"/>
        <w:contextualSpacing w:val="0"/>
        <w:jc w:val="both"/>
      </w:pPr>
      <w:r>
        <w:t>Закупочная</w:t>
      </w:r>
      <w:r w:rsidRPr="002E2BE8">
        <w:t xml:space="preserve"> документация находится в открытом доступе </w:t>
      </w:r>
      <w:r w:rsidRPr="00057106">
        <w:t>в информационно-телекоммуникационной сети «Интернет»</w:t>
      </w:r>
      <w:r>
        <w:t xml:space="preserve"> (пункт</w:t>
      </w:r>
      <w:r w:rsidRPr="008014CC">
        <w:t xml:space="preserve"> </w:t>
      </w:r>
      <w:r>
        <w:t>10</w:t>
      </w:r>
      <w:r w:rsidRPr="008014CC">
        <w:t xml:space="preserve"> </w:t>
      </w:r>
      <w:r>
        <w:t>Извещения)</w:t>
      </w:r>
      <w:r w:rsidRPr="008014CC">
        <w:t>.</w:t>
      </w:r>
    </w:p>
    <w:p w:rsidR="002755CD" w:rsidRDefault="002755CD" w:rsidP="002755CD">
      <w:pPr>
        <w:pStyle w:val="af8"/>
        <w:numPr>
          <w:ilvl w:val="2"/>
          <w:numId w:val="44"/>
        </w:numPr>
        <w:ind w:left="1134" w:hanging="1134"/>
        <w:contextualSpacing w:val="0"/>
        <w:jc w:val="both"/>
      </w:pPr>
      <w:bookmarkStart w:id="148" w:name="_Ref316300967"/>
      <w:r>
        <w:t xml:space="preserve">Закупочная документация предоставляется лицу на основании его запроса на получение закупочной документации поданного в оригинале Организатору закупки по адресу, указанному </w:t>
      </w:r>
      <w:bookmarkEnd w:id="148"/>
      <w:r>
        <w:t>в пункте</w:t>
      </w:r>
      <w:r w:rsidRPr="00D131C2">
        <w:t> </w:t>
      </w:r>
      <w:r>
        <w:t xml:space="preserve"> 4 Извещения.</w:t>
      </w:r>
    </w:p>
    <w:p w:rsidR="002755CD" w:rsidRPr="002E2BE8" w:rsidRDefault="002755CD" w:rsidP="002755CD">
      <w:pPr>
        <w:pStyle w:val="af8"/>
        <w:numPr>
          <w:ilvl w:val="2"/>
          <w:numId w:val="44"/>
        </w:numPr>
        <w:ind w:left="1134" w:hanging="1134"/>
        <w:contextualSpacing w:val="0"/>
        <w:jc w:val="both"/>
      </w:pPr>
      <w:r w:rsidRPr="00830285">
        <w:t>Срок, место и порядок предоставления закупочной документации</w:t>
      </w:r>
      <w:r>
        <w:t xml:space="preserve"> указаны в пункте 10 Извещения</w:t>
      </w:r>
      <w:r w:rsidRPr="002E2BE8">
        <w:t>.</w:t>
      </w:r>
    </w:p>
    <w:p w:rsidR="002755CD" w:rsidRDefault="002755CD" w:rsidP="002755CD">
      <w:pPr>
        <w:pStyle w:val="af8"/>
        <w:numPr>
          <w:ilvl w:val="2"/>
          <w:numId w:val="44"/>
        </w:numPr>
        <w:ind w:left="1134" w:hanging="1134"/>
        <w:contextualSpacing w:val="0"/>
        <w:jc w:val="both"/>
      </w:pPr>
      <w:r>
        <w:t>Закупочная документация, размещенная на сайте, является полным аналогом предоставляемой в бумажной форме. Потенциальные участники/Участники самостоятельно отслеживает все изменения и дополнения, внесенные в Закупочную документацию и размещенные на сайте. Организатор закупки (Заказчик) не несет ответственности за несвоевременное получение указанной информации.</w:t>
      </w:r>
    </w:p>
    <w:p w:rsidR="002755CD" w:rsidRPr="002E2BE8" w:rsidRDefault="002755CD" w:rsidP="002755CD">
      <w:pPr>
        <w:pStyle w:val="af8"/>
        <w:numPr>
          <w:ilvl w:val="2"/>
          <w:numId w:val="44"/>
        </w:numPr>
        <w:ind w:left="1134" w:hanging="1134"/>
        <w:contextualSpacing w:val="0"/>
        <w:jc w:val="both"/>
      </w:pPr>
      <w:r w:rsidRPr="00D74A8D">
        <w:rPr>
          <w:b/>
        </w:rPr>
        <w:t>В случае проведения закупки в электронной форме</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10</w:t>
      </w:r>
      <w:r w:rsidRPr="002E2BE8">
        <w:t xml:space="preserve"> </w:t>
      </w:r>
      <w:r>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Потенциальный участник/Участник самостоятельно отслеживает все изменения и дополнения, внесенные в Закупочную документацию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2755CD" w:rsidRDefault="002755CD" w:rsidP="002755CD">
      <w:pPr>
        <w:pStyle w:val="af8"/>
        <w:ind w:left="1134"/>
        <w:contextualSpacing w:val="0"/>
        <w:jc w:val="both"/>
      </w:pPr>
    </w:p>
    <w:p w:rsidR="002755CD" w:rsidRDefault="002755CD" w:rsidP="002755CD">
      <w:pPr>
        <w:pStyle w:val="af8"/>
        <w:ind w:left="1134"/>
        <w:contextualSpacing w:val="0"/>
        <w:jc w:val="both"/>
      </w:pPr>
    </w:p>
    <w:p w:rsidR="002755CD" w:rsidRPr="002E2BE8" w:rsidRDefault="002755CD" w:rsidP="002755CD">
      <w:pPr>
        <w:pStyle w:val="af8"/>
        <w:numPr>
          <w:ilvl w:val="1"/>
          <w:numId w:val="44"/>
        </w:numPr>
        <w:ind w:left="1134" w:hanging="1134"/>
        <w:contextualSpacing w:val="0"/>
        <w:outlineLvl w:val="1"/>
        <w:rPr>
          <w:b/>
        </w:rPr>
      </w:pPr>
      <w:bookmarkStart w:id="149" w:name="_Toc422209996"/>
      <w:bookmarkStart w:id="150" w:name="_Toc422226816"/>
      <w:bookmarkStart w:id="151" w:name="_Toc422244168"/>
      <w:r w:rsidRPr="002E2BE8">
        <w:rPr>
          <w:b/>
        </w:rPr>
        <w:t xml:space="preserve">Изучение </w:t>
      </w:r>
      <w:r>
        <w:rPr>
          <w:b/>
        </w:rPr>
        <w:t>закупочной</w:t>
      </w:r>
      <w:r w:rsidRPr="002E2BE8">
        <w:rPr>
          <w:b/>
        </w:rPr>
        <w:t xml:space="preserve"> документации</w:t>
      </w:r>
      <w:bookmarkEnd w:id="149"/>
      <w:bookmarkEnd w:id="150"/>
      <w:bookmarkEnd w:id="151"/>
    </w:p>
    <w:p w:rsidR="002755CD" w:rsidRPr="002E2BE8" w:rsidRDefault="002755CD" w:rsidP="002755CD">
      <w:pPr>
        <w:pStyle w:val="af8"/>
        <w:numPr>
          <w:ilvl w:val="2"/>
          <w:numId w:val="44"/>
        </w:numPr>
        <w:ind w:left="1134" w:hanging="1134"/>
        <w:contextualSpacing w:val="0"/>
        <w:jc w:val="both"/>
      </w:pPr>
      <w:r w:rsidRPr="002E2BE8">
        <w:t xml:space="preserve">Предполагается, что </w:t>
      </w:r>
      <w:r>
        <w:t>Потенциальный участник</w:t>
      </w:r>
      <w:r w:rsidRPr="002E2BE8">
        <w:t xml:space="preserve">/Участник </w:t>
      </w:r>
      <w:r>
        <w:t>закупки</w:t>
      </w:r>
      <w:r w:rsidRPr="002E2BE8">
        <w:t xml:space="preserve"> в полном объеме изучил настоящую </w:t>
      </w:r>
      <w:r>
        <w:t>Закупочную</w:t>
      </w:r>
      <w:r w:rsidRPr="002E2BE8">
        <w:t xml:space="preserve"> документацию.</w:t>
      </w:r>
    </w:p>
    <w:p w:rsidR="002755CD" w:rsidRPr="002E2BE8" w:rsidRDefault="002755CD" w:rsidP="002755CD">
      <w:pPr>
        <w:pStyle w:val="af8"/>
        <w:numPr>
          <w:ilvl w:val="2"/>
          <w:numId w:val="4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t>Закупочной</w:t>
      </w:r>
      <w:r w:rsidRPr="002E2BE8">
        <w:t xml:space="preserve"> документации, является риском </w:t>
      </w:r>
      <w:r>
        <w:t>Потенциального участника/</w:t>
      </w:r>
      <w:r w:rsidRPr="002E2BE8">
        <w:t>Участника, подавшего такую заявку, который приведет к отклонению его заявки.</w:t>
      </w:r>
    </w:p>
    <w:p w:rsidR="002755CD" w:rsidRPr="00D65E27" w:rsidRDefault="002755CD" w:rsidP="002755CD">
      <w:pPr>
        <w:pStyle w:val="af8"/>
        <w:numPr>
          <w:ilvl w:val="2"/>
          <w:numId w:val="44"/>
        </w:numPr>
        <w:ind w:left="1134" w:hanging="1134"/>
        <w:contextualSpacing w:val="0"/>
        <w:jc w:val="both"/>
      </w:pPr>
      <w:r>
        <w:t>Потенциальный участник</w:t>
      </w:r>
      <w:r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Pr="00D65E27">
        <w:t>которая</w:t>
      </w:r>
      <w:proofErr w:type="gramEnd"/>
      <w:r w:rsidRPr="00D65E27">
        <w:t xml:space="preserve"> требуется для подготовки заявки на участие в закупке. Заказчик окажет </w:t>
      </w:r>
      <w:proofErr w:type="gramStart"/>
      <w:r w:rsidRPr="00D65E27">
        <w:t>посещающим</w:t>
      </w:r>
      <w:proofErr w:type="gramEnd"/>
      <w:r w:rsidRPr="00D65E27">
        <w:t xml:space="preserve"> необходимое содействие. Все расходы, связанные с таким посещением, </w:t>
      </w:r>
      <w:r>
        <w:t>Потенциальный участник</w:t>
      </w:r>
      <w:r w:rsidRPr="00D65E27">
        <w:t xml:space="preserve">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t xml:space="preserve">Потенциальный участник </w:t>
      </w:r>
      <w:r w:rsidRPr="00D65E27">
        <w:t>должен обратиться к Организатору закупки с просьбой разрешить такое посещение не позднее, чем за 5 (пять) рабочих дней до планируемой даты посещения.</w:t>
      </w:r>
    </w:p>
    <w:p w:rsidR="002755CD" w:rsidRPr="00D65E27" w:rsidRDefault="002755CD" w:rsidP="002755CD">
      <w:pPr>
        <w:pStyle w:val="af8"/>
        <w:numPr>
          <w:ilvl w:val="2"/>
          <w:numId w:val="44"/>
        </w:numPr>
        <w:ind w:left="1134" w:hanging="1134"/>
        <w:contextualSpacing w:val="0"/>
        <w:jc w:val="both"/>
      </w:pPr>
      <w:r w:rsidRPr="00D65E27">
        <w:t xml:space="preserve">При организации посещения площадки производства работ </w:t>
      </w:r>
      <w:r>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2755CD" w:rsidRDefault="002755CD" w:rsidP="002755CD">
      <w:pPr>
        <w:pStyle w:val="af8"/>
        <w:numPr>
          <w:ilvl w:val="2"/>
          <w:numId w:val="4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t>закупке</w:t>
      </w:r>
      <w:r w:rsidRPr="002E2BE8">
        <w:t>.</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4"/>
        </w:numPr>
        <w:ind w:left="1134" w:hanging="1134"/>
        <w:contextualSpacing w:val="0"/>
        <w:outlineLvl w:val="1"/>
      </w:pPr>
      <w:bookmarkStart w:id="152" w:name="_Toc422209997"/>
      <w:bookmarkStart w:id="153" w:name="_Toc422226817"/>
      <w:bookmarkStart w:id="154" w:name="_Toc422244169"/>
      <w:r w:rsidRPr="002E2BE8">
        <w:rPr>
          <w:b/>
        </w:rPr>
        <w:t xml:space="preserve">Разъяснение положений </w:t>
      </w:r>
      <w:r>
        <w:rPr>
          <w:b/>
        </w:rPr>
        <w:t>закупочной</w:t>
      </w:r>
      <w:r w:rsidRPr="002E2BE8">
        <w:rPr>
          <w:b/>
        </w:rPr>
        <w:t xml:space="preserve"> документации</w:t>
      </w:r>
      <w:bookmarkEnd w:id="152"/>
      <w:bookmarkEnd w:id="153"/>
      <w:bookmarkEnd w:id="154"/>
    </w:p>
    <w:p w:rsidR="002755CD" w:rsidRPr="002E2BE8" w:rsidRDefault="002755CD" w:rsidP="002755CD">
      <w:pPr>
        <w:pStyle w:val="af8"/>
        <w:numPr>
          <w:ilvl w:val="2"/>
          <w:numId w:val="44"/>
        </w:numPr>
        <w:ind w:left="1134" w:hanging="1134"/>
        <w:contextualSpacing w:val="0"/>
        <w:jc w:val="both"/>
      </w:pPr>
      <w:r w:rsidRPr="002E2BE8">
        <w:t xml:space="preserve">При проведении </w:t>
      </w:r>
      <w:r>
        <w:t>закупки</w:t>
      </w:r>
      <w:r w:rsidRPr="002E2BE8">
        <w:t xml:space="preserve"> какие-либо переговоры Организатора </w:t>
      </w:r>
      <w:r>
        <w:t>закупки</w:t>
      </w:r>
      <w:r w:rsidRPr="002E2BE8">
        <w:t xml:space="preserve"> (уполномоченных лиц Организатора </w:t>
      </w:r>
      <w:r>
        <w:t>закупки</w:t>
      </w:r>
      <w:r w:rsidRPr="002E2BE8">
        <w:t xml:space="preserve">)/Заказчика или </w:t>
      </w:r>
      <w:r>
        <w:t>Закупочной</w:t>
      </w:r>
      <w:r w:rsidRPr="002E2BE8">
        <w:t xml:space="preserve"> комиссии по предмету </w:t>
      </w:r>
      <w:r>
        <w:t>закупки</w:t>
      </w:r>
      <w:r w:rsidRPr="002E2BE8">
        <w:t xml:space="preserve"> с </w:t>
      </w:r>
      <w:r>
        <w:t>Потенциальным участником</w:t>
      </w:r>
      <w:r w:rsidRPr="002E2BE8">
        <w:t xml:space="preserve">/Участником </w:t>
      </w:r>
      <w:r>
        <w:t>закупки</w:t>
      </w:r>
      <w:r w:rsidRPr="002E2BE8">
        <w:t xml:space="preserve"> не допускаются, кроме случаев обмена информацией, прямо предусмотренных законодательством Российской Федерации и </w:t>
      </w:r>
      <w:r>
        <w:t>Закупочной</w:t>
      </w:r>
      <w:r w:rsidRPr="002E2BE8">
        <w:t xml:space="preserve"> документацией.</w:t>
      </w:r>
    </w:p>
    <w:p w:rsidR="002755CD" w:rsidRPr="00711223" w:rsidRDefault="002755CD" w:rsidP="002755CD">
      <w:pPr>
        <w:pStyle w:val="af8"/>
        <w:numPr>
          <w:ilvl w:val="2"/>
          <w:numId w:val="44"/>
        </w:numPr>
        <w:ind w:left="1134" w:hanging="1134"/>
        <w:contextualSpacing w:val="0"/>
        <w:jc w:val="both"/>
      </w:pPr>
      <w:bookmarkStart w:id="155" w:name="_Ref316301251"/>
      <w:r w:rsidRPr="007543E7">
        <w:t>Потенциальный участник</w:t>
      </w:r>
      <w:r>
        <w:t>/ Участник</w:t>
      </w:r>
      <w:r w:rsidRPr="007543E7">
        <w:t xml:space="preserve"> вправе направить Организатору закупки запрос о разъяснении положений настоящей </w:t>
      </w:r>
      <w:r>
        <w:t>З</w:t>
      </w:r>
      <w:r w:rsidRPr="007543E7">
        <w:t>акупочной</w:t>
      </w:r>
      <w:r>
        <w:t xml:space="preserve"> документации </w:t>
      </w:r>
      <w:r w:rsidRPr="00711223">
        <w:t>в письменной форме за подписью руководителя организации или иного уполномоченного лица Потенциального участника</w:t>
      </w:r>
      <w:r>
        <w:t>/Участника</w:t>
      </w:r>
      <w:r w:rsidRPr="00711223">
        <w:t xml:space="preserve"> по контактным реквизитам Организатора закупки для соответствующего вида</w:t>
      </w:r>
      <w:r>
        <w:t xml:space="preserve"> корреспонденции, указанным в пункте</w:t>
      </w:r>
      <w:r w:rsidRPr="00711223">
        <w:t xml:space="preserve"> </w:t>
      </w:r>
      <w:r>
        <w:t>4</w:t>
      </w:r>
      <w:r w:rsidRPr="00711223">
        <w:t xml:space="preserve"> </w:t>
      </w:r>
      <w:r>
        <w:t xml:space="preserve">Извещения в </w:t>
      </w:r>
      <w:r w:rsidRPr="007543E7">
        <w:t xml:space="preserve">сроки, установленные в пункте </w:t>
      </w:r>
      <w:r>
        <w:t>11</w:t>
      </w:r>
      <w:r w:rsidRPr="007543E7">
        <w:t xml:space="preserve"> Извещения.</w:t>
      </w:r>
      <w:bookmarkEnd w:id="155"/>
      <w:r w:rsidRPr="00711223">
        <w:t xml:space="preserve"> </w:t>
      </w:r>
    </w:p>
    <w:p w:rsidR="002755CD" w:rsidRDefault="002755CD" w:rsidP="002755CD">
      <w:pPr>
        <w:pStyle w:val="af8"/>
        <w:numPr>
          <w:ilvl w:val="2"/>
          <w:numId w:val="44"/>
        </w:numPr>
        <w:ind w:left="1134" w:hanging="1134"/>
        <w:contextualSpacing w:val="0"/>
        <w:jc w:val="both"/>
      </w:pPr>
      <w:r w:rsidRPr="002E2BE8">
        <w:t xml:space="preserve">Организатор </w:t>
      </w:r>
      <w:r>
        <w:t>закупки</w:t>
      </w:r>
      <w:r w:rsidRPr="002E2BE8">
        <w:t xml:space="preserve"> </w:t>
      </w:r>
      <w:r w:rsidRPr="00B612B6">
        <w:rPr>
          <w:bCs/>
          <w:kern w:val="32"/>
        </w:rPr>
        <w:t xml:space="preserve">в срок, не более чем 5 (пять) рабочих </w:t>
      </w:r>
      <w:r w:rsidRPr="002E2BE8">
        <w:t xml:space="preserve">дней </w:t>
      </w:r>
      <w:r w:rsidRPr="00B612B6">
        <w:rPr>
          <w:bCs/>
          <w:kern w:val="32"/>
        </w:rPr>
        <w:t>после получения запроса на разъяснение Закупочной документации</w:t>
      </w:r>
      <w:r w:rsidRPr="002E2BE8">
        <w:t xml:space="preserve"> направляет разъяснение на запрос, сделанный в порядке, определенном пунктом </w:t>
      </w:r>
      <w:r>
        <w:t>4.4.2</w:t>
      </w:r>
      <w:r w:rsidRPr="002E2BE8">
        <w:t xml:space="preserve">. При этом такое разъяснение </w:t>
      </w:r>
      <w:r>
        <w:t xml:space="preserve">размещается </w:t>
      </w:r>
      <w:r w:rsidRPr="002E2BE8">
        <w:t>на сайте, указанном в пункте </w:t>
      </w:r>
      <w:r>
        <w:t>10</w:t>
      </w:r>
      <w:r w:rsidRPr="002E2BE8">
        <w:t xml:space="preserve"> </w:t>
      </w:r>
      <w:r>
        <w:t>Извещения о закупке</w:t>
      </w:r>
      <w:r w:rsidRPr="002E2BE8">
        <w:t xml:space="preserve"> </w:t>
      </w:r>
      <w:r>
        <w:t>не позднее чем в течени</w:t>
      </w:r>
      <w:proofErr w:type="gramStart"/>
      <w:r>
        <w:t>и</w:t>
      </w:r>
      <w:proofErr w:type="gramEnd"/>
      <w:r>
        <w:t xml:space="preserve"> 3 </w:t>
      </w:r>
      <w:r w:rsidRPr="002E2BE8">
        <w:t xml:space="preserve">(трех) дней </w:t>
      </w:r>
      <w:r>
        <w:t xml:space="preserve">со дня принятия решения о предоставлении указанных разъяснений </w:t>
      </w:r>
      <w:r w:rsidRPr="002E2BE8">
        <w:t xml:space="preserve">с указанием предмета запроса, но без указания </w:t>
      </w:r>
      <w:r>
        <w:t xml:space="preserve">Потенциального участника/Участника </w:t>
      </w:r>
      <w:r w:rsidRPr="002E2BE8">
        <w:t xml:space="preserve">на участие в </w:t>
      </w:r>
      <w:r>
        <w:t>закупке</w:t>
      </w:r>
      <w:r w:rsidRPr="002E2BE8">
        <w:t xml:space="preserve">, от которого поступил запрос. </w:t>
      </w:r>
    </w:p>
    <w:p w:rsidR="002755CD" w:rsidRPr="002E2BE8" w:rsidRDefault="002755CD" w:rsidP="002755CD">
      <w:pPr>
        <w:pStyle w:val="af8"/>
        <w:numPr>
          <w:ilvl w:val="2"/>
          <w:numId w:val="44"/>
        </w:numPr>
        <w:ind w:left="1134" w:hanging="1134"/>
        <w:contextualSpacing w:val="0"/>
        <w:jc w:val="both"/>
      </w:pPr>
      <w:r w:rsidRPr="002E2BE8">
        <w:t xml:space="preserve">Разъяснение положений </w:t>
      </w:r>
      <w:r>
        <w:t>Закупочной</w:t>
      </w:r>
      <w:r w:rsidRPr="002E2BE8">
        <w:t xml:space="preserve"> документации не </w:t>
      </w:r>
      <w:r>
        <w:t xml:space="preserve">должно </w:t>
      </w:r>
      <w:r w:rsidRPr="002E2BE8">
        <w:t>изменят</w:t>
      </w:r>
      <w:r>
        <w:t>ь</w:t>
      </w:r>
      <w:r w:rsidRPr="002E2BE8">
        <w:t xml:space="preserve"> ее суть.</w:t>
      </w:r>
    </w:p>
    <w:p w:rsidR="002755CD" w:rsidRPr="002E2BE8" w:rsidRDefault="002755CD" w:rsidP="002755CD">
      <w:pPr>
        <w:pStyle w:val="af8"/>
        <w:numPr>
          <w:ilvl w:val="2"/>
          <w:numId w:val="44"/>
        </w:numPr>
        <w:ind w:left="1134" w:hanging="1134"/>
        <w:contextualSpacing w:val="0"/>
        <w:jc w:val="both"/>
      </w:pPr>
      <w:r w:rsidRPr="002E2BE8">
        <w:t xml:space="preserve">Организатор </w:t>
      </w:r>
      <w:r>
        <w:t>закупки</w:t>
      </w:r>
      <w:r w:rsidRPr="002E2BE8">
        <w:t xml:space="preserve"> вправе не отвечать на запросы о разъяснении положений </w:t>
      </w:r>
      <w:r>
        <w:t>закупочной</w:t>
      </w:r>
      <w:r w:rsidRPr="002E2BE8">
        <w:t xml:space="preserve"> документации, поступившие позднее срока, установленного</w:t>
      </w:r>
      <w:r w:rsidRPr="009F2B64">
        <w:t xml:space="preserve"> </w:t>
      </w:r>
      <w:r>
        <w:t xml:space="preserve">в </w:t>
      </w:r>
      <w:r w:rsidRPr="009F2B64">
        <w:t xml:space="preserve">пункте </w:t>
      </w:r>
      <w:r>
        <w:t>11</w:t>
      </w:r>
      <w:r w:rsidRPr="009F2B64">
        <w:t xml:space="preserve"> Извещения</w:t>
      </w:r>
      <w:r>
        <w:t>.</w:t>
      </w:r>
    </w:p>
    <w:p w:rsidR="002755CD" w:rsidRDefault="002755CD" w:rsidP="002755CD">
      <w:pPr>
        <w:pStyle w:val="af8"/>
        <w:numPr>
          <w:ilvl w:val="2"/>
          <w:numId w:val="44"/>
        </w:numPr>
        <w:ind w:left="1134" w:hanging="1134"/>
        <w:contextualSpacing w:val="0"/>
        <w:jc w:val="both"/>
      </w:pPr>
      <w:r>
        <w:t>Потенциальный участник</w:t>
      </w:r>
      <w:r w:rsidRPr="002E2BE8">
        <w:t xml:space="preserve">/Участник </w:t>
      </w:r>
      <w:r>
        <w:t>закупки</w:t>
      </w:r>
      <w:r w:rsidRPr="002E2BE8">
        <w:t xml:space="preserve"> не вправе ссылаться на устную информацию, полученную от Заказчика и/или Организатора </w:t>
      </w:r>
      <w:r>
        <w:t>закупки</w:t>
      </w:r>
      <w:r w:rsidRPr="002E2BE8">
        <w:t>.</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4"/>
        </w:numPr>
        <w:ind w:left="1134" w:hanging="1134"/>
        <w:contextualSpacing w:val="0"/>
        <w:outlineLvl w:val="1"/>
        <w:rPr>
          <w:b/>
        </w:rPr>
      </w:pPr>
      <w:bookmarkStart w:id="156" w:name="_Toc422209998"/>
      <w:bookmarkStart w:id="157" w:name="_Toc422226818"/>
      <w:bookmarkStart w:id="158" w:name="_Toc422244170"/>
      <w:r w:rsidRPr="002E2BE8">
        <w:rPr>
          <w:b/>
        </w:rPr>
        <w:t xml:space="preserve">Внесение изменений в </w:t>
      </w:r>
      <w:r>
        <w:rPr>
          <w:b/>
        </w:rPr>
        <w:t>Закупочную</w:t>
      </w:r>
      <w:r w:rsidRPr="002E2BE8">
        <w:rPr>
          <w:b/>
        </w:rPr>
        <w:t xml:space="preserve"> документацию</w:t>
      </w:r>
      <w:bookmarkEnd w:id="156"/>
      <w:bookmarkEnd w:id="157"/>
      <w:bookmarkEnd w:id="158"/>
    </w:p>
    <w:p w:rsidR="002755CD" w:rsidRPr="000E0583" w:rsidRDefault="002755CD" w:rsidP="002755CD">
      <w:pPr>
        <w:pStyle w:val="af8"/>
        <w:numPr>
          <w:ilvl w:val="2"/>
          <w:numId w:val="44"/>
        </w:numPr>
        <w:ind w:left="1134" w:hanging="1134"/>
        <w:contextualSpacing w:val="0"/>
        <w:jc w:val="both"/>
      </w:pPr>
      <w:r w:rsidRPr="000E0583">
        <w:t xml:space="preserve">Организатор закупки по собственной инициативе или в соответствии с запросом </w:t>
      </w:r>
      <w:r>
        <w:t>Потенциального участника/Участника закупки</w:t>
      </w:r>
      <w:r w:rsidRPr="000E0583">
        <w:t xml:space="preserve"> вправе принять решение о внесении изменений в </w:t>
      </w:r>
      <w:r>
        <w:t>З</w:t>
      </w:r>
      <w:r w:rsidRPr="000E0583">
        <w:t xml:space="preserve">акупочную документацию в сроки, установленные в пункте </w:t>
      </w:r>
      <w:r>
        <w:t>12</w:t>
      </w:r>
      <w:r w:rsidRPr="000E0583">
        <w:t xml:space="preserve"> Извещения. Изменение предмета закупки не допускается.</w:t>
      </w:r>
    </w:p>
    <w:p w:rsidR="002755CD" w:rsidRPr="003A32E9" w:rsidRDefault="002755CD" w:rsidP="002755CD">
      <w:pPr>
        <w:numPr>
          <w:ilvl w:val="2"/>
          <w:numId w:val="44"/>
        </w:numPr>
        <w:ind w:left="1134" w:hanging="1134"/>
        <w:jc w:val="both"/>
      </w:pPr>
      <w:r>
        <w:t xml:space="preserve">Не позднее чем в течение 3 </w:t>
      </w:r>
      <w:r w:rsidRPr="002E2BE8">
        <w:t xml:space="preserve">(трех) дней </w:t>
      </w:r>
      <w:r>
        <w:t>со дня принятия решения о</w:t>
      </w:r>
      <w:r w:rsidRPr="004A0151">
        <w:t xml:space="preserve"> </w:t>
      </w:r>
      <w:r>
        <w:t>внесении изменений в Закупочную документацию</w:t>
      </w:r>
      <w:r w:rsidRPr="004A0151">
        <w:t xml:space="preserve"> такие изменения размещаются Организатором </w:t>
      </w:r>
      <w:r>
        <w:t>закупки</w:t>
      </w:r>
      <w:r w:rsidRPr="004A0151">
        <w:t xml:space="preserve"> на сайте, указанном в пункте </w:t>
      </w:r>
      <w:r>
        <w:t>10</w:t>
      </w:r>
      <w:r w:rsidRPr="004A0151">
        <w:t xml:space="preserve"> </w:t>
      </w:r>
      <w:r>
        <w:t>Извещения</w:t>
      </w:r>
      <w:r w:rsidRPr="004A0151">
        <w:t>.</w:t>
      </w:r>
      <w:r>
        <w:t xml:space="preserve"> </w:t>
      </w:r>
      <w:r w:rsidRPr="002E2BE8">
        <w:t xml:space="preserve">При этом срок подачи </w:t>
      </w:r>
      <w:r>
        <w:t>заявок на участие в закупке</w:t>
      </w:r>
      <w:r w:rsidRPr="002E2BE8">
        <w:t xml:space="preserve"> должен быть продлен так, чтобы со дня размещения на сайте внесенных изменений в </w:t>
      </w:r>
      <w:r>
        <w:t>закупочную</w:t>
      </w:r>
      <w:r w:rsidRPr="002E2BE8">
        <w:t xml:space="preserve"> документацию до даты окончания подачи </w:t>
      </w:r>
      <w:r>
        <w:t>заявок на участие в закупке</w:t>
      </w:r>
      <w:r w:rsidRPr="002E2BE8">
        <w:t xml:space="preserve"> такой срок составлял не менее чем 5 (пять) календарных дней</w:t>
      </w:r>
      <w:proofErr w:type="gramStart"/>
      <w:r w:rsidRPr="002E2BE8">
        <w:t>.</w:t>
      </w:r>
      <w:r w:rsidRPr="00F963AA">
        <w:rPr>
          <w:bCs/>
          <w:kern w:val="32"/>
        </w:rPr>
        <w:t>.</w:t>
      </w:r>
      <w:proofErr w:type="gramEnd"/>
    </w:p>
    <w:p w:rsidR="002755CD" w:rsidRPr="005824A2" w:rsidRDefault="002755CD" w:rsidP="002755CD">
      <w:pPr>
        <w:pStyle w:val="af8"/>
        <w:ind w:left="1134"/>
        <w:contextualSpacing w:val="0"/>
        <w:jc w:val="both"/>
        <w:rPr>
          <w:highlight w:val="yellow"/>
        </w:rPr>
      </w:pPr>
    </w:p>
    <w:p w:rsidR="002755CD" w:rsidRPr="002E2BE8" w:rsidRDefault="002755CD" w:rsidP="002755CD">
      <w:pPr>
        <w:pStyle w:val="af8"/>
        <w:numPr>
          <w:ilvl w:val="1"/>
          <w:numId w:val="44"/>
        </w:numPr>
        <w:ind w:left="1134" w:hanging="1134"/>
        <w:contextualSpacing w:val="0"/>
        <w:outlineLvl w:val="1"/>
        <w:rPr>
          <w:b/>
        </w:rPr>
      </w:pPr>
      <w:bookmarkStart w:id="159" w:name="_Toc422209999"/>
      <w:bookmarkStart w:id="160" w:name="_Toc422226819"/>
      <w:bookmarkStart w:id="161" w:name="_Toc422244171"/>
      <w:r w:rsidRPr="002E2BE8">
        <w:rPr>
          <w:b/>
        </w:rPr>
        <w:t xml:space="preserve">Затраты на участие в </w:t>
      </w:r>
      <w:r>
        <w:rPr>
          <w:b/>
        </w:rPr>
        <w:t>закупке</w:t>
      </w:r>
      <w:bookmarkEnd w:id="159"/>
      <w:bookmarkEnd w:id="160"/>
      <w:bookmarkEnd w:id="161"/>
    </w:p>
    <w:p w:rsidR="002755CD" w:rsidRPr="002E2BE8" w:rsidRDefault="002755CD" w:rsidP="002755CD">
      <w:pPr>
        <w:pStyle w:val="af8"/>
        <w:numPr>
          <w:ilvl w:val="2"/>
          <w:numId w:val="44"/>
        </w:numPr>
        <w:ind w:left="1134" w:hanging="1134"/>
        <w:contextualSpacing w:val="0"/>
        <w:jc w:val="both"/>
      </w:pPr>
      <w:r>
        <w:t>Потенциальный участник</w:t>
      </w:r>
      <w:r w:rsidRPr="002E2BE8">
        <w:t xml:space="preserve">/Участник </w:t>
      </w:r>
      <w:r>
        <w:t>закупки</w:t>
      </w:r>
      <w:r w:rsidRPr="002E2BE8">
        <w:t xml:space="preserve"> </w:t>
      </w:r>
      <w:r>
        <w:t xml:space="preserve">самостоятельно </w:t>
      </w:r>
      <w:r w:rsidRPr="002E2BE8">
        <w:t xml:space="preserve">несет все расходы, связанные с участием в </w:t>
      </w:r>
      <w:r>
        <w:t>закупке</w:t>
      </w:r>
      <w:r w:rsidRPr="002E2BE8">
        <w:t xml:space="preserve">, в том числе с подготовкой и предоставлением заявки на участие в </w:t>
      </w:r>
      <w:r>
        <w:t>закупке</w:t>
      </w:r>
      <w:r w:rsidRPr="002E2BE8">
        <w:t xml:space="preserve">, иной документации, а Организатор </w:t>
      </w:r>
      <w:r>
        <w:t>закупки</w:t>
      </w:r>
      <w:r w:rsidRPr="002E2BE8">
        <w:t xml:space="preserve"> не имеет обязательств по этим расходам независимо от итогов </w:t>
      </w:r>
      <w:r>
        <w:t>закупки</w:t>
      </w:r>
      <w:r w:rsidRPr="002E2BE8">
        <w:t>, а также оснований их завершения.</w:t>
      </w:r>
    </w:p>
    <w:p w:rsidR="002755CD" w:rsidRDefault="002755CD" w:rsidP="002755CD">
      <w:pPr>
        <w:pStyle w:val="af8"/>
        <w:numPr>
          <w:ilvl w:val="2"/>
          <w:numId w:val="44"/>
        </w:numPr>
        <w:ind w:left="1134" w:hanging="1134"/>
        <w:contextualSpacing w:val="0"/>
        <w:jc w:val="both"/>
      </w:pPr>
      <w:r>
        <w:t>Потенциальный участник</w:t>
      </w:r>
      <w:r w:rsidRPr="002E2BE8">
        <w:t xml:space="preserve">/Участники </w:t>
      </w:r>
      <w:r>
        <w:t>закупки</w:t>
      </w:r>
      <w:r w:rsidRPr="002E2BE8">
        <w:t xml:space="preserve"> не вправе требовать компенсацию упущенной выгоды, понесенной в ходе подготовки к </w:t>
      </w:r>
      <w:r>
        <w:t>закупке</w:t>
      </w:r>
      <w:r w:rsidRPr="002E2BE8">
        <w:t xml:space="preserve"> и проведения </w:t>
      </w:r>
      <w:r>
        <w:t>закупки</w:t>
      </w:r>
      <w:r w:rsidRPr="002E2BE8">
        <w:t>.</w:t>
      </w:r>
    </w:p>
    <w:p w:rsidR="002755CD" w:rsidRPr="002E2BE8" w:rsidRDefault="002755CD" w:rsidP="002755CD">
      <w:pPr>
        <w:pStyle w:val="af8"/>
        <w:ind w:left="1134"/>
        <w:contextualSpacing w:val="0"/>
        <w:jc w:val="both"/>
      </w:pPr>
    </w:p>
    <w:p w:rsidR="002755CD" w:rsidRPr="00FB0409" w:rsidRDefault="002755CD" w:rsidP="002755CD">
      <w:pPr>
        <w:pStyle w:val="af8"/>
        <w:numPr>
          <w:ilvl w:val="1"/>
          <w:numId w:val="44"/>
        </w:numPr>
        <w:ind w:left="1134" w:hanging="1134"/>
        <w:contextualSpacing w:val="0"/>
        <w:outlineLvl w:val="1"/>
        <w:rPr>
          <w:b/>
        </w:rPr>
      </w:pPr>
      <w:bookmarkStart w:id="162" w:name="_Toc422210000"/>
      <w:bookmarkStart w:id="163" w:name="_Toc422226820"/>
      <w:bookmarkStart w:id="164" w:name="_Toc422244172"/>
      <w:r w:rsidRPr="00FB0409">
        <w:rPr>
          <w:b/>
        </w:rPr>
        <w:t>Отказ от закупки</w:t>
      </w:r>
      <w:bookmarkEnd w:id="162"/>
      <w:bookmarkEnd w:id="163"/>
      <w:bookmarkEnd w:id="164"/>
    </w:p>
    <w:p w:rsidR="002755CD" w:rsidRDefault="002755CD" w:rsidP="002755CD">
      <w:pPr>
        <w:pStyle w:val="af8"/>
        <w:numPr>
          <w:ilvl w:val="2"/>
          <w:numId w:val="44"/>
        </w:numPr>
        <w:ind w:left="1134" w:hanging="1134"/>
        <w:contextualSpacing w:val="0"/>
        <w:jc w:val="both"/>
      </w:pPr>
      <w:r w:rsidRPr="002E2BE8">
        <w:t xml:space="preserve">Заказчик/Организатор </w:t>
      </w:r>
      <w:r>
        <w:t>закупки</w:t>
      </w:r>
      <w:r w:rsidRPr="002E2BE8">
        <w:t>, разместивший на сайте, указанном в пункте</w:t>
      </w:r>
      <w:r w:rsidRPr="002E2BE8">
        <w:rPr>
          <w:lang w:val="en-US"/>
        </w:rPr>
        <w:t> </w:t>
      </w:r>
      <w:r>
        <w:t>10</w:t>
      </w:r>
      <w:r w:rsidRPr="002E2BE8">
        <w:t xml:space="preserve"> </w:t>
      </w:r>
      <w:r>
        <w:t>Извещения</w:t>
      </w:r>
      <w:r w:rsidRPr="002E2BE8">
        <w:t xml:space="preserve">, </w:t>
      </w:r>
      <w:r>
        <w:t>Закупочную документацию</w:t>
      </w:r>
      <w:r w:rsidRPr="002E2BE8">
        <w:t xml:space="preserve">, вправе отказаться </w:t>
      </w:r>
      <w:r>
        <w:t xml:space="preserve">без объяснения причин </w:t>
      </w:r>
      <w:r w:rsidRPr="002E2BE8">
        <w:t xml:space="preserve">от </w:t>
      </w:r>
      <w:r>
        <w:t>закупки</w:t>
      </w:r>
      <w:r w:rsidRPr="002E2BE8">
        <w:t xml:space="preserve"> в </w:t>
      </w:r>
      <w:r>
        <w:t xml:space="preserve">порядке и </w:t>
      </w:r>
      <w:r w:rsidRPr="002E2BE8">
        <w:t>срок</w:t>
      </w:r>
      <w:r>
        <w:t>и</w:t>
      </w:r>
      <w:r w:rsidRPr="002E2BE8">
        <w:t>, указанны</w:t>
      </w:r>
      <w:r>
        <w:t>е</w:t>
      </w:r>
      <w:r w:rsidRPr="002E2BE8">
        <w:t xml:space="preserve"> в пункте</w:t>
      </w:r>
      <w:r w:rsidRPr="002E2BE8">
        <w:rPr>
          <w:lang w:val="en-US"/>
        </w:rPr>
        <w:t> </w:t>
      </w:r>
      <w:r>
        <w:t>16</w:t>
      </w:r>
      <w:r w:rsidRPr="002E2BE8">
        <w:t xml:space="preserve"> </w:t>
      </w:r>
      <w:r>
        <w:t>Извещения</w:t>
      </w:r>
      <w:r w:rsidRPr="002E2BE8">
        <w:t>.</w:t>
      </w:r>
    </w:p>
    <w:p w:rsidR="002755CD" w:rsidRPr="002E2BE8" w:rsidRDefault="002755CD" w:rsidP="002755CD">
      <w:pPr>
        <w:pStyle w:val="af8"/>
        <w:numPr>
          <w:ilvl w:val="2"/>
          <w:numId w:val="44"/>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 xml:space="preserve">закупки </w:t>
      </w:r>
      <w:r w:rsidRPr="002E2BE8">
        <w:t>на сайте, указанном в пункте</w:t>
      </w:r>
      <w:r w:rsidRPr="002E2BE8">
        <w:rPr>
          <w:lang w:val="en-US"/>
        </w:rPr>
        <w:t> </w:t>
      </w:r>
      <w:r>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t>закупки</w:t>
      </w:r>
      <w:r w:rsidRPr="002E2BE8">
        <w:t>.</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4"/>
        </w:numPr>
        <w:ind w:left="1134" w:hanging="1134"/>
        <w:contextualSpacing w:val="0"/>
        <w:outlineLvl w:val="1"/>
        <w:rPr>
          <w:b/>
        </w:rPr>
      </w:pPr>
      <w:bookmarkStart w:id="165" w:name="_Toc422210001"/>
      <w:bookmarkStart w:id="166" w:name="_Toc422226821"/>
      <w:bookmarkStart w:id="167" w:name="_Toc422244173"/>
      <w:r w:rsidRPr="002E2BE8">
        <w:rPr>
          <w:b/>
        </w:rPr>
        <w:t xml:space="preserve">Возврат заявок на участие в </w:t>
      </w:r>
      <w:r>
        <w:rPr>
          <w:b/>
        </w:rPr>
        <w:t>закупке</w:t>
      </w:r>
      <w:bookmarkEnd w:id="165"/>
      <w:bookmarkEnd w:id="166"/>
      <w:bookmarkEnd w:id="167"/>
    </w:p>
    <w:p w:rsidR="002755CD" w:rsidRDefault="002755CD" w:rsidP="002755CD">
      <w:pPr>
        <w:pStyle w:val="af8"/>
        <w:numPr>
          <w:ilvl w:val="2"/>
          <w:numId w:val="44"/>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xml:space="preserve">, в том числе заявки, </w:t>
      </w:r>
      <w:r w:rsidRPr="002E2BE8">
        <w:t>отозванны</w:t>
      </w:r>
      <w:r>
        <w:t>е</w:t>
      </w:r>
      <w:r w:rsidRPr="002E2BE8">
        <w:t xml:space="preserve"> </w:t>
      </w:r>
      <w:r>
        <w:t>Потенциальными участниками/</w:t>
      </w:r>
      <w:r w:rsidRPr="002E2BE8">
        <w:t xml:space="preserve">Участниками </w:t>
      </w:r>
      <w:r>
        <w:t>закупки</w:t>
      </w:r>
      <w:r w:rsidRPr="002E2BE8">
        <w:t xml:space="preserve">, </w:t>
      </w:r>
      <w:r>
        <w:t>поданные с опозданием</w:t>
      </w:r>
      <w:r w:rsidRPr="002E2BE8">
        <w:t xml:space="preserve">, </w:t>
      </w:r>
      <w:r>
        <w:t xml:space="preserve">а также </w:t>
      </w:r>
      <w:r w:rsidRPr="002E2BE8">
        <w:t xml:space="preserve">в случае установления факта подачи одним Участником </w:t>
      </w:r>
      <w:r>
        <w:t>закупки</w:t>
      </w:r>
      <w:r w:rsidRPr="002E2BE8">
        <w:t xml:space="preserve"> двух или более заявок на участие в </w:t>
      </w:r>
      <w:r>
        <w:t>закупке</w:t>
      </w:r>
      <w:r w:rsidRPr="002E2BE8">
        <w:t xml:space="preserve">, а также в случае отказа от проведения </w:t>
      </w:r>
      <w:r>
        <w:t>закупки</w:t>
      </w:r>
      <w:r w:rsidRPr="002E2BE8">
        <w:t xml:space="preserve"> </w:t>
      </w:r>
      <w:r>
        <w:t>могут быть возвращены по письменному</w:t>
      </w:r>
      <w:proofErr w:type="gramEnd"/>
      <w:r>
        <w:t xml:space="preserve"> запросу Потенциального участника/Участника закупки.</w:t>
      </w:r>
    </w:p>
    <w:p w:rsidR="002755CD" w:rsidRPr="00FB0409" w:rsidRDefault="002755CD" w:rsidP="002755CD">
      <w:pPr>
        <w:pStyle w:val="af8"/>
        <w:ind w:left="1134"/>
        <w:contextualSpacing w:val="0"/>
        <w:jc w:val="both"/>
      </w:pPr>
    </w:p>
    <w:p w:rsidR="002755CD" w:rsidRPr="002E2BE8" w:rsidRDefault="002755CD" w:rsidP="002755CD">
      <w:pPr>
        <w:pStyle w:val="af8"/>
        <w:numPr>
          <w:ilvl w:val="1"/>
          <w:numId w:val="44"/>
        </w:numPr>
        <w:ind w:left="1134" w:hanging="1134"/>
        <w:contextualSpacing w:val="0"/>
        <w:outlineLvl w:val="1"/>
        <w:rPr>
          <w:b/>
        </w:rPr>
      </w:pPr>
      <w:bookmarkStart w:id="168" w:name="_Toc422210002"/>
      <w:bookmarkStart w:id="169" w:name="_Toc422226822"/>
      <w:bookmarkStart w:id="170" w:name="_Toc422244174"/>
      <w:r w:rsidRPr="002E2BE8">
        <w:rPr>
          <w:b/>
        </w:rPr>
        <w:t xml:space="preserve">Обеспечение исполнения обязательств, связанных с подачей заявки на участие в </w:t>
      </w:r>
      <w:r>
        <w:rPr>
          <w:b/>
        </w:rPr>
        <w:t>закупке</w:t>
      </w:r>
      <w:bookmarkEnd w:id="168"/>
      <w:bookmarkEnd w:id="169"/>
      <w:bookmarkEnd w:id="170"/>
    </w:p>
    <w:p w:rsidR="002755CD" w:rsidRDefault="002755CD" w:rsidP="002755CD">
      <w:pPr>
        <w:pStyle w:val="af8"/>
        <w:numPr>
          <w:ilvl w:val="2"/>
          <w:numId w:val="44"/>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2755CD" w:rsidRPr="002E2BE8" w:rsidRDefault="002755CD" w:rsidP="002755CD">
      <w:pPr>
        <w:pStyle w:val="af8"/>
        <w:numPr>
          <w:ilvl w:val="2"/>
          <w:numId w:val="44"/>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2755CD" w:rsidRPr="00BE047B" w:rsidRDefault="002755CD" w:rsidP="002755CD">
      <w:pPr>
        <w:pStyle w:val="af8"/>
        <w:numPr>
          <w:ilvl w:val="3"/>
          <w:numId w:val="44"/>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2755CD" w:rsidRDefault="002755CD" w:rsidP="002755CD">
      <w:pPr>
        <w:pStyle w:val="af8"/>
        <w:numPr>
          <w:ilvl w:val="3"/>
          <w:numId w:val="44"/>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71" w:name="_Toc132091784"/>
      <w:bookmarkEnd w:id="171"/>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72" w:name="_Toc132091785"/>
      <w:bookmarkEnd w:id="172"/>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bookmarkStart w:id="173" w:name="_Ref56251621"/>
      <w:r w:rsidRPr="002E2BE8">
        <w:rPr>
          <w:rStyle w:val="FontStyle128"/>
          <w:sz w:val="24"/>
          <w:szCs w:val="24"/>
        </w:rPr>
        <w:t>Сумма банковской гарантии должна быть выражена в российских рублях.</w:t>
      </w:r>
      <w:bookmarkStart w:id="174" w:name="_Toc132091786"/>
      <w:bookmarkEnd w:id="173"/>
      <w:bookmarkEnd w:id="174"/>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bookmarkStart w:id="175"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6" w:name="_Toc132091787"/>
      <w:bookmarkEnd w:id="175"/>
      <w:bookmarkEnd w:id="176"/>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bookmarkStart w:id="177"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8" w:name="_Toc132091788"/>
      <w:bookmarkEnd w:id="177"/>
      <w:bookmarkEnd w:id="178"/>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bookmarkStart w:id="179"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80" w:name="_Toc132091789"/>
      <w:bookmarkEnd w:id="179"/>
      <w:bookmarkEnd w:id="180"/>
    </w:p>
    <w:p w:rsidR="002755CD" w:rsidRPr="002E2BE8" w:rsidRDefault="002755CD" w:rsidP="002755CD">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81" w:name="_Toc132091790"/>
      <w:bookmarkEnd w:id="181"/>
    </w:p>
    <w:p w:rsidR="002755CD" w:rsidRPr="002E2BE8" w:rsidRDefault="002755CD" w:rsidP="002755CD">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82" w:name="_Toc132091791"/>
      <w:bookmarkEnd w:id="182"/>
    </w:p>
    <w:p w:rsidR="002755CD" w:rsidRPr="00AC3796" w:rsidRDefault="002755CD" w:rsidP="002755CD">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2755CD" w:rsidRPr="002E2BE8" w:rsidRDefault="002755CD" w:rsidP="002755CD">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83" w:name="_Toc132091793"/>
      <w:bookmarkEnd w:id="183"/>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4" w:name="_Toc132091794"/>
      <w:bookmarkEnd w:id="184"/>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85" w:name="_Toc132091795"/>
      <w:bookmarkEnd w:id="185"/>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86" w:name="_Toc132091796"/>
      <w:bookmarkEnd w:id="186"/>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bookmarkStart w:id="187"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8" w:name="_Toc132091798"/>
      <w:bookmarkEnd w:id="187"/>
      <w:bookmarkEnd w:id="188"/>
    </w:p>
    <w:p w:rsidR="002755CD" w:rsidRPr="00B27CAF"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2755CD" w:rsidRDefault="002755CD" w:rsidP="002755CD">
      <w:pPr>
        <w:pStyle w:val="af8"/>
        <w:numPr>
          <w:ilvl w:val="3"/>
          <w:numId w:val="44"/>
        </w:numPr>
        <w:ind w:left="1134" w:hanging="1134"/>
        <w:contextualSpacing w:val="0"/>
        <w:jc w:val="both"/>
      </w:pPr>
      <w:r>
        <w:t>Соглашение о неустойке:</w:t>
      </w:r>
    </w:p>
    <w:p w:rsidR="002755CD" w:rsidRDefault="002755CD" w:rsidP="002755CD">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2755CD" w:rsidRPr="004C565D" w:rsidRDefault="002755CD" w:rsidP="002755CD">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2755CD" w:rsidRPr="009E76B6" w:rsidRDefault="002755CD" w:rsidP="002755CD">
      <w:pPr>
        <w:pStyle w:val="af6"/>
        <w:numPr>
          <w:ilvl w:val="4"/>
          <w:numId w:val="53"/>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2755CD" w:rsidRPr="009E76B6" w:rsidRDefault="002755CD" w:rsidP="002755CD">
      <w:pPr>
        <w:pStyle w:val="af6"/>
        <w:numPr>
          <w:ilvl w:val="4"/>
          <w:numId w:val="53"/>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2755CD" w:rsidRPr="000012F7" w:rsidRDefault="002755CD" w:rsidP="002755CD">
      <w:pPr>
        <w:pStyle w:val="af6"/>
        <w:numPr>
          <w:ilvl w:val="4"/>
          <w:numId w:val="53"/>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2755CD" w:rsidRDefault="002755CD" w:rsidP="002755CD">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2755CD" w:rsidRPr="004C565D" w:rsidRDefault="002755CD" w:rsidP="002755CD">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2755CD" w:rsidRPr="00D02085" w:rsidRDefault="002755CD" w:rsidP="002755CD">
      <w:pPr>
        <w:pStyle w:val="af8"/>
        <w:widowControl/>
        <w:numPr>
          <w:ilvl w:val="2"/>
          <w:numId w:val="44"/>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2755CD" w:rsidRPr="00D87F6E" w:rsidRDefault="002755CD" w:rsidP="002755CD">
      <w:pPr>
        <w:pStyle w:val="af8"/>
        <w:widowControl/>
        <w:numPr>
          <w:ilvl w:val="0"/>
          <w:numId w:val="43"/>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2755CD" w:rsidRDefault="002755CD" w:rsidP="002755CD">
      <w:pPr>
        <w:pStyle w:val="af8"/>
        <w:widowControl/>
        <w:numPr>
          <w:ilvl w:val="0"/>
          <w:numId w:val="43"/>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t xml:space="preserve">рабочих </w:t>
      </w:r>
      <w:r w:rsidRPr="00564CA0">
        <w:rPr>
          <w:rStyle w:val="FontStyle128"/>
          <w:sz w:val="24"/>
          <w:szCs w:val="24"/>
        </w:rPr>
        <w:t>дней с момента подписания договора.</w:t>
      </w:r>
    </w:p>
    <w:p w:rsidR="002755CD" w:rsidRPr="00EF3462" w:rsidRDefault="002755CD" w:rsidP="002755CD">
      <w:pPr>
        <w:pStyle w:val="af8"/>
        <w:widowControl/>
        <w:numPr>
          <w:ilvl w:val="0"/>
          <w:numId w:val="43"/>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2755CD" w:rsidRDefault="002755CD" w:rsidP="002755CD">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4"/>
        </w:numPr>
        <w:ind w:left="1134" w:hanging="1134"/>
        <w:contextualSpacing w:val="0"/>
        <w:outlineLvl w:val="1"/>
        <w:rPr>
          <w:b/>
        </w:rPr>
      </w:pPr>
      <w:bookmarkStart w:id="189" w:name="_Ref316304084"/>
      <w:bookmarkStart w:id="190" w:name="_Toc422210003"/>
      <w:bookmarkStart w:id="191" w:name="_Toc422226823"/>
      <w:bookmarkStart w:id="192" w:name="_Toc422244175"/>
      <w:r w:rsidRPr="002E2BE8">
        <w:rPr>
          <w:b/>
        </w:rPr>
        <w:t xml:space="preserve">Подача и прием заявок на участие в </w:t>
      </w:r>
      <w:bookmarkEnd w:id="189"/>
      <w:r>
        <w:rPr>
          <w:b/>
        </w:rPr>
        <w:t>закупке</w:t>
      </w:r>
      <w:bookmarkEnd w:id="190"/>
      <w:bookmarkEnd w:id="191"/>
      <w:bookmarkEnd w:id="192"/>
    </w:p>
    <w:p w:rsidR="002755CD" w:rsidRPr="002E2BE8" w:rsidRDefault="002755CD" w:rsidP="002755CD">
      <w:pPr>
        <w:pStyle w:val="af8"/>
        <w:numPr>
          <w:ilvl w:val="2"/>
          <w:numId w:val="44"/>
        </w:numPr>
        <w:ind w:left="1134" w:hanging="1134"/>
        <w:contextualSpacing w:val="0"/>
        <w:jc w:val="both"/>
      </w:pPr>
      <w:proofErr w:type="gramStart"/>
      <w:r w:rsidRPr="002E2BE8">
        <w:t xml:space="preserve">Подача заявок на участие в </w:t>
      </w:r>
      <w:r>
        <w:t>закупке</w:t>
      </w:r>
      <w:r w:rsidRPr="002E2BE8">
        <w:t xml:space="preserve"> осуществляется по адресу Организатора </w:t>
      </w:r>
      <w:r>
        <w:t xml:space="preserve">закупки </w:t>
      </w:r>
      <w:r w:rsidRPr="002E2BE8">
        <w:t>указанном в пункте</w:t>
      </w:r>
      <w:r w:rsidRPr="002E2BE8">
        <w:rPr>
          <w:lang w:val="en-US"/>
        </w:rPr>
        <w:t> </w:t>
      </w:r>
      <w:r>
        <w:t>4 Извещения.</w:t>
      </w:r>
      <w:proofErr w:type="gramEnd"/>
      <w:r w:rsidRPr="002E2BE8">
        <w:t xml:space="preserve"> При этом необходимо учитывать пропускной режим. </w:t>
      </w:r>
      <w:r>
        <w:t>Заказ пропуска осуществляется по электронной почте Организатора закупки, за один рабочий день до предполагаемой даты использования пропуска</w:t>
      </w:r>
      <w:r w:rsidRPr="002E2BE8">
        <w:t xml:space="preserve">. В случае направления заявки на участие в </w:t>
      </w:r>
      <w:r>
        <w:t>закупке</w:t>
      </w:r>
      <w:r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t>закупке</w:t>
      </w:r>
      <w:r w:rsidRPr="002E2BE8">
        <w:t>.</w:t>
      </w:r>
    </w:p>
    <w:p w:rsidR="002755CD" w:rsidRPr="002E2BE8" w:rsidRDefault="002755CD" w:rsidP="002755CD">
      <w:pPr>
        <w:pStyle w:val="af8"/>
        <w:numPr>
          <w:ilvl w:val="2"/>
          <w:numId w:val="44"/>
        </w:numPr>
        <w:ind w:left="1134" w:hanging="1134"/>
        <w:contextualSpacing w:val="0"/>
        <w:jc w:val="both"/>
      </w:pPr>
      <w:r w:rsidRPr="002E2BE8">
        <w:t xml:space="preserve">Датой начала срока подачи заявок на участие в </w:t>
      </w:r>
      <w:r>
        <w:t>закупке</w:t>
      </w:r>
      <w:r w:rsidRPr="002E2BE8">
        <w:t xml:space="preserve"> является день, следующий за днем размещения на сайте</w:t>
      </w:r>
      <w:r>
        <w:t xml:space="preserve"> </w:t>
      </w:r>
      <w:r w:rsidRPr="002E2BE8">
        <w:t xml:space="preserve">настоящей </w:t>
      </w:r>
      <w:r>
        <w:t>закупочной</w:t>
      </w:r>
      <w:r w:rsidRPr="002E2BE8">
        <w:t xml:space="preserve"> документации.</w:t>
      </w:r>
    </w:p>
    <w:p w:rsidR="002755CD" w:rsidRPr="002E2BE8" w:rsidRDefault="002755CD" w:rsidP="002755CD">
      <w:pPr>
        <w:pStyle w:val="af8"/>
        <w:numPr>
          <w:ilvl w:val="2"/>
          <w:numId w:val="44"/>
        </w:numPr>
        <w:ind w:left="1134" w:hanging="1134"/>
        <w:contextualSpacing w:val="0"/>
        <w:jc w:val="both"/>
      </w:pPr>
      <w:r w:rsidRPr="002E2BE8">
        <w:t xml:space="preserve">Заявки на участие в </w:t>
      </w:r>
      <w:r>
        <w:t>закупке</w:t>
      </w:r>
      <w:r w:rsidRPr="002E2BE8">
        <w:t xml:space="preserve"> должны быть поданы до истечения срока, установленного в пункте </w:t>
      </w:r>
      <w:r>
        <w:t>13</w:t>
      </w:r>
      <w:r w:rsidRPr="002E2BE8">
        <w:t xml:space="preserve"> </w:t>
      </w:r>
      <w:r>
        <w:t>Извещения</w:t>
      </w:r>
      <w:r w:rsidRPr="002E2BE8">
        <w:t>.</w:t>
      </w:r>
    </w:p>
    <w:p w:rsidR="002755CD" w:rsidRPr="002E2BE8" w:rsidRDefault="002755CD" w:rsidP="002755CD">
      <w:pPr>
        <w:pStyle w:val="af8"/>
        <w:numPr>
          <w:ilvl w:val="2"/>
          <w:numId w:val="44"/>
        </w:numPr>
        <w:ind w:left="1134" w:hanging="1134"/>
        <w:contextualSpacing w:val="0"/>
        <w:jc w:val="both"/>
      </w:pPr>
      <w:r w:rsidRPr="002E2BE8">
        <w:t xml:space="preserve">Перед подачей заявка на участие в </w:t>
      </w:r>
      <w:r>
        <w:t>закупке</w:t>
      </w:r>
      <w:r w:rsidRPr="002E2BE8">
        <w:t xml:space="preserve"> должн</w:t>
      </w:r>
      <w:r>
        <w:t>а</w:t>
      </w:r>
      <w:r w:rsidRPr="002E2BE8">
        <w:t xml:space="preserve"> быть надежно запечатан</w:t>
      </w:r>
      <w:r>
        <w:t>а</w:t>
      </w:r>
      <w:r w:rsidRPr="002E2BE8">
        <w:t xml:space="preserve"> в конверты (пакеты, ящики и т.п.). Заявка на участие в </w:t>
      </w:r>
      <w:r>
        <w:t>закупке</w:t>
      </w:r>
      <w:r w:rsidRPr="002E2BE8">
        <w:t xml:space="preserve"> запечатывается в конверт, обозначаемый словами «Заявка на участие в </w:t>
      </w:r>
      <w:r>
        <w:t>закупке</w:t>
      </w:r>
      <w:r w:rsidRPr="002E2BE8">
        <w:t xml:space="preserve">». </w:t>
      </w:r>
    </w:p>
    <w:p w:rsidR="002755CD" w:rsidRPr="002E2BE8" w:rsidRDefault="002755CD" w:rsidP="002755CD">
      <w:pPr>
        <w:pStyle w:val="af8"/>
        <w:numPr>
          <w:ilvl w:val="2"/>
          <w:numId w:val="44"/>
        </w:numPr>
        <w:ind w:left="1134" w:hanging="1134"/>
        <w:contextualSpacing w:val="0"/>
        <w:jc w:val="both"/>
      </w:pPr>
      <w:bookmarkStart w:id="193" w:name="_Ref300316686"/>
      <w:r w:rsidRPr="002E2BE8">
        <w:t>На каждом из этих конвертов необходимо указать следующие сведения:</w:t>
      </w:r>
      <w:bookmarkEnd w:id="193"/>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Pr>
          <w:rStyle w:val="FontStyle128"/>
          <w:sz w:val="24"/>
          <w:szCs w:val="24"/>
        </w:rPr>
        <w:t>закупки</w:t>
      </w:r>
      <w:r w:rsidRPr="002E2BE8">
        <w:rPr>
          <w:rStyle w:val="FontStyle128"/>
          <w:sz w:val="24"/>
          <w:szCs w:val="24"/>
        </w:rPr>
        <w:t xml:space="preserve"> в соответствии с пунктом </w:t>
      </w:r>
      <w:r>
        <w:rPr>
          <w:rStyle w:val="FontStyle128"/>
          <w:sz w:val="24"/>
          <w:szCs w:val="24"/>
        </w:rPr>
        <w:t>4</w:t>
      </w:r>
      <w:r w:rsidRPr="002E2BE8">
        <w:rPr>
          <w:rStyle w:val="FontStyle128"/>
          <w:sz w:val="24"/>
          <w:szCs w:val="24"/>
        </w:rPr>
        <w:t xml:space="preserve"> </w:t>
      </w:r>
      <w:r>
        <w:rPr>
          <w:rStyle w:val="FontStyle128"/>
          <w:sz w:val="24"/>
          <w:szCs w:val="24"/>
        </w:rPr>
        <w:t>И</w:t>
      </w:r>
      <w:r w:rsidRPr="002E2BE8">
        <w:rPr>
          <w:rStyle w:val="FontStyle128"/>
          <w:sz w:val="24"/>
          <w:szCs w:val="24"/>
        </w:rPr>
        <w:t>звещения</w:t>
      </w:r>
      <w:r>
        <w:rPr>
          <w:rStyle w:val="FontStyle128"/>
          <w:sz w:val="24"/>
          <w:szCs w:val="24"/>
        </w:rPr>
        <w:t>, и указанием контактного лица Организатора закупки</w:t>
      </w:r>
      <w:r w:rsidRPr="002E2BE8">
        <w:rPr>
          <w:rStyle w:val="FontStyle128"/>
          <w:sz w:val="24"/>
          <w:szCs w:val="24"/>
        </w:rPr>
        <w:t>;</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Pr>
          <w:rStyle w:val="FontStyle128"/>
          <w:sz w:val="24"/>
          <w:szCs w:val="24"/>
        </w:rPr>
        <w:t>Потенциального у</w:t>
      </w:r>
      <w:r w:rsidRPr="002E2BE8">
        <w:rPr>
          <w:rStyle w:val="FontStyle128"/>
          <w:sz w:val="24"/>
          <w:szCs w:val="24"/>
        </w:rPr>
        <w:t xml:space="preserve">частника </w:t>
      </w:r>
      <w:r>
        <w:rPr>
          <w:rStyle w:val="FontStyle128"/>
          <w:sz w:val="24"/>
          <w:szCs w:val="24"/>
        </w:rPr>
        <w:t>закупки</w:t>
      </w:r>
      <w:r w:rsidRPr="002E2BE8">
        <w:rPr>
          <w:rStyle w:val="FontStyle128"/>
          <w:sz w:val="24"/>
          <w:szCs w:val="24"/>
        </w:rPr>
        <w:t xml:space="preserve"> и его почтовый адрес;</w:t>
      </w:r>
    </w:p>
    <w:p w:rsidR="002755CD"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 </w:t>
      </w:r>
      <w:r>
        <w:rPr>
          <w:rStyle w:val="FontStyle128"/>
          <w:sz w:val="24"/>
          <w:szCs w:val="24"/>
        </w:rPr>
        <w:t>6</w:t>
      </w:r>
      <w:r w:rsidRPr="002E2BE8">
        <w:rPr>
          <w:rStyle w:val="FontStyle128"/>
          <w:sz w:val="24"/>
          <w:szCs w:val="24"/>
        </w:rPr>
        <w:t xml:space="preserve"> </w:t>
      </w:r>
      <w:r>
        <w:rPr>
          <w:rStyle w:val="FontStyle128"/>
          <w:sz w:val="24"/>
          <w:szCs w:val="24"/>
        </w:rPr>
        <w:t>И</w:t>
      </w:r>
      <w:r w:rsidRPr="002E2BE8">
        <w:rPr>
          <w:rStyle w:val="FontStyle128"/>
          <w:sz w:val="24"/>
          <w:szCs w:val="24"/>
        </w:rPr>
        <w:t>звещения</w:t>
      </w:r>
      <w:r w:rsidRPr="00600EC6">
        <w:rPr>
          <w:rStyle w:val="FontStyle128"/>
          <w:sz w:val="24"/>
          <w:szCs w:val="24"/>
        </w:rPr>
        <w:t>;</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контактное лицо Организатора закупки в соответствии с пунктом 4 Извещения.</w:t>
      </w:r>
    </w:p>
    <w:p w:rsidR="002755CD" w:rsidRPr="002E2BE8" w:rsidRDefault="002755CD" w:rsidP="002755CD">
      <w:pPr>
        <w:pStyle w:val="af8"/>
        <w:numPr>
          <w:ilvl w:val="2"/>
          <w:numId w:val="44"/>
        </w:numPr>
        <w:ind w:left="1134" w:hanging="1134"/>
        <w:contextualSpacing w:val="0"/>
        <w:jc w:val="both"/>
      </w:pPr>
      <w:bookmarkStart w:id="194" w:name="_Ref185844219"/>
      <w:r w:rsidRPr="002E2BE8">
        <w:t xml:space="preserve">Запечатанные конверты с заявкой на участие в </w:t>
      </w:r>
      <w:r>
        <w:t>закупке</w:t>
      </w:r>
      <w:r w:rsidRPr="002E2BE8">
        <w:t xml:space="preserve"> помещаются в один внешний конверт, который также должен быть надежно запечатан. На внешнем конверте указывается следующая информация:</w:t>
      </w:r>
      <w:bookmarkEnd w:id="194"/>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Pr>
          <w:rStyle w:val="FontStyle128"/>
          <w:sz w:val="24"/>
          <w:szCs w:val="24"/>
        </w:rPr>
        <w:t>закупки</w:t>
      </w:r>
      <w:r w:rsidRPr="002E2BE8">
        <w:rPr>
          <w:rStyle w:val="FontStyle128"/>
          <w:sz w:val="24"/>
          <w:szCs w:val="24"/>
        </w:rPr>
        <w:t xml:space="preserve"> в соответствии с пунктом </w:t>
      </w:r>
      <w:r>
        <w:rPr>
          <w:rStyle w:val="FontStyle128"/>
          <w:sz w:val="24"/>
          <w:szCs w:val="24"/>
        </w:rPr>
        <w:t>4</w:t>
      </w:r>
      <w:r w:rsidRPr="002E2BE8">
        <w:rPr>
          <w:rStyle w:val="FontStyle128"/>
          <w:sz w:val="24"/>
          <w:szCs w:val="24"/>
        </w:rPr>
        <w:t xml:space="preserve"> </w:t>
      </w:r>
      <w:r>
        <w:rPr>
          <w:rStyle w:val="FontStyle128"/>
          <w:sz w:val="24"/>
          <w:szCs w:val="24"/>
        </w:rPr>
        <w:t>И</w:t>
      </w:r>
      <w:r w:rsidRPr="002E2BE8">
        <w:rPr>
          <w:rStyle w:val="FontStyle128"/>
          <w:sz w:val="24"/>
          <w:szCs w:val="24"/>
        </w:rPr>
        <w:t>звещения</w:t>
      </w:r>
      <w:r>
        <w:rPr>
          <w:rStyle w:val="FontStyle128"/>
          <w:sz w:val="24"/>
          <w:szCs w:val="24"/>
        </w:rPr>
        <w:t>, и указанием контактного лица Организатора закупки</w:t>
      </w:r>
      <w:r w:rsidRPr="002E2BE8">
        <w:rPr>
          <w:rStyle w:val="FontStyle128"/>
          <w:sz w:val="24"/>
          <w:szCs w:val="24"/>
        </w:rPr>
        <w:t>;</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Pr>
          <w:rStyle w:val="FontStyle128"/>
          <w:sz w:val="24"/>
          <w:szCs w:val="24"/>
        </w:rPr>
        <w:t>Потенциального у</w:t>
      </w:r>
      <w:r w:rsidRPr="002E2BE8">
        <w:rPr>
          <w:rStyle w:val="FontStyle128"/>
          <w:sz w:val="24"/>
          <w:szCs w:val="24"/>
        </w:rPr>
        <w:t xml:space="preserve">частника </w:t>
      </w:r>
      <w:r>
        <w:rPr>
          <w:rStyle w:val="FontStyle128"/>
          <w:sz w:val="24"/>
          <w:szCs w:val="24"/>
        </w:rPr>
        <w:t>закупки</w:t>
      </w:r>
      <w:r w:rsidRPr="002E2BE8">
        <w:rPr>
          <w:rStyle w:val="FontStyle128"/>
          <w:sz w:val="24"/>
          <w:szCs w:val="24"/>
        </w:rPr>
        <w:t xml:space="preserve"> и его почтовый адрес;</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 </w:t>
      </w:r>
      <w:r>
        <w:rPr>
          <w:rStyle w:val="FontStyle128"/>
          <w:sz w:val="24"/>
          <w:szCs w:val="24"/>
        </w:rPr>
        <w:t>6</w:t>
      </w:r>
      <w:r w:rsidRPr="00101115">
        <w:t xml:space="preserve"> </w:t>
      </w:r>
      <w:r>
        <w:t>Извещения</w:t>
      </w:r>
      <w:r w:rsidRPr="002E2BE8">
        <w:t>;</w:t>
      </w:r>
    </w:p>
    <w:p w:rsidR="002755CD"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__.__.201_</w:t>
      </w:r>
      <w:r>
        <w:rPr>
          <w:rStyle w:val="FontStyle128"/>
          <w:sz w:val="24"/>
          <w:szCs w:val="24"/>
        </w:rPr>
        <w:t xml:space="preserve"> года»;</w:t>
      </w:r>
    </w:p>
    <w:p w:rsidR="002755CD" w:rsidRPr="004B17D8" w:rsidRDefault="002755CD" w:rsidP="002755CD">
      <w:pPr>
        <w:pStyle w:val="Style23"/>
        <w:widowControl/>
        <w:tabs>
          <w:tab w:val="left" w:pos="1701"/>
        </w:tabs>
        <w:spacing w:line="240" w:lineRule="auto"/>
        <w:ind w:left="1134" w:right="58" w:firstLine="0"/>
        <w:rPr>
          <w:rStyle w:val="FontStyle128"/>
          <w:sz w:val="24"/>
          <w:szCs w:val="24"/>
        </w:rPr>
      </w:pPr>
    </w:p>
    <w:p w:rsidR="002755CD" w:rsidRPr="002E2BE8" w:rsidRDefault="002755CD" w:rsidP="002755CD">
      <w:pPr>
        <w:pStyle w:val="af8"/>
        <w:numPr>
          <w:ilvl w:val="2"/>
          <w:numId w:val="44"/>
        </w:numPr>
        <w:ind w:left="1134" w:hanging="1134"/>
        <w:contextualSpacing w:val="0"/>
        <w:jc w:val="both"/>
      </w:pPr>
      <w:bookmarkStart w:id="195" w:name="_Ref300314997"/>
      <w:r w:rsidRPr="002E2BE8">
        <w:t xml:space="preserve">Заявки на участие в </w:t>
      </w:r>
      <w:r>
        <w:t>закупке</w:t>
      </w:r>
      <w:r w:rsidRPr="002E2BE8">
        <w:t xml:space="preserve">, </w:t>
      </w:r>
      <w:r>
        <w:t>поданные</w:t>
      </w:r>
      <w:r w:rsidRPr="002E2BE8">
        <w:t xml:space="preserve"> позже установленного выше срока, будут отклонены Организатором </w:t>
      </w:r>
      <w:r>
        <w:t>закупки</w:t>
      </w:r>
      <w:r w:rsidRPr="002E2BE8">
        <w:t xml:space="preserve"> без рассмотрения по существу, независимо от причин опоздания.</w:t>
      </w:r>
      <w:bookmarkEnd w:id="195"/>
    </w:p>
    <w:p w:rsidR="002755CD" w:rsidRDefault="002755CD" w:rsidP="002755CD">
      <w:pPr>
        <w:pStyle w:val="af8"/>
        <w:numPr>
          <w:ilvl w:val="2"/>
          <w:numId w:val="44"/>
        </w:numPr>
        <w:ind w:left="1134" w:hanging="1134"/>
        <w:contextualSpacing w:val="0"/>
        <w:jc w:val="both"/>
      </w:pPr>
      <w:r w:rsidRPr="002E2BE8">
        <w:t xml:space="preserve">Организатор </w:t>
      </w:r>
      <w:r>
        <w:t>закупки</w:t>
      </w:r>
      <w:r w:rsidRPr="002E2BE8">
        <w:t xml:space="preserve"> по обращению </w:t>
      </w:r>
      <w:r>
        <w:t>Потенциального у</w:t>
      </w:r>
      <w:r w:rsidRPr="002E2BE8">
        <w:t xml:space="preserve">частника </w:t>
      </w:r>
      <w:r>
        <w:t>закупки</w:t>
      </w:r>
      <w:r w:rsidRPr="002E2BE8">
        <w:t xml:space="preserve"> выдает расписку лицу, доставившему конверт, о его получении с указанием времени получения.</w:t>
      </w:r>
    </w:p>
    <w:p w:rsidR="002755CD" w:rsidRPr="002E2BE8" w:rsidRDefault="002755CD" w:rsidP="002755CD">
      <w:pPr>
        <w:pStyle w:val="af8"/>
        <w:numPr>
          <w:ilvl w:val="2"/>
          <w:numId w:val="44"/>
        </w:numPr>
        <w:ind w:left="1134" w:hanging="1134"/>
        <w:contextualSpacing w:val="0"/>
        <w:jc w:val="both"/>
      </w:pPr>
      <w:r w:rsidRPr="0057083B">
        <w:rPr>
          <w:b/>
        </w:rPr>
        <w:t>В случае проведения закупки в электронной форме.</w:t>
      </w:r>
      <w:r>
        <w:t xml:space="preserve"> </w:t>
      </w: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r>
        <w:t xml:space="preserve"> </w:t>
      </w:r>
      <w:r w:rsidRPr="002E2BE8">
        <w:t xml:space="preserve">Датой начала срока подачи заявок на участие в </w:t>
      </w:r>
      <w:r>
        <w:t>закупке</w:t>
      </w:r>
      <w:r w:rsidRPr="002E2BE8">
        <w:t xml:space="preserve"> является день, следующий за днем размещения </w:t>
      </w:r>
      <w:r w:rsidRPr="00057106">
        <w:t>в информационно-телекоммуникационной сети «Интернет»</w:t>
      </w:r>
      <w:r>
        <w:t xml:space="preserve"> </w:t>
      </w:r>
      <w:r w:rsidRPr="00CC6345">
        <w:rPr>
          <w:rStyle w:val="FontStyle128"/>
          <w:sz w:val="24"/>
          <w:szCs w:val="24"/>
        </w:rPr>
        <w:t>и электронной торговой площадке</w:t>
      </w:r>
      <w:r w:rsidRPr="002E2BE8">
        <w:t>, указанн</w:t>
      </w:r>
      <w:r>
        <w:t>ые</w:t>
      </w:r>
      <w:r w:rsidRPr="002E2BE8">
        <w:t xml:space="preserve"> в пункте </w:t>
      </w:r>
      <w:r>
        <w:t>10</w:t>
      </w:r>
      <w:r w:rsidRPr="002E2BE8">
        <w:t xml:space="preserve"> </w:t>
      </w:r>
      <w:r>
        <w:t>Извещения</w:t>
      </w:r>
      <w:r w:rsidRPr="002E2BE8">
        <w:t>.</w:t>
      </w:r>
      <w:r>
        <w:t xml:space="preserve"> </w:t>
      </w:r>
      <w:r w:rsidRPr="002E2BE8">
        <w:t xml:space="preserve">Заявки на участие в </w:t>
      </w:r>
      <w:r>
        <w:t>закупке</w:t>
      </w:r>
      <w:r w:rsidRPr="002E2BE8">
        <w:t xml:space="preserve"> должны быть поданы до истечения срока, установленного в пункте </w:t>
      </w:r>
      <w:r>
        <w:t>13</w:t>
      </w:r>
      <w:r w:rsidRPr="002E2BE8">
        <w:t xml:space="preserve"> </w:t>
      </w:r>
      <w:r>
        <w:t>Извещения</w:t>
      </w:r>
      <w:r w:rsidRPr="002E2BE8">
        <w:t>.</w:t>
      </w:r>
      <w:r>
        <w:t xml:space="preserve"> </w:t>
      </w:r>
      <w:r w:rsidRPr="00380459">
        <w:t xml:space="preserve">Заявка на участие в закупке </w:t>
      </w:r>
      <w:r>
        <w:t>должна быть подписана</w:t>
      </w:r>
      <w:r w:rsidRPr="00A9195B">
        <w:t xml:space="preserve"> с </w:t>
      </w:r>
      <w:r>
        <w:t>применением электронной подписи</w:t>
      </w:r>
      <w:r w:rsidRPr="002E2BE8">
        <w:t>.</w:t>
      </w:r>
    </w:p>
    <w:p w:rsidR="002755CD" w:rsidRDefault="002755CD" w:rsidP="002755CD">
      <w:pPr>
        <w:pStyle w:val="af8"/>
        <w:ind w:left="1134"/>
        <w:contextualSpacing w:val="0"/>
        <w:jc w:val="both"/>
      </w:pPr>
    </w:p>
    <w:p w:rsidR="002755CD" w:rsidRPr="002E2BE8" w:rsidRDefault="002755CD" w:rsidP="002755CD">
      <w:pPr>
        <w:pStyle w:val="af8"/>
        <w:numPr>
          <w:ilvl w:val="1"/>
          <w:numId w:val="44"/>
        </w:numPr>
        <w:ind w:left="1134" w:hanging="1134"/>
        <w:contextualSpacing w:val="0"/>
        <w:outlineLvl w:val="1"/>
        <w:rPr>
          <w:b/>
        </w:rPr>
      </w:pPr>
      <w:bookmarkStart w:id="196" w:name="_Toc422210004"/>
      <w:bookmarkStart w:id="197" w:name="_Toc422226824"/>
      <w:bookmarkStart w:id="198" w:name="_Toc422244176"/>
      <w:r w:rsidRPr="002E2BE8">
        <w:rPr>
          <w:b/>
        </w:rPr>
        <w:t xml:space="preserve">Изменение заявок на участие в </w:t>
      </w:r>
      <w:r>
        <w:rPr>
          <w:b/>
        </w:rPr>
        <w:t>закупке</w:t>
      </w:r>
      <w:r w:rsidRPr="002E2BE8">
        <w:rPr>
          <w:b/>
        </w:rPr>
        <w:t xml:space="preserve"> или их отзыв</w:t>
      </w:r>
      <w:bookmarkEnd w:id="196"/>
      <w:bookmarkEnd w:id="197"/>
      <w:bookmarkEnd w:id="198"/>
    </w:p>
    <w:p w:rsidR="002755CD" w:rsidRPr="002E2BE8" w:rsidRDefault="002755CD" w:rsidP="002755CD">
      <w:pPr>
        <w:pStyle w:val="af8"/>
        <w:numPr>
          <w:ilvl w:val="2"/>
          <w:numId w:val="44"/>
        </w:numPr>
        <w:ind w:left="1134" w:hanging="1134"/>
        <w:contextualSpacing w:val="0"/>
        <w:jc w:val="both"/>
      </w:pPr>
      <w:r>
        <w:t>Потенциальный у</w:t>
      </w:r>
      <w:r w:rsidRPr="002E2BE8">
        <w:t xml:space="preserve">частник </w:t>
      </w:r>
      <w:r>
        <w:t>закупки</w:t>
      </w:r>
      <w:r w:rsidRPr="002E2BE8">
        <w:t xml:space="preserve">, подавший заявку на участие в </w:t>
      </w:r>
      <w:r>
        <w:t>закупке</w:t>
      </w:r>
      <w:r w:rsidRPr="002E2BE8">
        <w:t xml:space="preserve">, вправе изменить или отозвать свою заявку на участие в </w:t>
      </w:r>
      <w:r>
        <w:t>закупке</w:t>
      </w:r>
      <w:r w:rsidRPr="002E2BE8">
        <w:t xml:space="preserve">, в любое время после ее подачи, но не позднее момента вскрытия конвертов с заявками на участие в </w:t>
      </w:r>
      <w:r>
        <w:t>закупке</w:t>
      </w:r>
      <w:r w:rsidRPr="002E2BE8">
        <w:t>.</w:t>
      </w:r>
    </w:p>
    <w:p w:rsidR="002755CD" w:rsidRPr="002E2BE8" w:rsidRDefault="002755CD" w:rsidP="002755CD">
      <w:pPr>
        <w:pStyle w:val="af8"/>
        <w:numPr>
          <w:ilvl w:val="2"/>
          <w:numId w:val="44"/>
        </w:numPr>
        <w:ind w:left="1134" w:hanging="1134"/>
        <w:contextualSpacing w:val="0"/>
        <w:jc w:val="both"/>
      </w:pPr>
      <w:r w:rsidRPr="002E2BE8">
        <w:t xml:space="preserve">Предоставление изменений или отзыва заявок на участие в </w:t>
      </w:r>
      <w:r>
        <w:t>закупке</w:t>
      </w:r>
      <w:r w:rsidRPr="002E2BE8">
        <w:t>, их прием и регистрация осуществляется в порядке, аналогичном порядку, определенному</w:t>
      </w:r>
      <w:r>
        <w:t xml:space="preserve"> пунктом</w:t>
      </w:r>
      <w:r w:rsidRPr="002E2BE8">
        <w:t> </w:t>
      </w:r>
      <w:r>
        <w:t>4.10</w:t>
      </w:r>
      <w:r w:rsidRPr="002E2BE8">
        <w:t>.</w:t>
      </w:r>
    </w:p>
    <w:p w:rsidR="002755CD" w:rsidRPr="002E2BE8" w:rsidRDefault="002755CD" w:rsidP="002755CD">
      <w:pPr>
        <w:pStyle w:val="af8"/>
        <w:numPr>
          <w:ilvl w:val="2"/>
          <w:numId w:val="44"/>
        </w:numPr>
        <w:ind w:left="1134" w:hanging="1134"/>
        <w:contextualSpacing w:val="0"/>
        <w:jc w:val="both"/>
      </w:pPr>
      <w:r w:rsidRPr="002E2BE8">
        <w:t xml:space="preserve">Если Организатор </w:t>
      </w:r>
      <w:r>
        <w:t>закупки</w:t>
      </w:r>
      <w:r w:rsidRPr="002E2BE8">
        <w:t xml:space="preserve"> не получит сведения об изменениях или отзыве заявки на участие в </w:t>
      </w:r>
      <w:r>
        <w:t>закупке</w:t>
      </w:r>
      <w:r w:rsidRPr="002E2BE8">
        <w:t>, то данные изменения или отзыв будут считаться неполученными вовремя и не будут учитываться.</w:t>
      </w:r>
    </w:p>
    <w:p w:rsidR="002755CD" w:rsidRPr="002E2BE8" w:rsidRDefault="002755CD" w:rsidP="002755CD">
      <w:pPr>
        <w:pStyle w:val="af8"/>
        <w:numPr>
          <w:ilvl w:val="2"/>
          <w:numId w:val="44"/>
        </w:numPr>
        <w:ind w:left="1134" w:hanging="1134"/>
        <w:contextualSpacing w:val="0"/>
        <w:jc w:val="both"/>
      </w:pPr>
      <w:r w:rsidRPr="002E2BE8">
        <w:t xml:space="preserve">В случае изменения заявки на участие в </w:t>
      </w:r>
      <w:r>
        <w:t>закупке</w:t>
      </w:r>
      <w:r w:rsidRPr="002E2BE8">
        <w:t xml:space="preserve"> </w:t>
      </w:r>
      <w:r>
        <w:t>Потенциальный участник</w:t>
      </w:r>
      <w:r w:rsidRPr="002E2BE8">
        <w:t xml:space="preserve"> </w:t>
      </w:r>
      <w:r>
        <w:t>закупки</w:t>
      </w:r>
      <w:r w:rsidRPr="002E2BE8">
        <w:t xml:space="preserve"> должен подготовить следующие документы:</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Pr>
          <w:rStyle w:val="FontStyle128"/>
          <w:sz w:val="24"/>
          <w:szCs w:val="24"/>
        </w:rPr>
        <w:t>закупки</w:t>
      </w:r>
      <w:r w:rsidRPr="002E2BE8">
        <w:rPr>
          <w:rStyle w:val="FontStyle128"/>
          <w:sz w:val="24"/>
          <w:szCs w:val="24"/>
        </w:rPr>
        <w:t xml:space="preserve"> с просьбой о внесении изменений в заявку на участие</w:t>
      </w:r>
      <w:proofErr w:type="gramEnd"/>
      <w:r w:rsidRPr="002E2BE8">
        <w:rPr>
          <w:rStyle w:val="FontStyle128"/>
          <w:sz w:val="24"/>
          <w:szCs w:val="24"/>
        </w:rPr>
        <w:t xml:space="preserve"> в </w:t>
      </w:r>
      <w:r>
        <w:rPr>
          <w:rStyle w:val="FontStyle128"/>
          <w:sz w:val="24"/>
          <w:szCs w:val="24"/>
        </w:rPr>
        <w:t>закупке</w:t>
      </w:r>
      <w:r w:rsidRPr="002E2BE8">
        <w:rPr>
          <w:rStyle w:val="FontStyle128"/>
          <w:sz w:val="24"/>
          <w:szCs w:val="24"/>
        </w:rPr>
        <w:t xml:space="preserve"> на бланке </w:t>
      </w:r>
      <w:r>
        <w:rPr>
          <w:rStyle w:val="FontStyle128"/>
          <w:sz w:val="24"/>
          <w:szCs w:val="24"/>
        </w:rPr>
        <w:t>Потенциального участника</w:t>
      </w:r>
      <w:r w:rsidRPr="002E2BE8">
        <w:rPr>
          <w:rStyle w:val="FontStyle128"/>
          <w:sz w:val="24"/>
          <w:szCs w:val="24"/>
        </w:rPr>
        <w:t xml:space="preserve"> </w:t>
      </w:r>
      <w:r>
        <w:rPr>
          <w:rStyle w:val="FontStyle128"/>
          <w:sz w:val="24"/>
          <w:szCs w:val="24"/>
        </w:rPr>
        <w:t>закупки</w:t>
      </w:r>
      <w:r w:rsidRPr="002E2BE8">
        <w:rPr>
          <w:rStyle w:val="FontStyle128"/>
          <w:sz w:val="24"/>
          <w:szCs w:val="24"/>
        </w:rPr>
        <w:t>;</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Pr>
          <w:rStyle w:val="FontStyle128"/>
          <w:sz w:val="24"/>
          <w:szCs w:val="24"/>
        </w:rPr>
        <w:t>закупке</w:t>
      </w:r>
      <w:r w:rsidRPr="002E2BE8">
        <w:rPr>
          <w:rStyle w:val="FontStyle128"/>
          <w:sz w:val="24"/>
          <w:szCs w:val="24"/>
        </w:rPr>
        <w:t>, которых данные изменения касаются;</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2755CD" w:rsidRPr="002E2BE8" w:rsidRDefault="002755CD" w:rsidP="002755CD">
      <w:pPr>
        <w:pStyle w:val="af8"/>
        <w:numPr>
          <w:ilvl w:val="2"/>
          <w:numId w:val="44"/>
        </w:numPr>
        <w:ind w:left="1134" w:hanging="1134"/>
        <w:contextualSpacing w:val="0"/>
        <w:jc w:val="both"/>
      </w:pPr>
      <w:r w:rsidRPr="002E2BE8">
        <w:t xml:space="preserve">В случае отзыва заявки на участие в </w:t>
      </w:r>
      <w:r>
        <w:t>закупке</w:t>
      </w:r>
      <w:r w:rsidRPr="002E2BE8">
        <w:t xml:space="preserve"> </w:t>
      </w:r>
      <w:r>
        <w:t>Потенциальный у</w:t>
      </w:r>
      <w:r w:rsidRPr="002E2BE8">
        <w:t xml:space="preserve">частник </w:t>
      </w:r>
      <w:r>
        <w:t>закупки</w:t>
      </w:r>
      <w:r w:rsidRPr="002E2BE8">
        <w:t xml:space="preserve"> должен направить Организатору </w:t>
      </w:r>
      <w:r>
        <w:t>закупки</w:t>
      </w:r>
      <w:r w:rsidRPr="002E2BE8">
        <w:t xml:space="preserve"> соответствующее обращение на бланке Участника </w:t>
      </w:r>
      <w:r>
        <w:t>закупки</w:t>
      </w:r>
      <w:r w:rsidRPr="002E2BE8">
        <w:t>.</w:t>
      </w:r>
    </w:p>
    <w:p w:rsidR="002755CD" w:rsidRPr="002E2BE8" w:rsidRDefault="002755CD" w:rsidP="002755CD">
      <w:pPr>
        <w:pStyle w:val="af8"/>
        <w:numPr>
          <w:ilvl w:val="2"/>
          <w:numId w:val="44"/>
        </w:numPr>
        <w:ind w:left="1134" w:hanging="1134"/>
        <w:contextualSpacing w:val="0"/>
        <w:jc w:val="both"/>
      </w:pPr>
      <w:r w:rsidRPr="002E2BE8">
        <w:t xml:space="preserve">Любые документы, касающиеся изменения или отзыва заявки на участие в </w:t>
      </w:r>
      <w:r>
        <w:t>закупке</w:t>
      </w:r>
      <w:r w:rsidRPr="002E2BE8">
        <w:t xml:space="preserve">, необходимо оформить в соответствии с </w:t>
      </w:r>
      <w:r>
        <w:t>пунктом 4.10.</w:t>
      </w:r>
      <w:r w:rsidRPr="002E2BE8">
        <w:t xml:space="preserve"> </w:t>
      </w:r>
    </w:p>
    <w:p w:rsidR="002755CD" w:rsidRPr="002E2BE8" w:rsidRDefault="002755CD" w:rsidP="002755CD">
      <w:pPr>
        <w:pStyle w:val="af8"/>
        <w:numPr>
          <w:ilvl w:val="2"/>
          <w:numId w:val="44"/>
        </w:numPr>
        <w:ind w:left="1134" w:hanging="1134"/>
        <w:contextualSpacing w:val="0"/>
        <w:jc w:val="both"/>
      </w:pPr>
      <w:r w:rsidRPr="002E2BE8">
        <w:t xml:space="preserve">Обращение об изменении или отзыве заявки на участие в </w:t>
      </w:r>
      <w:r>
        <w:t>закупке</w:t>
      </w:r>
      <w:r w:rsidRPr="002E2BE8">
        <w:t xml:space="preserve"> вместе со всеми предлагающимися документами и их копиями должно быть запечатано в конверты, оформленные в соответствии с </w:t>
      </w:r>
      <w:r>
        <w:t>4.10.</w:t>
      </w:r>
      <w:r w:rsidRPr="002E2BE8">
        <w:t xml:space="preserve"> На внешний конверт при этом следует дополнительно нанести маркировку «Изменение заявки на участие в </w:t>
      </w:r>
      <w:r>
        <w:t>закупке</w:t>
      </w:r>
      <w:r w:rsidRPr="002E2BE8">
        <w:t xml:space="preserve">» или «Отзыв заявки на участие в </w:t>
      </w:r>
      <w:r>
        <w:t>закупке</w:t>
      </w:r>
      <w:r w:rsidRPr="002E2BE8">
        <w:t>».</w:t>
      </w:r>
    </w:p>
    <w:p w:rsidR="002755CD" w:rsidRDefault="002755CD" w:rsidP="002755CD">
      <w:pPr>
        <w:pStyle w:val="af8"/>
        <w:numPr>
          <w:ilvl w:val="2"/>
          <w:numId w:val="44"/>
        </w:numPr>
        <w:ind w:left="1134" w:hanging="1134"/>
        <w:contextualSpacing w:val="0"/>
        <w:jc w:val="both"/>
      </w:pPr>
      <w:r w:rsidRPr="002E2BE8">
        <w:t xml:space="preserve">На процедуре вскрытия поступивших на </w:t>
      </w:r>
      <w:r>
        <w:t>закупку</w:t>
      </w:r>
      <w:r w:rsidRPr="002E2BE8">
        <w:t xml:space="preserve"> конвертов Организатор </w:t>
      </w:r>
      <w:r>
        <w:t>закупки</w:t>
      </w:r>
      <w:r w:rsidRPr="002E2BE8">
        <w:t xml:space="preserve"> в первую очередь вскрывает конверты, маркированные как «Отзыв заявки на участие в </w:t>
      </w:r>
      <w:r>
        <w:t>закупке</w:t>
      </w:r>
      <w:r w:rsidRPr="002E2BE8">
        <w:t xml:space="preserve">»; при этом по отозванной заявке на участие в </w:t>
      </w:r>
      <w:r>
        <w:t>закупке</w:t>
      </w:r>
      <w:r w:rsidRPr="002E2BE8">
        <w:t xml:space="preserve"> не будет оглашен перечень сведений, предусмотренный пунктом </w:t>
      </w:r>
      <w:r>
        <w:t>4.12.4</w:t>
      </w:r>
      <w:r w:rsidRPr="002E2BE8">
        <w:t xml:space="preserve">. Во вторую очередь вскрываются конверты, маркированные как «Изменение заявки на участие в </w:t>
      </w:r>
      <w:r>
        <w:t>закупке</w:t>
      </w:r>
      <w:r w:rsidRPr="002E2BE8">
        <w:t xml:space="preserve">»; при этом </w:t>
      </w:r>
      <w:r>
        <w:t>Закупочная</w:t>
      </w:r>
      <w:r w:rsidRPr="002E2BE8">
        <w:t xml:space="preserve"> комиссия оглашает все обновленные сведения, предусмотренные пунктом </w:t>
      </w:r>
      <w:r>
        <w:t>4.12.4</w:t>
      </w:r>
      <w:r w:rsidRPr="002E2BE8">
        <w:t>. В последнюю очередь вскрывает все остальные конверты.</w:t>
      </w:r>
    </w:p>
    <w:p w:rsidR="002755CD" w:rsidRDefault="002755CD" w:rsidP="002755CD">
      <w:pPr>
        <w:pStyle w:val="af8"/>
        <w:numPr>
          <w:ilvl w:val="2"/>
          <w:numId w:val="44"/>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4"/>
        </w:numPr>
        <w:ind w:left="1134" w:hanging="1134"/>
        <w:contextualSpacing w:val="0"/>
        <w:outlineLvl w:val="1"/>
        <w:rPr>
          <w:b/>
        </w:rPr>
      </w:pPr>
      <w:bookmarkStart w:id="199" w:name="_Ref55280448"/>
      <w:bookmarkStart w:id="200" w:name="_Toc55285352"/>
      <w:bookmarkStart w:id="201" w:name="_Toc55305384"/>
      <w:bookmarkStart w:id="202" w:name="_Toc57314655"/>
      <w:bookmarkStart w:id="203" w:name="_Toc69728969"/>
      <w:bookmarkStart w:id="204" w:name="_Toc309202892"/>
      <w:bookmarkStart w:id="205" w:name="_Toc422210005"/>
      <w:bookmarkStart w:id="206" w:name="_Toc422226825"/>
      <w:bookmarkStart w:id="207" w:name="_Toc422244177"/>
      <w:r w:rsidRPr="002E2BE8">
        <w:rPr>
          <w:b/>
        </w:rPr>
        <w:t>Вскрытие поступивших конвертов</w:t>
      </w:r>
      <w:bookmarkEnd w:id="199"/>
      <w:bookmarkEnd w:id="200"/>
      <w:bookmarkEnd w:id="201"/>
      <w:bookmarkEnd w:id="202"/>
      <w:bookmarkEnd w:id="203"/>
      <w:bookmarkEnd w:id="204"/>
      <w:bookmarkEnd w:id="205"/>
      <w:bookmarkEnd w:id="206"/>
      <w:bookmarkEnd w:id="207"/>
    </w:p>
    <w:p w:rsidR="002755CD" w:rsidRDefault="002755CD" w:rsidP="002755CD">
      <w:pPr>
        <w:pStyle w:val="af8"/>
        <w:numPr>
          <w:ilvl w:val="2"/>
          <w:numId w:val="44"/>
        </w:numPr>
        <w:ind w:left="1134" w:hanging="1134"/>
        <w:contextualSpacing w:val="0"/>
        <w:jc w:val="both"/>
      </w:pPr>
      <w:bookmarkStart w:id="208" w:name="_Ref56221780"/>
      <w:r>
        <w:t>Возможность проведения публичной процедуры вскрытия поступивших конвертов указана в пункте 14 Извещения.</w:t>
      </w:r>
    </w:p>
    <w:p w:rsidR="002755CD" w:rsidRPr="002E2BE8" w:rsidRDefault="002755CD" w:rsidP="002755CD">
      <w:pPr>
        <w:pStyle w:val="af8"/>
        <w:numPr>
          <w:ilvl w:val="2"/>
          <w:numId w:val="44"/>
        </w:numPr>
        <w:ind w:left="1134" w:hanging="1134"/>
        <w:contextualSpacing w:val="0"/>
        <w:jc w:val="both"/>
      </w:pP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bookmarkStart w:id="209" w:name="_Ref56222030"/>
      <w:bookmarkEnd w:id="208"/>
      <w:r w:rsidRPr="002E2BE8">
        <w:t>.</w:t>
      </w:r>
    </w:p>
    <w:p w:rsidR="002755CD" w:rsidRPr="002E2BE8" w:rsidRDefault="002755CD" w:rsidP="002755CD">
      <w:pPr>
        <w:pStyle w:val="af8"/>
        <w:numPr>
          <w:ilvl w:val="2"/>
          <w:numId w:val="44"/>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t>В случае проведения публичной процедуры вскрытия конвертов, н</w:t>
      </w:r>
      <w:r w:rsidRPr="002E2BE8">
        <w:t xml:space="preserve">а процедуре могут присутствовать представители </w:t>
      </w:r>
      <w:r>
        <w:t>Потенциальных у</w:t>
      </w:r>
      <w:r w:rsidRPr="002E2BE8">
        <w:t xml:space="preserve">частников </w:t>
      </w:r>
      <w:r>
        <w:t>закупки</w:t>
      </w:r>
      <w:r w:rsidRPr="002E2BE8">
        <w:t xml:space="preserve">, своевременно подавших </w:t>
      </w:r>
      <w:r>
        <w:t>з</w:t>
      </w:r>
      <w:r w:rsidRPr="002E2BE8">
        <w:t xml:space="preserve">аявки на участие в </w:t>
      </w:r>
      <w:r>
        <w:t>закупке</w:t>
      </w:r>
      <w:r w:rsidRPr="002E2BE8">
        <w:t xml:space="preserve">. </w:t>
      </w:r>
      <w:bookmarkEnd w:id="209"/>
      <w:r w:rsidRPr="002E2BE8">
        <w:t xml:space="preserve">Для присутствия на процедуре публичного вскрытия необходимо учитывать пропускной режим. </w:t>
      </w:r>
      <w:r>
        <w:t xml:space="preserve">Заказ пропуска осуществляется по электронной почте Организатора закупки, </w:t>
      </w:r>
      <w:r w:rsidRPr="008B6C92">
        <w:t xml:space="preserve">не </w:t>
      </w:r>
      <w:proofErr w:type="gramStart"/>
      <w:r w:rsidRPr="008B6C92">
        <w:t>позднее</w:t>
      </w:r>
      <w:proofErr w:type="gramEnd"/>
      <w:r w:rsidRPr="008B6C92">
        <w:t xml:space="preserve"> чем за </w:t>
      </w:r>
      <w:r>
        <w:t>один</w:t>
      </w:r>
      <w:r w:rsidRPr="008B6C92">
        <w:t xml:space="preserve"> рабочий день</w:t>
      </w:r>
      <w:r>
        <w:t xml:space="preserve"> до предполагаемой даты использования пропуска</w:t>
      </w:r>
      <w:r w:rsidRPr="002E2BE8">
        <w:t xml:space="preserve">. Для подтверждения права присутствия на процедуре вскрытия конвертов представителям </w:t>
      </w:r>
      <w:r>
        <w:t>Потенциальных у</w:t>
      </w:r>
      <w:r w:rsidRPr="002E2BE8">
        <w:t xml:space="preserve">частников </w:t>
      </w:r>
      <w:r>
        <w:t>закупки</w:t>
      </w:r>
      <w:r w:rsidRPr="002E2BE8">
        <w:t xml:space="preserve"> необходимо при себе иметь доверенность, подтверждающую их право представлять интересы </w:t>
      </w:r>
      <w:r>
        <w:t>Потенциальных у</w:t>
      </w:r>
      <w:r w:rsidRPr="002E2BE8">
        <w:t xml:space="preserve">частников </w:t>
      </w:r>
      <w:r>
        <w:t>закупки</w:t>
      </w:r>
      <w:r w:rsidRPr="002E2BE8">
        <w:t>.</w:t>
      </w:r>
    </w:p>
    <w:p w:rsidR="002755CD" w:rsidRPr="002E2BE8" w:rsidRDefault="002755CD" w:rsidP="002755CD">
      <w:pPr>
        <w:pStyle w:val="af8"/>
        <w:numPr>
          <w:ilvl w:val="2"/>
          <w:numId w:val="44"/>
        </w:numPr>
        <w:ind w:left="1134" w:hanging="1134"/>
        <w:contextualSpacing w:val="0"/>
        <w:jc w:val="both"/>
      </w:pPr>
      <w:bookmarkStart w:id="210" w:name="_Ref56229738"/>
      <w:r w:rsidRPr="002E2BE8">
        <w:t xml:space="preserve">В ходе данной процедуры </w:t>
      </w:r>
      <w:r>
        <w:t>Закупочная</w:t>
      </w:r>
      <w:r w:rsidRPr="002E2BE8">
        <w:t xml:space="preserve"> комиссия вскрывает каждый полученный конверт и оглашает следующие сведения, основываясь на материалах заявки на участие в </w:t>
      </w:r>
      <w:r>
        <w:t>закупке</w:t>
      </w:r>
      <w:r w:rsidRPr="002E2BE8">
        <w:t>:</w:t>
      </w:r>
      <w:bookmarkEnd w:id="210"/>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Pr>
          <w:rStyle w:val="FontStyle128"/>
          <w:sz w:val="24"/>
          <w:szCs w:val="24"/>
        </w:rPr>
        <w:t>Потенциального у</w:t>
      </w:r>
      <w:r w:rsidRPr="002E2BE8">
        <w:rPr>
          <w:rStyle w:val="FontStyle128"/>
          <w:sz w:val="24"/>
          <w:szCs w:val="24"/>
        </w:rPr>
        <w:t xml:space="preserve">частника </w:t>
      </w:r>
      <w:r>
        <w:rPr>
          <w:rStyle w:val="FontStyle128"/>
          <w:sz w:val="24"/>
          <w:szCs w:val="24"/>
        </w:rPr>
        <w:t>закупки</w:t>
      </w:r>
      <w:r w:rsidRPr="002E2BE8">
        <w:rPr>
          <w:rStyle w:val="FontStyle128"/>
          <w:sz w:val="24"/>
          <w:szCs w:val="24"/>
        </w:rPr>
        <w:t>;</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Pr>
          <w:rStyle w:val="FontStyle128"/>
          <w:sz w:val="24"/>
          <w:szCs w:val="24"/>
        </w:rPr>
        <w:t>закупочной</w:t>
      </w:r>
      <w:r w:rsidRPr="002E2BE8">
        <w:rPr>
          <w:rStyle w:val="FontStyle128"/>
          <w:sz w:val="24"/>
          <w:szCs w:val="24"/>
        </w:rPr>
        <w:t xml:space="preserve"> документацией;</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2755CD" w:rsidRPr="00847348" w:rsidRDefault="002755CD" w:rsidP="002755CD">
      <w:pPr>
        <w:pStyle w:val="af8"/>
        <w:numPr>
          <w:ilvl w:val="2"/>
          <w:numId w:val="44"/>
        </w:numPr>
        <w:ind w:left="1134" w:hanging="1134"/>
        <w:contextualSpacing w:val="0"/>
        <w:jc w:val="both"/>
      </w:pPr>
      <w:r w:rsidRPr="002E2BE8">
        <w:t xml:space="preserve">Организатор </w:t>
      </w:r>
      <w:r>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t>Потенциальные у</w:t>
      </w:r>
      <w:r w:rsidRPr="002E2BE8">
        <w:t xml:space="preserve">частники </w:t>
      </w:r>
      <w:r>
        <w:t>также имеют право вести аудио</w:t>
      </w:r>
      <w:r w:rsidRPr="002E2BE8">
        <w:t>запись данной процедуры.</w:t>
      </w:r>
    </w:p>
    <w:p w:rsidR="002755CD" w:rsidRDefault="002755CD" w:rsidP="002755CD">
      <w:pPr>
        <w:pStyle w:val="af8"/>
        <w:numPr>
          <w:ilvl w:val="2"/>
          <w:numId w:val="44"/>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2755CD" w:rsidRPr="00876FB2" w:rsidRDefault="002755CD" w:rsidP="002755CD">
      <w:pPr>
        <w:pStyle w:val="af8"/>
        <w:numPr>
          <w:ilvl w:val="2"/>
          <w:numId w:val="44"/>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t>явок Потенциальными участниками</w:t>
      </w:r>
      <w:r w:rsidRPr="00876FB2">
        <w:t xml:space="preserve">), </w:t>
      </w:r>
      <w:r>
        <w:t>такая закупка признается состоявшейся.</w:t>
      </w:r>
    </w:p>
    <w:p w:rsidR="002755CD" w:rsidRDefault="002755CD" w:rsidP="002755CD">
      <w:pPr>
        <w:pStyle w:val="af8"/>
        <w:numPr>
          <w:ilvl w:val="2"/>
          <w:numId w:val="44"/>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t xml:space="preserve"> и ее решения</w:t>
      </w:r>
      <w:r w:rsidRPr="002E2BE8">
        <w:t>.</w:t>
      </w:r>
    </w:p>
    <w:p w:rsidR="002755CD" w:rsidRPr="002E2BE8" w:rsidRDefault="002755CD" w:rsidP="002755CD">
      <w:pPr>
        <w:pStyle w:val="af8"/>
        <w:numPr>
          <w:ilvl w:val="2"/>
          <w:numId w:val="44"/>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Pr="00E71134">
        <w:t>В случае если в установленный настоящей Закупочной документацией срок поступила только  одна Заявка (с учетом отозванных За</w:t>
      </w:r>
      <w:r>
        <w:t>явок Потенциальными участниками</w:t>
      </w:r>
      <w:r w:rsidRPr="00E71134">
        <w:t xml:space="preserve">), такая закупка </w:t>
      </w:r>
      <w:r>
        <w:t xml:space="preserve">признается </w:t>
      </w:r>
      <w:r w:rsidRPr="00E71134">
        <w:t>состоявшейся.</w:t>
      </w:r>
      <w:r>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t xml:space="preserve"> и ее решения</w:t>
      </w:r>
      <w:r w:rsidRPr="002E2BE8">
        <w:t>.</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4"/>
        </w:numPr>
        <w:ind w:left="1134" w:hanging="1134"/>
        <w:contextualSpacing w:val="0"/>
        <w:outlineLvl w:val="1"/>
        <w:rPr>
          <w:b/>
        </w:rPr>
      </w:pPr>
      <w:bookmarkStart w:id="211" w:name="_Toc422210006"/>
      <w:bookmarkStart w:id="212" w:name="_Toc422226826"/>
      <w:bookmarkStart w:id="213" w:name="_Toc422244178"/>
      <w:r w:rsidRPr="002E2BE8">
        <w:rPr>
          <w:b/>
        </w:rPr>
        <w:t xml:space="preserve">Опоздавшие заявки на участие в </w:t>
      </w:r>
      <w:r>
        <w:rPr>
          <w:b/>
        </w:rPr>
        <w:t>закупке</w:t>
      </w:r>
      <w:bookmarkEnd w:id="211"/>
      <w:bookmarkEnd w:id="212"/>
      <w:bookmarkEnd w:id="213"/>
    </w:p>
    <w:p w:rsidR="002755CD" w:rsidRDefault="002755CD" w:rsidP="002755CD">
      <w:pPr>
        <w:pStyle w:val="af8"/>
        <w:numPr>
          <w:ilvl w:val="2"/>
          <w:numId w:val="44"/>
        </w:numPr>
        <w:ind w:left="1134" w:hanging="1134"/>
        <w:contextualSpacing w:val="0"/>
        <w:jc w:val="both"/>
      </w:pPr>
      <w:r w:rsidRPr="002E2BE8">
        <w:t xml:space="preserve">После окончания срока подачи заявок на участие в </w:t>
      </w:r>
      <w:r>
        <w:t>закупке</w:t>
      </w:r>
      <w:r w:rsidRPr="002E2BE8">
        <w:t xml:space="preserve"> у </w:t>
      </w:r>
      <w:r>
        <w:t>Потенциальных участников</w:t>
      </w:r>
      <w:r w:rsidRPr="002E2BE8">
        <w:t xml:space="preserve"> отсутствует возможность подать заявку на участие в </w:t>
      </w:r>
      <w:r>
        <w:t>закупке</w:t>
      </w:r>
      <w:r w:rsidRPr="002E2BE8">
        <w:t>.</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4"/>
        </w:numPr>
        <w:ind w:left="1134" w:hanging="1134"/>
        <w:contextualSpacing w:val="0"/>
        <w:outlineLvl w:val="1"/>
        <w:rPr>
          <w:b/>
        </w:rPr>
      </w:pPr>
      <w:bookmarkStart w:id="214" w:name="_Toc422210007"/>
      <w:bookmarkStart w:id="215" w:name="_Toc422226827"/>
      <w:bookmarkStart w:id="216" w:name="_Toc422244179"/>
      <w:r w:rsidRPr="002E2BE8">
        <w:rPr>
          <w:b/>
        </w:rPr>
        <w:t xml:space="preserve">Рассмотрение и оценка заявок на участие в </w:t>
      </w:r>
      <w:r>
        <w:rPr>
          <w:b/>
        </w:rPr>
        <w:t>закупке</w:t>
      </w:r>
      <w:r w:rsidRPr="002E2BE8">
        <w:rPr>
          <w:b/>
        </w:rPr>
        <w:t xml:space="preserve">, проведение переторжки, выбор победителя </w:t>
      </w:r>
      <w:r>
        <w:rPr>
          <w:b/>
        </w:rPr>
        <w:t>закупки</w:t>
      </w:r>
      <w:bookmarkEnd w:id="214"/>
      <w:bookmarkEnd w:id="215"/>
      <w:bookmarkEnd w:id="216"/>
    </w:p>
    <w:p w:rsidR="002755CD" w:rsidRPr="001E2B07" w:rsidRDefault="002755CD" w:rsidP="002755CD">
      <w:pPr>
        <w:pStyle w:val="af8"/>
        <w:numPr>
          <w:ilvl w:val="2"/>
          <w:numId w:val="44"/>
        </w:numPr>
        <w:ind w:left="1134" w:hanging="1134"/>
        <w:contextualSpacing w:val="0"/>
        <w:jc w:val="both"/>
        <w:rPr>
          <w:b/>
          <w:u w:val="single"/>
        </w:rPr>
      </w:pPr>
      <w:r w:rsidRPr="001E2B07">
        <w:rPr>
          <w:b/>
          <w:u w:val="single"/>
        </w:rPr>
        <w:t>Общие положения</w:t>
      </w:r>
    </w:p>
    <w:p w:rsidR="002755CD" w:rsidRPr="002E2BE8" w:rsidRDefault="002755CD" w:rsidP="002755CD">
      <w:pPr>
        <w:pStyle w:val="af8"/>
        <w:numPr>
          <w:ilvl w:val="3"/>
          <w:numId w:val="44"/>
        </w:numPr>
        <w:ind w:left="1134" w:hanging="1134"/>
        <w:contextualSpacing w:val="0"/>
        <w:jc w:val="both"/>
      </w:pPr>
      <w:r>
        <w:t>При рассмотрении и оценке</w:t>
      </w:r>
      <w:r w:rsidRPr="002E2BE8">
        <w:t xml:space="preserve"> заявок </w:t>
      </w:r>
      <w:proofErr w:type="gramStart"/>
      <w:r w:rsidRPr="002E2BE8">
        <w:t xml:space="preserve">на участие в </w:t>
      </w:r>
      <w:r>
        <w:t>закупке</w:t>
      </w:r>
      <w:r w:rsidRPr="002E2BE8">
        <w:t xml:space="preserve"> для проведения экспертизы заявок на участие в </w:t>
      </w:r>
      <w:r>
        <w:t>закупке</w:t>
      </w:r>
      <w:proofErr w:type="gramEnd"/>
      <w:r w:rsidRPr="002E2BE8">
        <w:t xml:space="preserve"> </w:t>
      </w:r>
      <w:r>
        <w:t>Закупочная</w:t>
      </w:r>
      <w:r w:rsidRPr="002E2BE8">
        <w:t xml:space="preserve"> комиссия вправе привлечь иных лиц (экспертов и специалистов), не связанных с </w:t>
      </w:r>
      <w:r>
        <w:t xml:space="preserve">Потенциальными </w:t>
      </w:r>
      <w:r w:rsidRPr="002E2BE8">
        <w:t xml:space="preserve">участниками </w:t>
      </w:r>
      <w:r>
        <w:t>закупки</w:t>
      </w:r>
      <w:r w:rsidRPr="002E2BE8">
        <w:t xml:space="preserve">, но в любом случае </w:t>
      </w:r>
      <w:r>
        <w:t>любые решения в ходе закупки принимаются</w:t>
      </w:r>
      <w:r w:rsidRPr="002E2BE8">
        <w:t xml:space="preserve"> </w:t>
      </w:r>
      <w:r>
        <w:t>Закупочной</w:t>
      </w:r>
      <w:r w:rsidRPr="002E2BE8">
        <w:t xml:space="preserve"> комиссией.</w:t>
      </w:r>
    </w:p>
    <w:p w:rsidR="002755CD" w:rsidRPr="002E2BE8" w:rsidRDefault="002755CD" w:rsidP="002755CD">
      <w:pPr>
        <w:pStyle w:val="af8"/>
        <w:numPr>
          <w:ilvl w:val="3"/>
          <w:numId w:val="44"/>
        </w:numPr>
        <w:ind w:left="1134" w:hanging="1134"/>
        <w:contextualSpacing w:val="0"/>
        <w:jc w:val="both"/>
      </w:pPr>
      <w:r>
        <w:t>Потенциальные 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w:t>
      </w:r>
      <w:proofErr w:type="gramStart"/>
      <w:r w:rsidRPr="002E2BE8">
        <w:t xml:space="preserve">Любые попытки </w:t>
      </w:r>
      <w:r>
        <w:t>Потенциальных 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Потенциальных у</w:t>
      </w:r>
      <w:r w:rsidRPr="002E2BE8">
        <w:t xml:space="preserve">частников </w:t>
      </w:r>
      <w:r>
        <w:t>закупки</w:t>
      </w:r>
      <w:r w:rsidRPr="002E2BE8">
        <w:t>.</w:t>
      </w:r>
      <w:proofErr w:type="gramEnd"/>
    </w:p>
    <w:p w:rsidR="002755CD" w:rsidRPr="002E2BE8" w:rsidRDefault="002755CD" w:rsidP="002755CD">
      <w:pPr>
        <w:pStyle w:val="af8"/>
        <w:numPr>
          <w:ilvl w:val="3"/>
          <w:numId w:val="44"/>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t xml:space="preserve">к участию в закупке </w:t>
      </w:r>
      <w:r w:rsidRPr="00343A81">
        <w:t xml:space="preserve">или отстранении </w:t>
      </w:r>
      <w:r>
        <w:t>Потенциального у</w:t>
      </w:r>
      <w:r w:rsidRPr="00343A81">
        <w:t xml:space="preserve">частника </w:t>
      </w:r>
      <w:r>
        <w:t>закупки</w:t>
      </w:r>
      <w:r w:rsidRPr="00343A81">
        <w:t xml:space="preserve"> от участия в </w:t>
      </w:r>
      <w:r>
        <w:t>закупке</w:t>
      </w:r>
      <w:r w:rsidRPr="00343A81">
        <w:t>.</w:t>
      </w:r>
    </w:p>
    <w:p w:rsidR="002755CD" w:rsidRPr="002E2BE8" w:rsidRDefault="002755CD" w:rsidP="002755CD">
      <w:pPr>
        <w:pStyle w:val="af8"/>
        <w:numPr>
          <w:ilvl w:val="3"/>
          <w:numId w:val="44"/>
        </w:numPr>
        <w:ind w:left="1134" w:hanging="1134"/>
        <w:contextualSpacing w:val="0"/>
        <w:jc w:val="both"/>
      </w:pPr>
      <w:r w:rsidRPr="002E2BE8">
        <w:t xml:space="preserve">При наличии сомнений в достоверности копии документа Организатор </w:t>
      </w:r>
      <w:r>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t>Потенциальный у</w:t>
      </w:r>
      <w:r w:rsidRPr="002E2BE8">
        <w:t xml:space="preserve">частник </w:t>
      </w:r>
      <w:r>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2755CD" w:rsidRPr="0003284E" w:rsidRDefault="002755CD" w:rsidP="002755CD">
      <w:pPr>
        <w:pStyle w:val="af8"/>
        <w:numPr>
          <w:ilvl w:val="3"/>
          <w:numId w:val="44"/>
        </w:numPr>
        <w:ind w:left="1134" w:hanging="1134"/>
        <w:contextualSpacing w:val="0"/>
        <w:jc w:val="both"/>
      </w:pPr>
      <w:r w:rsidRPr="00B87E4D">
        <w:t>Если в пункте 19 И</w:t>
      </w:r>
      <w:r w:rsidRPr="0003284E">
        <w:t>звещения содержится указание на преференции Потенциальным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Потенциальным Участникам закупки.</w:t>
      </w:r>
    </w:p>
    <w:p w:rsidR="002755CD" w:rsidRPr="001E2B07" w:rsidRDefault="002755CD" w:rsidP="002755CD">
      <w:pPr>
        <w:pStyle w:val="af8"/>
        <w:numPr>
          <w:ilvl w:val="2"/>
          <w:numId w:val="44"/>
        </w:numPr>
        <w:ind w:left="1134" w:hanging="1134"/>
        <w:contextualSpacing w:val="0"/>
        <w:jc w:val="both"/>
        <w:rPr>
          <w:b/>
          <w:u w:val="single"/>
        </w:rPr>
      </w:pPr>
      <w:r w:rsidRPr="001E2B07">
        <w:rPr>
          <w:b/>
          <w:u w:val="single"/>
        </w:rPr>
        <w:t>Отборочная стадия</w:t>
      </w:r>
    </w:p>
    <w:p w:rsidR="002755CD" w:rsidRPr="002E2BE8" w:rsidRDefault="002755CD" w:rsidP="002755CD">
      <w:pPr>
        <w:pStyle w:val="af8"/>
        <w:numPr>
          <w:ilvl w:val="3"/>
          <w:numId w:val="44"/>
        </w:numPr>
        <w:ind w:left="1134" w:hanging="1134"/>
        <w:contextualSpacing w:val="0"/>
        <w:jc w:val="both"/>
      </w:pPr>
      <w:r>
        <w:t>Закупочная</w:t>
      </w:r>
      <w:r w:rsidRPr="002E2BE8">
        <w:t xml:space="preserve"> комиссия осуществляет рассмотрение заявок на участие в </w:t>
      </w:r>
      <w:r>
        <w:t>закупке</w:t>
      </w:r>
      <w:r w:rsidRPr="002E2BE8">
        <w:t xml:space="preserve"> и </w:t>
      </w:r>
      <w:r>
        <w:t xml:space="preserve">Потенциальных </w:t>
      </w:r>
      <w:r w:rsidRPr="002E2BE8">
        <w:t xml:space="preserve">участников </w:t>
      </w:r>
      <w:r>
        <w:t>закупки</w:t>
      </w:r>
      <w:r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Pr="002E2BE8">
        <w:t xml:space="preserve"> документацией, и определяет перечень</w:t>
      </w:r>
      <w:r>
        <w:t xml:space="preserve"> Потенциальный участников, </w:t>
      </w:r>
      <w:r w:rsidRPr="002E2BE8">
        <w:t xml:space="preserve">допускаемых к дальнейшему участию в </w:t>
      </w:r>
      <w:r>
        <w:t>закупке</w:t>
      </w:r>
      <w:r w:rsidRPr="002E2BE8">
        <w:t>.</w:t>
      </w:r>
    </w:p>
    <w:p w:rsidR="002755CD" w:rsidRPr="002E2BE8" w:rsidRDefault="002755CD" w:rsidP="002755CD">
      <w:pPr>
        <w:pStyle w:val="af8"/>
        <w:numPr>
          <w:ilvl w:val="3"/>
          <w:numId w:val="44"/>
        </w:numPr>
        <w:ind w:left="1134" w:hanging="1134"/>
        <w:contextualSpacing w:val="0"/>
        <w:jc w:val="both"/>
      </w:pPr>
      <w:r w:rsidRPr="002E2BE8">
        <w:t xml:space="preserve">В рамках отборочной стадии </w:t>
      </w:r>
      <w:r>
        <w:t>Закупочная</w:t>
      </w:r>
      <w:r w:rsidRPr="002E2BE8">
        <w:t xml:space="preserve"> комиссия проверяет:</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Pr>
          <w:rStyle w:val="FontStyle128"/>
          <w:sz w:val="24"/>
          <w:szCs w:val="24"/>
        </w:rPr>
        <w:t>закупке</w:t>
      </w:r>
      <w:r w:rsidRPr="002E2BE8">
        <w:rPr>
          <w:rStyle w:val="FontStyle128"/>
          <w:sz w:val="24"/>
          <w:szCs w:val="24"/>
        </w:rPr>
        <w:t xml:space="preserve"> требованиям настоящей </w:t>
      </w:r>
      <w:r>
        <w:rPr>
          <w:rStyle w:val="FontStyle128"/>
          <w:sz w:val="24"/>
          <w:szCs w:val="24"/>
        </w:rPr>
        <w:t>закупочной</w:t>
      </w:r>
      <w:r w:rsidRPr="002E2BE8">
        <w:rPr>
          <w:rStyle w:val="FontStyle128"/>
          <w:sz w:val="24"/>
          <w:szCs w:val="24"/>
        </w:rPr>
        <w:t xml:space="preserve"> документации</w:t>
      </w:r>
      <w:r>
        <w:rPr>
          <w:rStyle w:val="FontStyle128"/>
          <w:sz w:val="24"/>
          <w:szCs w:val="24"/>
        </w:rPr>
        <w:t xml:space="preserve"> (в </w:t>
      </w:r>
      <w:proofErr w:type="spellStart"/>
      <w:r>
        <w:rPr>
          <w:rStyle w:val="FontStyle128"/>
          <w:sz w:val="24"/>
          <w:szCs w:val="24"/>
        </w:rPr>
        <w:t>т.ч</w:t>
      </w:r>
      <w:proofErr w:type="spellEnd"/>
      <w:r>
        <w:rPr>
          <w:rStyle w:val="FontStyle128"/>
          <w:sz w:val="24"/>
          <w:szCs w:val="24"/>
        </w:rPr>
        <w:t>.</w:t>
      </w:r>
      <w:r w:rsidRPr="006128F2">
        <w:rPr>
          <w:rStyle w:val="FontStyle128"/>
          <w:sz w:val="24"/>
          <w:szCs w:val="24"/>
        </w:rPr>
        <w:t xml:space="preserve"> </w:t>
      </w:r>
      <w:r w:rsidRPr="002E2BE8">
        <w:rPr>
          <w:rStyle w:val="FontStyle128"/>
          <w:sz w:val="24"/>
          <w:szCs w:val="24"/>
        </w:rPr>
        <w:t>соответствие коммерческого и технического предложени</w:t>
      </w:r>
      <w:r>
        <w:rPr>
          <w:rStyle w:val="FontStyle128"/>
          <w:sz w:val="24"/>
          <w:szCs w:val="24"/>
        </w:rPr>
        <w:t>й)</w:t>
      </w:r>
      <w:r w:rsidRPr="002E2BE8">
        <w:rPr>
          <w:rStyle w:val="FontStyle128"/>
          <w:sz w:val="24"/>
          <w:szCs w:val="24"/>
        </w:rPr>
        <w:t>;</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Pr>
          <w:rStyle w:val="FontStyle128"/>
          <w:sz w:val="24"/>
          <w:szCs w:val="24"/>
        </w:rPr>
        <w:t>Потенциальных у</w:t>
      </w:r>
      <w:r w:rsidRPr="002E2BE8">
        <w:rPr>
          <w:rStyle w:val="FontStyle128"/>
          <w:sz w:val="24"/>
          <w:szCs w:val="24"/>
        </w:rPr>
        <w:t xml:space="preserve">частников </w:t>
      </w:r>
      <w:r>
        <w:rPr>
          <w:rStyle w:val="FontStyle128"/>
          <w:sz w:val="24"/>
          <w:szCs w:val="24"/>
        </w:rPr>
        <w:t>закупки</w:t>
      </w:r>
      <w:r w:rsidRPr="002E2BE8">
        <w:rPr>
          <w:rStyle w:val="FontStyle128"/>
          <w:sz w:val="24"/>
          <w:szCs w:val="24"/>
        </w:rPr>
        <w:t xml:space="preserve"> требованиям настоящей </w:t>
      </w:r>
      <w:r>
        <w:rPr>
          <w:rStyle w:val="FontStyle128"/>
          <w:sz w:val="24"/>
          <w:szCs w:val="24"/>
        </w:rPr>
        <w:t>закупочной</w:t>
      </w:r>
      <w:r w:rsidRPr="002E2BE8">
        <w:rPr>
          <w:rStyle w:val="FontStyle128"/>
          <w:sz w:val="24"/>
          <w:szCs w:val="24"/>
        </w:rPr>
        <w:t xml:space="preserve"> документации</w:t>
      </w:r>
      <w:r>
        <w:rPr>
          <w:rStyle w:val="FontStyle128"/>
          <w:sz w:val="24"/>
          <w:szCs w:val="24"/>
        </w:rPr>
        <w:t>.</w:t>
      </w:r>
    </w:p>
    <w:p w:rsidR="002755CD" w:rsidRDefault="002755CD" w:rsidP="002755CD">
      <w:pPr>
        <w:pStyle w:val="Style23"/>
        <w:widowControl/>
        <w:tabs>
          <w:tab w:val="left" w:pos="1701"/>
        </w:tabs>
        <w:spacing w:line="240" w:lineRule="auto"/>
        <w:ind w:left="1701" w:right="58" w:firstLine="0"/>
        <w:rPr>
          <w:rStyle w:val="FontStyle128"/>
          <w:snapToGrid w:val="0"/>
          <w:sz w:val="24"/>
          <w:szCs w:val="24"/>
        </w:rPr>
      </w:pPr>
    </w:p>
    <w:p w:rsidR="002755CD" w:rsidRPr="002E2BE8" w:rsidRDefault="002755CD" w:rsidP="002755C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2755CD" w:rsidRPr="002E2BE8" w:rsidRDefault="002755CD" w:rsidP="002755CD">
      <w:pPr>
        <w:pStyle w:val="af8"/>
        <w:numPr>
          <w:ilvl w:val="3"/>
          <w:numId w:val="44"/>
        </w:numPr>
        <w:ind w:left="1134" w:hanging="1134"/>
        <w:contextualSpacing w:val="0"/>
        <w:jc w:val="both"/>
      </w:pPr>
      <w:r w:rsidRPr="002E2BE8">
        <w:t xml:space="preserve">В рамках отборочной стадии </w:t>
      </w:r>
      <w:r>
        <w:t>Закупочная</w:t>
      </w:r>
      <w:r w:rsidRPr="002E2BE8">
        <w:t xml:space="preserve"> комиссия может запросить у </w:t>
      </w:r>
      <w:r>
        <w:t>Потенциальных у</w:t>
      </w:r>
      <w:r w:rsidRPr="002E2BE8">
        <w:t xml:space="preserve">частников </w:t>
      </w:r>
      <w:r>
        <w:t>закупки</w:t>
      </w:r>
      <w:r w:rsidRPr="002E2BE8">
        <w:t xml:space="preserve"> разъяснения </w:t>
      </w:r>
      <w:r>
        <w:t xml:space="preserve">(уточнения) </w:t>
      </w:r>
      <w:r w:rsidRPr="002E2BE8">
        <w:t xml:space="preserve">их заявок на участие в </w:t>
      </w:r>
      <w:r>
        <w:t>закупке</w:t>
      </w:r>
      <w:r w:rsidRPr="009244B3">
        <w:t>, в порядке, установленном п. 4.14.2.6. настоящей Закупочной документации.</w:t>
      </w:r>
    </w:p>
    <w:p w:rsidR="002755CD" w:rsidRPr="002E2BE8" w:rsidRDefault="002755CD" w:rsidP="002755CD">
      <w:pPr>
        <w:pStyle w:val="af8"/>
        <w:numPr>
          <w:ilvl w:val="3"/>
          <w:numId w:val="44"/>
        </w:numPr>
        <w:ind w:left="1134" w:hanging="1134"/>
        <w:contextualSpacing w:val="0"/>
        <w:jc w:val="both"/>
      </w:pPr>
      <w:r w:rsidRPr="002E2BE8">
        <w:t xml:space="preserve">Заявка на участие в </w:t>
      </w:r>
      <w:r>
        <w:t>закупке</w:t>
      </w:r>
      <w:r w:rsidRPr="002E2BE8">
        <w:t xml:space="preserve"> должна полностью соответствовать каждому из установленных настоящей </w:t>
      </w:r>
      <w:r>
        <w:t>Закупочной</w:t>
      </w:r>
      <w:r w:rsidRPr="002E2BE8">
        <w:t xml:space="preserve"> документацией требований. </w:t>
      </w:r>
      <w:r>
        <w:t>Потенциальный у</w:t>
      </w:r>
      <w:r w:rsidRPr="002E2BE8">
        <w:t xml:space="preserve">частник </w:t>
      </w:r>
      <w:r>
        <w:t>закупки</w:t>
      </w:r>
      <w:r w:rsidRPr="002E2BE8">
        <w:t xml:space="preserve"> не допускается </w:t>
      </w:r>
      <w:r>
        <w:t>Закупочной</w:t>
      </w:r>
      <w:r w:rsidRPr="002E2BE8">
        <w:t xml:space="preserve"> комиссией к дальнейшему участию в </w:t>
      </w:r>
      <w:r>
        <w:t>закупке</w:t>
      </w:r>
      <w:r w:rsidRPr="002E2BE8">
        <w:t xml:space="preserve"> в следующих случаях:</w:t>
      </w:r>
    </w:p>
    <w:p w:rsidR="002755CD" w:rsidRPr="002E2BE8" w:rsidRDefault="002755CD" w:rsidP="002755CD">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2755CD" w:rsidRPr="002E2BE8" w:rsidRDefault="002755CD" w:rsidP="002755CD">
      <w:pPr>
        <w:pStyle w:val="Style23"/>
        <w:widowControl/>
        <w:numPr>
          <w:ilvl w:val="0"/>
          <w:numId w:val="4"/>
        </w:numPr>
        <w:tabs>
          <w:tab w:val="left" w:pos="1843"/>
        </w:tabs>
        <w:spacing w:line="240" w:lineRule="auto"/>
        <w:ind w:left="1701" w:right="58" w:hanging="567"/>
        <w:rPr>
          <w:rStyle w:val="FontStyle128"/>
          <w:sz w:val="24"/>
          <w:szCs w:val="24"/>
        </w:rPr>
      </w:pPr>
      <w:proofErr w:type="gramStart"/>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roofErr w:type="gramEnd"/>
    </w:p>
    <w:p w:rsidR="002755CD" w:rsidRPr="002E2BE8" w:rsidRDefault="002755CD" w:rsidP="002755CD">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2755CD" w:rsidRDefault="002755CD" w:rsidP="002755CD">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Pr="002E2BE8">
        <w:rPr>
          <w:rStyle w:val="FontStyle128"/>
          <w:sz w:val="24"/>
          <w:szCs w:val="24"/>
        </w:rPr>
        <w:t>;</w:t>
      </w:r>
    </w:p>
    <w:p w:rsidR="002755CD" w:rsidRDefault="002755CD" w:rsidP="002755CD">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2755CD" w:rsidRDefault="002755CD" w:rsidP="002755CD">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2755CD" w:rsidRPr="00A35211" w:rsidRDefault="002755CD" w:rsidP="002755CD">
      <w:pPr>
        <w:pStyle w:val="Style23"/>
        <w:widowControl/>
        <w:numPr>
          <w:ilvl w:val="0"/>
          <w:numId w:val="4"/>
        </w:numPr>
        <w:tabs>
          <w:tab w:val="left" w:pos="1843"/>
        </w:tabs>
        <w:spacing w:line="240" w:lineRule="auto"/>
        <w:ind w:left="1701" w:right="58" w:hanging="567"/>
        <w:rPr>
          <w:color w:val="000000"/>
        </w:rPr>
      </w:pPr>
      <w:r>
        <w:t>наличие информации о реорганизации</w:t>
      </w:r>
      <w:r w:rsidRPr="00AF0399">
        <w:t xml:space="preserve"> </w:t>
      </w:r>
      <w:r>
        <w:t>Потенциального участника закупки, в случае если реорганизация приведет к прекращению деятельности Участника закупки;</w:t>
      </w:r>
    </w:p>
    <w:p w:rsidR="002755CD" w:rsidRPr="00A35211" w:rsidRDefault="002755CD" w:rsidP="002755CD">
      <w:pPr>
        <w:pStyle w:val="Style23"/>
        <w:widowControl/>
        <w:numPr>
          <w:ilvl w:val="0"/>
          <w:numId w:val="4"/>
        </w:numPr>
        <w:tabs>
          <w:tab w:val="left" w:pos="1843"/>
        </w:tabs>
        <w:spacing w:line="240" w:lineRule="auto"/>
        <w:ind w:left="1701" w:right="58" w:hanging="567"/>
        <w:rPr>
          <w:color w:val="000000"/>
        </w:rPr>
      </w:pPr>
      <w:r>
        <w:t>предоставление Потенциальным участником закупки заведомо ложных сведений;</w:t>
      </w:r>
    </w:p>
    <w:p w:rsidR="002755CD" w:rsidRDefault="002755CD" w:rsidP="002755CD">
      <w:pPr>
        <w:pStyle w:val="Style23"/>
        <w:widowControl/>
        <w:numPr>
          <w:ilvl w:val="0"/>
          <w:numId w:val="4"/>
        </w:numPr>
        <w:tabs>
          <w:tab w:val="left" w:pos="1843"/>
        </w:tabs>
        <w:spacing w:line="240" w:lineRule="auto"/>
        <w:ind w:left="1701" w:right="58" w:hanging="567"/>
        <w:rPr>
          <w:color w:val="000000"/>
        </w:rPr>
      </w:pPr>
      <w:r>
        <w:rPr>
          <w:color w:val="000000"/>
        </w:rPr>
        <w:t xml:space="preserve">наличие у Потенциального участника </w:t>
      </w:r>
      <w:r>
        <w:t>закупки</w:t>
      </w:r>
      <w:r>
        <w:rPr>
          <w:color w:val="000000"/>
        </w:rPr>
        <w:t xml:space="preserve"> 3 (трех) и более </w:t>
      </w:r>
      <w:proofErr w:type="gramStart"/>
      <w:r>
        <w:rPr>
          <w:color w:val="000000"/>
        </w:rPr>
        <w:t>риск-факторов</w:t>
      </w:r>
      <w:proofErr w:type="gramEnd"/>
      <w:r>
        <w:rPr>
          <w:color w:val="000000"/>
        </w:rPr>
        <w:t>, выявленных в ходе проведения экспертизы деловой репутации;</w:t>
      </w:r>
    </w:p>
    <w:p w:rsidR="002755CD" w:rsidRPr="00A35211" w:rsidRDefault="002755CD" w:rsidP="002755CD">
      <w:pPr>
        <w:pStyle w:val="Style23"/>
        <w:widowControl/>
        <w:numPr>
          <w:ilvl w:val="0"/>
          <w:numId w:val="4"/>
        </w:numPr>
        <w:tabs>
          <w:tab w:val="left" w:pos="1843"/>
        </w:tabs>
        <w:spacing w:line="240" w:lineRule="auto"/>
        <w:ind w:left="1701" w:right="58" w:hanging="567"/>
        <w:rPr>
          <w:color w:val="000000"/>
        </w:rPr>
      </w:pPr>
      <w:r w:rsidRPr="00F91772">
        <w:t xml:space="preserve">не представление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t>;</w:t>
      </w:r>
    </w:p>
    <w:p w:rsidR="002755CD" w:rsidRPr="00D21AD5" w:rsidRDefault="002755CD" w:rsidP="002755CD">
      <w:pPr>
        <w:pStyle w:val="Style23"/>
        <w:widowControl/>
        <w:numPr>
          <w:ilvl w:val="0"/>
          <w:numId w:val="4"/>
        </w:numPr>
        <w:tabs>
          <w:tab w:val="left" w:pos="1843"/>
        </w:tabs>
        <w:spacing w:line="240" w:lineRule="auto"/>
        <w:ind w:left="1701" w:right="58" w:hanging="567"/>
        <w:rPr>
          <w:color w:val="000000"/>
        </w:rPr>
      </w:pPr>
      <w:proofErr w:type="gramStart"/>
      <w:r>
        <w:t>наличие информации о Потенциальном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proofErr w:type="gramEnd"/>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2755CD" w:rsidRPr="002E2BE8" w:rsidRDefault="002755CD" w:rsidP="002755CD">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2755CD" w:rsidRPr="004C63F7" w:rsidRDefault="002755CD" w:rsidP="002755CD">
      <w:pPr>
        <w:pStyle w:val="af8"/>
        <w:numPr>
          <w:ilvl w:val="0"/>
          <w:numId w:val="4"/>
        </w:numPr>
        <w:tabs>
          <w:tab w:val="left" w:pos="1843"/>
        </w:tabs>
        <w:ind w:left="1701" w:hanging="567"/>
        <w:jc w:val="both"/>
        <w:rPr>
          <w:rStyle w:val="FontStyle128"/>
          <w:color w:val="auto"/>
          <w:sz w:val="24"/>
        </w:rPr>
      </w:pPr>
      <w:r>
        <w:rPr>
          <w:rStyle w:val="FontStyle128"/>
          <w:sz w:val="24"/>
          <w:szCs w:val="24"/>
        </w:rPr>
        <w:t xml:space="preserve">не предоставления Потенциальным участником </w:t>
      </w:r>
      <w:r w:rsidRPr="009625CD">
        <w:rPr>
          <w:rStyle w:val="FontStyle128"/>
          <w:sz w:val="24"/>
          <w:szCs w:val="24"/>
        </w:rPr>
        <w:t xml:space="preserve">закупки </w:t>
      </w:r>
      <w:r w:rsidRPr="009625CD">
        <w:rPr>
          <w:snapToGrid w:val="0"/>
          <w:color w:val="000000"/>
        </w:rPr>
        <w:t>Деклараци</w:t>
      </w:r>
      <w:r>
        <w:rPr>
          <w:snapToGrid w:val="0"/>
          <w:color w:val="000000"/>
        </w:rPr>
        <w:t>и</w:t>
      </w:r>
      <w:r w:rsidRPr="0003284E">
        <w:rPr>
          <w:snapToGrid w:val="0"/>
          <w:color w:val="000000"/>
        </w:rPr>
        <w:t xml:space="preserve"> </w:t>
      </w:r>
      <w:r w:rsidRPr="00F91772">
        <w:rPr>
          <w:snapToGrid w:val="0"/>
          <w:color w:val="000000"/>
        </w:rPr>
        <w:t>о соответствии критериям субъекта малого/среднего предпринимательства</w:t>
      </w:r>
      <w:r w:rsidRPr="0003284E">
        <w:rPr>
          <w:snapToGrid w:val="0"/>
          <w:color w:val="000000"/>
        </w:rPr>
        <w:t xml:space="preserve">, установленным статьей 4 Федерального закона от 24.07.2007 года № 209–ФЗ «О развитии малого и среднего предпринимательства в Российской Федерации» </w:t>
      </w:r>
      <w:r w:rsidRPr="009625CD">
        <w:rPr>
          <w:rStyle w:val="FontStyle128"/>
          <w:sz w:val="24"/>
          <w:szCs w:val="24"/>
        </w:rPr>
        <w:t>по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2755CD" w:rsidRPr="00C70A62" w:rsidRDefault="002755CD" w:rsidP="002755CD">
      <w:pPr>
        <w:pStyle w:val="af8"/>
        <w:numPr>
          <w:ilvl w:val="0"/>
          <w:numId w:val="4"/>
        </w:numPr>
        <w:ind w:left="1701" w:hanging="567"/>
        <w:jc w:val="both"/>
        <w:rPr>
          <w:rStyle w:val="FontStyle128"/>
          <w:rFonts w:eastAsiaTheme="majorEastAsia"/>
        </w:rPr>
      </w:pPr>
      <w:r w:rsidRPr="00785BD1">
        <w:t xml:space="preserve">не </w:t>
      </w:r>
      <w:r>
        <w:t xml:space="preserve">соответствия данных, указанных Потенциальным участником, в Декларации </w:t>
      </w:r>
      <w:r w:rsidRPr="00F91772">
        <w:rPr>
          <w:snapToGrid w:val="0"/>
          <w:color w:val="000000"/>
        </w:rPr>
        <w:t>о соответствии критериям субъекта малого/среднего предпринимательства</w:t>
      </w:r>
      <w:r w:rsidRPr="0003284E">
        <w:rPr>
          <w:snapToGrid w:val="0"/>
          <w:color w:val="000000"/>
        </w:rPr>
        <w:t xml:space="preserve">, установленным статьей 4 Федерального закона от 24.07.2007 года № 209–ФЗ «О развитии малого и среднего предпринимательства в Российской Федерации» </w:t>
      </w:r>
      <w:r>
        <w:rPr>
          <w:snapToGrid w:val="0"/>
          <w:color w:val="000000"/>
        </w:rPr>
        <w:t>согласно</w:t>
      </w:r>
      <w:r w:rsidRPr="009625CD">
        <w:rPr>
          <w:rStyle w:val="FontStyle128"/>
          <w:sz w:val="24"/>
          <w:szCs w:val="24"/>
        </w:rPr>
        <w:t xml:space="preserve">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2755CD" w:rsidRPr="002E2BE8" w:rsidRDefault="002755CD" w:rsidP="002755CD">
      <w:pPr>
        <w:pStyle w:val="af8"/>
        <w:numPr>
          <w:ilvl w:val="3"/>
          <w:numId w:val="44"/>
        </w:numPr>
        <w:ind w:left="1134" w:hanging="1134"/>
        <w:contextualSpacing w:val="0"/>
        <w:jc w:val="both"/>
      </w:pPr>
      <w:r w:rsidRPr="002E2BE8">
        <w:t xml:space="preserve">Если в заявке имеются расхождения между обозначением сумм словами и цифрами, то </w:t>
      </w:r>
      <w:r>
        <w:t>закупочной</w:t>
      </w:r>
      <w:r w:rsidRPr="002E2BE8">
        <w:t xml:space="preserve"> комиссией принимается к рассмотрению сумма, указанная словами.</w:t>
      </w:r>
    </w:p>
    <w:p w:rsidR="002755CD" w:rsidRDefault="002755CD" w:rsidP="002755CD">
      <w:pPr>
        <w:pStyle w:val="af8"/>
        <w:numPr>
          <w:ilvl w:val="3"/>
          <w:numId w:val="44"/>
        </w:numPr>
        <w:ind w:left="1134" w:hanging="1134"/>
        <w:contextualSpacing w:val="0"/>
        <w:jc w:val="both"/>
      </w:pPr>
      <w:r w:rsidRPr="002E2BE8">
        <w:t xml:space="preserve">При проверке соответствия заявок на участие в </w:t>
      </w:r>
      <w:r>
        <w:t>закупке</w:t>
      </w:r>
      <w:r w:rsidRPr="002E2BE8">
        <w:t xml:space="preserve"> </w:t>
      </w:r>
      <w:r>
        <w:t>Закупочная</w:t>
      </w:r>
      <w:r w:rsidRPr="002E2BE8">
        <w:t xml:space="preserve"> комиссия вправе</w:t>
      </w:r>
      <w:r>
        <w:t>:</w:t>
      </w:r>
    </w:p>
    <w:p w:rsidR="002755CD" w:rsidRDefault="002755CD" w:rsidP="002755CD">
      <w:pPr>
        <w:pStyle w:val="af8"/>
        <w:numPr>
          <w:ilvl w:val="0"/>
          <w:numId w:val="68"/>
        </w:numPr>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2755CD" w:rsidRDefault="002755CD" w:rsidP="002755CD">
      <w:pPr>
        <w:pStyle w:val="af8"/>
        <w:numPr>
          <w:ilvl w:val="0"/>
          <w:numId w:val="68"/>
        </w:numPr>
        <w:contextualSpacing w:val="0"/>
        <w:jc w:val="both"/>
      </w:pPr>
      <w:r>
        <w:t xml:space="preserve">запросить у Потенциальных участников/Участников закупки любые недостающие, нечитаемые или оформленные с ошибками документы, при этом такой запрос оформляется письмом за подписью секретаря закупочной комиссии. </w:t>
      </w:r>
      <w:proofErr w:type="gramStart"/>
      <w:r>
        <w:t>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roofErr w:type="gramEnd"/>
    </w:p>
    <w:p w:rsidR="002755CD" w:rsidRDefault="002755CD" w:rsidP="002755CD">
      <w:pPr>
        <w:pStyle w:val="af8"/>
        <w:numPr>
          <w:ilvl w:val="0"/>
          <w:numId w:val="68"/>
        </w:numPr>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2755CD" w:rsidRPr="002E2BE8" w:rsidRDefault="002755CD" w:rsidP="002755CD">
      <w:pPr>
        <w:pStyle w:val="af8"/>
        <w:numPr>
          <w:ilvl w:val="0"/>
          <w:numId w:val="68"/>
        </w:numPr>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2755CD" w:rsidRPr="002E2BE8" w:rsidRDefault="002755CD" w:rsidP="002755CD">
      <w:pPr>
        <w:pStyle w:val="af8"/>
        <w:numPr>
          <w:ilvl w:val="3"/>
          <w:numId w:val="44"/>
        </w:numPr>
        <w:ind w:left="1134" w:hanging="1134"/>
        <w:contextualSpacing w:val="0"/>
        <w:jc w:val="both"/>
      </w:pPr>
      <w:proofErr w:type="gramStart"/>
      <w:r w:rsidRPr="002E2BE8">
        <w:t xml:space="preserve">В случае установления </w:t>
      </w:r>
      <w:r>
        <w:t>Закупочной</w:t>
      </w:r>
      <w:r w:rsidRPr="002E2BE8">
        <w:t xml:space="preserve"> комиссией недостоверности сведений, содержащихся в документах, представленных </w:t>
      </w:r>
      <w:r>
        <w:t>Потенциальным участником/</w:t>
      </w:r>
      <w:r w:rsidRPr="002E2BE8">
        <w:t xml:space="preserve">Участником </w:t>
      </w:r>
      <w:r>
        <w:t>закупки</w:t>
      </w:r>
      <w:r w:rsidRPr="002E2BE8">
        <w:t xml:space="preserve">, установления факта проведения ликвидации </w:t>
      </w:r>
      <w:r>
        <w:t>Потенциального участника/</w:t>
      </w:r>
      <w:r w:rsidRPr="002E2BE8">
        <w:t xml:space="preserve">Участника </w:t>
      </w:r>
      <w:r>
        <w:t>закупки</w:t>
      </w:r>
      <w:r w:rsidRPr="002E2BE8">
        <w:t xml:space="preserve"> - юридического лица или проведения в отношении </w:t>
      </w:r>
      <w:r>
        <w:t>Потенциального участника/</w:t>
      </w:r>
      <w:r w:rsidRPr="002E2BE8">
        <w:t xml:space="preserve">Участника </w:t>
      </w:r>
      <w:r>
        <w:t>закупки</w:t>
      </w:r>
      <w:r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t>Потенциального участника/</w:t>
      </w:r>
      <w:r w:rsidRPr="002E2BE8">
        <w:t>Участника</w:t>
      </w:r>
      <w:proofErr w:type="gramEnd"/>
      <w:r w:rsidRPr="002E2BE8">
        <w:t xml:space="preserve"> </w:t>
      </w:r>
      <w:r>
        <w:t>закупки</w:t>
      </w:r>
      <w:r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w:t>
      </w:r>
      <w:r>
        <w:t>Закупочная</w:t>
      </w:r>
      <w:r w:rsidRPr="002E2BE8">
        <w:t xml:space="preserve"> комиссия отстранит такого </w:t>
      </w:r>
      <w:r>
        <w:t xml:space="preserve">Потенциального </w:t>
      </w:r>
      <w:r w:rsidRPr="002E2BE8">
        <w:t>участника</w:t>
      </w:r>
      <w:r>
        <w:t>/ участника</w:t>
      </w:r>
      <w:r w:rsidRPr="002E2BE8">
        <w:t xml:space="preserve"> от участия в </w:t>
      </w:r>
      <w:r>
        <w:t>закупке</w:t>
      </w:r>
      <w:r w:rsidRPr="002E2BE8">
        <w:t xml:space="preserve"> на любом этапе его проведения.</w:t>
      </w:r>
      <w:r>
        <w:t xml:space="preserve"> </w:t>
      </w:r>
      <w:r w:rsidRPr="00343A81">
        <w:rPr>
          <w:rStyle w:val="FontStyle128"/>
          <w:color w:val="auto"/>
          <w:sz w:val="24"/>
          <w:szCs w:val="24"/>
        </w:rPr>
        <w:t xml:space="preserve">При наличии указанной задолженности </w:t>
      </w:r>
      <w:r>
        <w:rPr>
          <w:rStyle w:val="FontStyle128"/>
          <w:color w:val="auto"/>
          <w:sz w:val="24"/>
          <w:szCs w:val="24"/>
        </w:rPr>
        <w:t>Потенциальный участник/</w:t>
      </w:r>
      <w:r w:rsidRPr="00343A81">
        <w:rPr>
          <w:rStyle w:val="FontStyle128"/>
          <w:color w:val="auto"/>
          <w:sz w:val="24"/>
          <w:szCs w:val="24"/>
        </w:rPr>
        <w:t xml:space="preserve">Участник </w:t>
      </w:r>
      <w:r>
        <w:t>закупки</w:t>
      </w:r>
      <w:r w:rsidRPr="00343A81">
        <w:rPr>
          <w:rStyle w:val="FontStyle128"/>
          <w:color w:val="auto"/>
          <w:sz w:val="24"/>
        </w:rPr>
        <w:t xml:space="preserve"> </w:t>
      </w:r>
      <w:r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2755CD" w:rsidRDefault="002755CD" w:rsidP="002755CD">
      <w:pPr>
        <w:pStyle w:val="af8"/>
        <w:numPr>
          <w:ilvl w:val="3"/>
          <w:numId w:val="44"/>
        </w:numPr>
        <w:ind w:left="1134" w:hanging="1134"/>
        <w:contextualSpacing w:val="0"/>
        <w:jc w:val="both"/>
      </w:pPr>
      <w:r w:rsidRPr="002E2BE8">
        <w:t>В случае если</w:t>
      </w:r>
      <w:r>
        <w:t>,</w:t>
      </w:r>
      <w:r w:rsidRPr="002E2BE8">
        <w:t xml:space="preserve"> на основании результатов отборочной стадии принято решение об отказе в допуске к дальнейшему участию в </w:t>
      </w:r>
      <w:r>
        <w:t>закупке</w:t>
      </w:r>
      <w:r w:rsidRPr="002E2BE8">
        <w:t xml:space="preserve"> всех </w:t>
      </w:r>
      <w:r>
        <w:t>Потенциальных у</w:t>
      </w:r>
      <w:r w:rsidRPr="002E2BE8">
        <w:t xml:space="preserve">частников </w:t>
      </w:r>
      <w:r>
        <w:t>закупки</w:t>
      </w:r>
      <w:r w:rsidRPr="002E2BE8">
        <w:t xml:space="preserve">, подавших заявки на участие в </w:t>
      </w:r>
      <w:r>
        <w:t>закупке</w:t>
      </w:r>
      <w:r w:rsidRPr="002E2BE8">
        <w:t xml:space="preserve">, </w:t>
      </w:r>
      <w:r>
        <w:t>закупка</w:t>
      </w:r>
      <w:r w:rsidRPr="002E2BE8">
        <w:t xml:space="preserve"> признается несостоявш</w:t>
      </w:r>
      <w:r>
        <w:t>ей</w:t>
      </w:r>
      <w:r w:rsidRPr="002E2BE8">
        <w:t>ся.</w:t>
      </w:r>
    </w:p>
    <w:p w:rsidR="002755CD" w:rsidRPr="00870AD3" w:rsidRDefault="002755CD" w:rsidP="002755CD">
      <w:pPr>
        <w:pStyle w:val="af8"/>
        <w:numPr>
          <w:ilvl w:val="3"/>
          <w:numId w:val="44"/>
        </w:numPr>
        <w:ind w:left="1134" w:hanging="1134"/>
        <w:contextualSpacing w:val="0"/>
        <w:jc w:val="both"/>
      </w:pPr>
      <w:r>
        <w:t xml:space="preserve">В случае если </w:t>
      </w:r>
      <w:r w:rsidRPr="00870AD3">
        <w:t xml:space="preserve">на основании результатов </w:t>
      </w:r>
      <w:r>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t>такая закупка признается состоявшейся.</w:t>
      </w:r>
    </w:p>
    <w:p w:rsidR="002755CD" w:rsidRPr="001E2B07" w:rsidRDefault="002755CD" w:rsidP="002755CD">
      <w:pPr>
        <w:pStyle w:val="af8"/>
        <w:numPr>
          <w:ilvl w:val="2"/>
          <w:numId w:val="44"/>
        </w:numPr>
        <w:ind w:left="1134" w:hanging="1134"/>
        <w:contextualSpacing w:val="0"/>
        <w:jc w:val="both"/>
        <w:rPr>
          <w:b/>
        </w:rPr>
      </w:pPr>
      <w:r w:rsidRPr="001E2B07">
        <w:rPr>
          <w:b/>
        </w:rPr>
        <w:t>Оценочная стадия - предварительное ранжирование</w:t>
      </w:r>
      <w:r>
        <w:rPr>
          <w:b/>
        </w:rPr>
        <w:t>.</w:t>
      </w:r>
    </w:p>
    <w:p w:rsidR="002755CD" w:rsidRPr="002E2BE8" w:rsidRDefault="002755CD" w:rsidP="002755CD">
      <w:pPr>
        <w:pStyle w:val="af8"/>
        <w:numPr>
          <w:ilvl w:val="3"/>
          <w:numId w:val="44"/>
        </w:numPr>
        <w:ind w:left="1134" w:hanging="1134"/>
        <w:contextualSpacing w:val="0"/>
        <w:jc w:val="both"/>
      </w:pPr>
      <w:r>
        <w:t>Закупочная</w:t>
      </w:r>
      <w:r w:rsidRPr="002E2BE8">
        <w:t xml:space="preserve"> комиссия оценивает и сопоставляет заявки на участие в </w:t>
      </w:r>
      <w:r>
        <w:t>закупке</w:t>
      </w:r>
      <w:r w:rsidRPr="002E2BE8">
        <w:t xml:space="preserve"> и проводит их </w:t>
      </w:r>
      <w:r>
        <w:t xml:space="preserve">предварительное </w:t>
      </w:r>
      <w:r w:rsidRPr="002E2BE8">
        <w:t>ранжирование по степени предпочтительности для Заказчика в соответствии с системой критериев оценки и сопоставлен</w:t>
      </w:r>
      <w:r>
        <w:t xml:space="preserve">ия </w:t>
      </w:r>
      <w:proofErr w:type="gramStart"/>
      <w:r>
        <w:t>указанными</w:t>
      </w:r>
      <w:proofErr w:type="gramEnd"/>
      <w:r>
        <w:t xml:space="preserve"> в разделе 9 «Руководство по экспертной оценке». </w:t>
      </w:r>
      <w:proofErr w:type="gramStart"/>
      <w:r w:rsidRPr="002E2BE8">
        <w:t xml:space="preserve">На основании результатов оценки заявок на участие в </w:t>
      </w:r>
      <w:r>
        <w:t>закупке</w:t>
      </w:r>
      <w:r w:rsidRPr="002E2BE8">
        <w:t xml:space="preserve"> </w:t>
      </w:r>
      <w:r>
        <w:t>Закупочной</w:t>
      </w:r>
      <w:r w:rsidRPr="002E2BE8">
        <w:t xml:space="preserve"> комиссией</w:t>
      </w:r>
      <w:r>
        <w:t xml:space="preserve"> </w:t>
      </w:r>
      <w:r w:rsidRPr="002E2BE8">
        <w:t xml:space="preserve">каждой заявке на участие в </w:t>
      </w:r>
      <w:r>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t>закупке</w:t>
      </w:r>
      <w:r w:rsidRPr="002E2BE8">
        <w:rPr>
          <w:b/>
          <w:bCs/>
          <w:i/>
          <w:iCs/>
        </w:rPr>
        <w:t xml:space="preserve">, </w:t>
      </w:r>
      <w:r w:rsidRPr="002E2BE8">
        <w:t>которая набрала наибольшее количество баллов.</w:t>
      </w:r>
      <w:r>
        <w:t xml:space="preserve"> В случае последующего проведения переторжки первоначальное ранжирование является предварительным.</w:t>
      </w:r>
    </w:p>
    <w:p w:rsidR="002755CD" w:rsidRPr="001E2B07" w:rsidRDefault="002755CD" w:rsidP="002755CD">
      <w:pPr>
        <w:pStyle w:val="af8"/>
        <w:numPr>
          <w:ilvl w:val="2"/>
          <w:numId w:val="44"/>
        </w:numPr>
        <w:ind w:left="1134" w:hanging="1134"/>
        <w:contextualSpacing w:val="0"/>
        <w:jc w:val="both"/>
        <w:rPr>
          <w:b/>
          <w:u w:val="single"/>
        </w:rPr>
      </w:pPr>
      <w:r w:rsidRPr="001E2B07">
        <w:rPr>
          <w:b/>
          <w:u w:val="single"/>
        </w:rPr>
        <w:t>Проведение процедуры переторжки</w:t>
      </w:r>
    </w:p>
    <w:p w:rsidR="002755CD" w:rsidRPr="0043218B" w:rsidRDefault="002755CD" w:rsidP="002755CD">
      <w:pPr>
        <w:pStyle w:val="af8"/>
        <w:numPr>
          <w:ilvl w:val="3"/>
          <w:numId w:val="44"/>
        </w:numPr>
        <w:ind w:left="1134" w:hanging="1134"/>
        <w:jc w:val="both"/>
      </w:pPr>
      <w:r w:rsidRPr="0043218B">
        <w:t>Если в пункте </w:t>
      </w:r>
      <w:r>
        <w:t>20</w:t>
      </w:r>
      <w:r w:rsidRPr="0043218B">
        <w:t xml:space="preserve"> </w:t>
      </w:r>
      <w:r>
        <w:t>Извещения</w:t>
      </w:r>
      <w:r w:rsidRPr="00154198">
        <w:t xml:space="preserve"> </w:t>
      </w:r>
      <w:r w:rsidRPr="0043218B">
        <w:t xml:space="preserve">предусмотрена возможность проведения переторжки, Закупочная комиссия </w:t>
      </w:r>
      <w:r>
        <w:t xml:space="preserve">вправе </w:t>
      </w:r>
      <w:r w:rsidRPr="0043218B">
        <w:t>прин</w:t>
      </w:r>
      <w:r>
        <w:t>ять</w:t>
      </w:r>
      <w:r w:rsidRPr="0043218B">
        <w:t xml:space="preserve"> решение о проведении процедуры переторжки, т.е. предостав</w:t>
      </w:r>
      <w:r>
        <w:t>ить</w:t>
      </w:r>
      <w:r w:rsidRPr="0043218B">
        <w:t xml:space="preserve">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w:t>
      </w:r>
      <w:r>
        <w:t xml:space="preserve"> </w:t>
      </w:r>
      <w:proofErr w:type="gramStart"/>
      <w:r w:rsidRPr="00F04B58">
        <w:t>При этом при оценке заявок на участие в закупке с применением</w:t>
      </w:r>
      <w:proofErr w:type="gramEnd"/>
      <w:r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t>.</w:t>
      </w:r>
    </w:p>
    <w:p w:rsidR="002755CD" w:rsidRDefault="002755CD" w:rsidP="002755CD">
      <w:pPr>
        <w:pStyle w:val="af8"/>
        <w:numPr>
          <w:ilvl w:val="3"/>
          <w:numId w:val="44"/>
        </w:numPr>
        <w:ind w:left="1134" w:hanging="1134"/>
        <w:jc w:val="both"/>
      </w:pPr>
      <w:r>
        <w:t xml:space="preserve">На процедуру переторжки приглашаются Участники закупки, заявки на участие в закупке которых не были отклонены. Закупочная комиссия вправе допускать к переторжке альтернативные предложения Участников закупки,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2755CD" w:rsidRDefault="002755CD" w:rsidP="002755CD">
      <w:pPr>
        <w:pStyle w:val="af8"/>
        <w:numPr>
          <w:ilvl w:val="3"/>
          <w:numId w:val="44"/>
        </w:numPr>
        <w:ind w:left="1134" w:hanging="1134"/>
        <w:jc w:val="both"/>
      </w:pPr>
      <w:r>
        <w:t>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p>
    <w:p w:rsidR="002755CD" w:rsidRDefault="002755CD" w:rsidP="002755CD">
      <w:pPr>
        <w:pStyle w:val="af8"/>
        <w:numPr>
          <w:ilvl w:val="3"/>
          <w:numId w:val="44"/>
        </w:numPr>
        <w:ind w:left="1134" w:hanging="1134"/>
        <w:jc w:val="both"/>
      </w:pPr>
      <w:r>
        <w:t>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использования пропуска, указанной в пункте 4 Извещения. Для подтверждения права присутствия на процедуре переторжки представителям Участников закупки необходимо при себе иметь доверенность, подтверждающую их право представлять интересы Участников закупки.</w:t>
      </w:r>
    </w:p>
    <w:p w:rsidR="002755CD" w:rsidRDefault="002755CD" w:rsidP="002755CD">
      <w:pPr>
        <w:pStyle w:val="af8"/>
        <w:numPr>
          <w:ilvl w:val="3"/>
          <w:numId w:val="44"/>
        </w:numPr>
        <w:ind w:left="1134" w:hanging="1134"/>
        <w:jc w:val="both"/>
      </w:pPr>
      <w:r>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rsidR="002755CD" w:rsidRDefault="002755CD" w:rsidP="002755CD">
      <w:pPr>
        <w:pStyle w:val="af8"/>
        <w:numPr>
          <w:ilvl w:val="3"/>
          <w:numId w:val="44"/>
        </w:numPr>
        <w:ind w:left="1134" w:hanging="1134"/>
        <w:jc w:val="both"/>
      </w:pPr>
      <w:r>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rsidR="002755CD" w:rsidRDefault="002755CD" w:rsidP="002755CD">
      <w:pPr>
        <w:pStyle w:val="af8"/>
        <w:numPr>
          <w:ilvl w:val="3"/>
          <w:numId w:val="44"/>
        </w:numPr>
        <w:ind w:left="1134" w:hanging="1134"/>
        <w:jc w:val="both"/>
      </w:pPr>
      <w:r>
        <w:t>Переторжка проводится на заседании Закупочной комиссии и может иметь очную, заочную либо очно-заочную (смешанную) форму проведения.</w:t>
      </w:r>
    </w:p>
    <w:p w:rsidR="002755CD" w:rsidRDefault="002755CD" w:rsidP="002755CD">
      <w:pPr>
        <w:pStyle w:val="af8"/>
        <w:numPr>
          <w:ilvl w:val="3"/>
          <w:numId w:val="44"/>
        </w:numPr>
        <w:ind w:left="1134" w:hanging="1134"/>
        <w:jc w:val="both"/>
      </w:pPr>
      <w:bookmarkStart w:id="217" w:name="_Ref68456013"/>
      <w:r>
        <w:t xml:space="preserve">На очную переторжку должны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w:t>
      </w:r>
      <w:proofErr w:type="gramStart"/>
      <w:r>
        <w:t>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8" w:name="_Ref68456017"/>
      <w:bookmarkEnd w:id="217"/>
      <w:proofErr w:type="gramEnd"/>
    </w:p>
    <w:bookmarkEnd w:id="218"/>
    <w:p w:rsidR="002755CD" w:rsidRDefault="002755CD" w:rsidP="002755CD">
      <w:pPr>
        <w:pStyle w:val="af8"/>
        <w:numPr>
          <w:ilvl w:val="3"/>
          <w:numId w:val="44"/>
        </w:numPr>
        <w:ind w:left="1134" w:hanging="1134"/>
        <w:jc w:val="both"/>
      </w:pPr>
      <w:r>
        <w:t>При очной переторжке Организатор закупки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присутствии не менее чем 2 (двух) членов Закупочной комиссии с правом голоса. Закупочная комиссия имеет право назначить шаг переторжки до ее начала самостоятельно (в этом случае Организатор закупки предупредит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2755CD" w:rsidRDefault="002755CD" w:rsidP="002755CD">
      <w:pPr>
        <w:pStyle w:val="af8"/>
        <w:numPr>
          <w:ilvl w:val="3"/>
          <w:numId w:val="44"/>
        </w:numPr>
        <w:ind w:left="1134" w:hanging="1134"/>
        <w:jc w:val="both"/>
      </w:pPr>
      <w:r>
        <w:t>По ходу проведения переторжки Организатор закупки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2755CD" w:rsidRDefault="002755CD" w:rsidP="002755CD">
      <w:pPr>
        <w:pStyle w:val="af8"/>
        <w:numPr>
          <w:ilvl w:val="3"/>
          <w:numId w:val="44"/>
        </w:numPr>
        <w:ind w:left="1134" w:hanging="1134"/>
        <w:jc w:val="both"/>
      </w:pPr>
      <w:r>
        <w:t xml:space="preserve">При заочной переторжке Участники закупки, которые были приглашены Организатором на эту процедуру, вправе выслать в адрес Организатора закупки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Организатором закупки о проведении переторжки и ее проведением. Указанные конверты вскрываются одновременно, в присутствии не менее чем 2 (двух)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На данной процедуре вскрытия имеют право присутствовать представители каждого из Участников закупки, своевременно представивших конверт с документом с новой (минимальной) ценой.</w:t>
      </w:r>
    </w:p>
    <w:p w:rsidR="002755CD" w:rsidRDefault="002755CD" w:rsidP="002755CD">
      <w:pPr>
        <w:pStyle w:val="af8"/>
        <w:numPr>
          <w:ilvl w:val="3"/>
          <w:numId w:val="44"/>
        </w:numPr>
        <w:ind w:left="1134" w:hanging="1134"/>
        <w:jc w:val="both"/>
      </w:pPr>
      <w:r>
        <w:t xml:space="preserve">При очно-заочной (смешанной) переторжке Участники закупки, которые были приглашены Организатором закупки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новой (минимальной) ценой, являющейся ценой заявки данного Участника закупки. </w:t>
      </w:r>
      <w:proofErr w:type="gramStart"/>
      <w:r>
        <w:t>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закупки, Закупочная комиссия вскрывает конверты с документом с новой (минимальной) ценой от Участников закупки, не присутствующих на переторжке («заочное участие»), и объявляет указанные там цены.</w:t>
      </w:r>
      <w:proofErr w:type="gramEnd"/>
    </w:p>
    <w:p w:rsidR="002755CD" w:rsidRDefault="002755CD" w:rsidP="002755CD">
      <w:pPr>
        <w:pStyle w:val="af8"/>
        <w:numPr>
          <w:ilvl w:val="3"/>
          <w:numId w:val="44"/>
        </w:numPr>
        <w:ind w:left="1134" w:hanging="1134"/>
        <w:jc w:val="both"/>
      </w:pPr>
      <w:r>
        <w:t>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закупки, присутствовавшими на процедуре переторжки. Организатор закупки в течение 3 (трех) рабочих дней после проведения переторжки обязан направить всем Участникам закупки информацию о новых, полученных в результате переторжки ценах.</w:t>
      </w:r>
    </w:p>
    <w:p w:rsidR="002755CD" w:rsidRDefault="002755CD" w:rsidP="002755CD">
      <w:pPr>
        <w:pStyle w:val="af8"/>
        <w:numPr>
          <w:ilvl w:val="3"/>
          <w:numId w:val="44"/>
        </w:numPr>
        <w:ind w:left="1134" w:hanging="1134"/>
        <w:contextualSpacing w:val="0"/>
        <w:jc w:val="both"/>
      </w:pPr>
      <w:r>
        <w:t xml:space="preserve">Участники закупки, участвовавшие в переторжке и снизившие свою цену, обязаны представить Организатору </w:t>
      </w:r>
      <w:proofErr w:type="gramStart"/>
      <w:r>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p>
    <w:p w:rsidR="002755CD" w:rsidRPr="00AD5926" w:rsidRDefault="002755CD" w:rsidP="002755CD">
      <w:pPr>
        <w:pStyle w:val="af8"/>
        <w:numPr>
          <w:ilvl w:val="3"/>
          <w:numId w:val="44"/>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2755CD" w:rsidRPr="002E2BE8" w:rsidRDefault="002755CD" w:rsidP="002755CD">
      <w:pPr>
        <w:pStyle w:val="af8"/>
        <w:ind w:left="1134"/>
        <w:contextualSpacing w:val="0"/>
        <w:jc w:val="both"/>
      </w:pPr>
    </w:p>
    <w:p w:rsidR="002755CD" w:rsidRPr="001E2B07" w:rsidRDefault="002755CD" w:rsidP="002755CD">
      <w:pPr>
        <w:pStyle w:val="af8"/>
        <w:numPr>
          <w:ilvl w:val="2"/>
          <w:numId w:val="44"/>
        </w:numPr>
        <w:ind w:left="1134" w:hanging="1134"/>
        <w:contextualSpacing w:val="0"/>
        <w:jc w:val="both"/>
        <w:rPr>
          <w:b/>
          <w:u w:val="single"/>
        </w:rPr>
      </w:pPr>
      <w:r w:rsidRPr="001E2B07">
        <w:rPr>
          <w:b/>
          <w:u w:val="single"/>
        </w:rPr>
        <w:t xml:space="preserve">Оценочная стадия </w:t>
      </w:r>
      <w:r>
        <w:rPr>
          <w:b/>
          <w:u w:val="single"/>
        </w:rPr>
        <w:t>–</w:t>
      </w:r>
      <w:r w:rsidRPr="001E2B07">
        <w:rPr>
          <w:b/>
          <w:u w:val="single"/>
        </w:rPr>
        <w:t xml:space="preserve"> окончательное ранжирование.</w:t>
      </w:r>
    </w:p>
    <w:p w:rsidR="002755CD" w:rsidRPr="002E2BE8" w:rsidRDefault="002755CD" w:rsidP="002755CD">
      <w:pPr>
        <w:pStyle w:val="af8"/>
        <w:numPr>
          <w:ilvl w:val="3"/>
          <w:numId w:val="44"/>
        </w:numPr>
        <w:ind w:left="1134" w:hanging="1134"/>
        <w:contextualSpacing w:val="0"/>
        <w:jc w:val="both"/>
      </w:pPr>
      <w:r>
        <w:t>После проведенной переторжки Закупочная комиссия проводит окончательную о</w:t>
      </w:r>
      <w:r w:rsidRPr="002E2BE8">
        <w:t>ценк</w:t>
      </w:r>
      <w:r>
        <w:t>у</w:t>
      </w:r>
      <w:r w:rsidRPr="002E2BE8">
        <w:t xml:space="preserve"> и сопоставление заявок </w:t>
      </w:r>
      <w:proofErr w:type="gramStart"/>
      <w:r w:rsidRPr="002E2BE8">
        <w:t xml:space="preserve">на участие в </w:t>
      </w:r>
      <w:r>
        <w:t>закупке</w:t>
      </w:r>
      <w:r w:rsidRPr="002E2BE8">
        <w:t xml:space="preserve"> с учетом </w:t>
      </w:r>
      <w:r>
        <w:t xml:space="preserve">поступивших </w:t>
      </w:r>
      <w:r w:rsidRPr="002E2BE8">
        <w:t>предложений по переторжке в соответствии</w:t>
      </w:r>
      <w:proofErr w:type="gramEnd"/>
      <w:r w:rsidRPr="002E2BE8">
        <w:t xml:space="preserve"> с системой критериев оценки и сопоставления, указанными в </w:t>
      </w:r>
      <w:r>
        <w:t>Разделе 9</w:t>
      </w:r>
      <w:r w:rsidRPr="00652D1A">
        <w:t xml:space="preserve"> </w:t>
      </w:r>
      <w:r w:rsidRPr="002E2BE8">
        <w:t xml:space="preserve">настоящей </w:t>
      </w:r>
      <w:r>
        <w:t>закупочной</w:t>
      </w:r>
      <w:r w:rsidRPr="002E2BE8">
        <w:t xml:space="preserve"> документации.</w:t>
      </w:r>
    </w:p>
    <w:p w:rsidR="002755CD" w:rsidRPr="002E2BE8" w:rsidRDefault="002755CD" w:rsidP="002755CD">
      <w:pPr>
        <w:pStyle w:val="af8"/>
        <w:numPr>
          <w:ilvl w:val="3"/>
          <w:numId w:val="44"/>
        </w:numPr>
        <w:ind w:left="1134" w:hanging="1134"/>
        <w:contextualSpacing w:val="0"/>
        <w:jc w:val="both"/>
      </w:pPr>
      <w:proofErr w:type="gramStart"/>
      <w:r w:rsidRPr="002E2BE8">
        <w:t xml:space="preserve">На основании результатов оценки заявок на участие в </w:t>
      </w:r>
      <w:r>
        <w:t>закупке</w:t>
      </w:r>
      <w:r w:rsidRPr="002E2BE8">
        <w:t xml:space="preserve"> </w:t>
      </w:r>
      <w:r>
        <w:t>Закупочной</w:t>
      </w:r>
      <w:r w:rsidRPr="002E2BE8">
        <w:t xml:space="preserve"> комиссией</w:t>
      </w:r>
      <w:r>
        <w:t xml:space="preserve"> </w:t>
      </w:r>
      <w:r w:rsidRPr="002E2BE8">
        <w:t xml:space="preserve">каждой заявке на участие в </w:t>
      </w:r>
      <w:r>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t>закупке</w:t>
      </w:r>
      <w:r w:rsidRPr="002E2BE8">
        <w:rPr>
          <w:b/>
          <w:bCs/>
          <w:i/>
          <w:iCs/>
        </w:rPr>
        <w:t xml:space="preserve">, </w:t>
      </w:r>
      <w:r w:rsidRPr="002E2BE8">
        <w:t>которая набрала наибольшее количество баллов.</w:t>
      </w:r>
    </w:p>
    <w:p w:rsidR="002755CD" w:rsidRPr="001E2B07" w:rsidRDefault="002755CD" w:rsidP="002755CD">
      <w:pPr>
        <w:pStyle w:val="af8"/>
        <w:numPr>
          <w:ilvl w:val="2"/>
          <w:numId w:val="44"/>
        </w:numPr>
        <w:ind w:left="1134" w:hanging="1134"/>
        <w:contextualSpacing w:val="0"/>
        <w:jc w:val="both"/>
        <w:rPr>
          <w:b/>
          <w:u w:val="single"/>
        </w:rPr>
      </w:pPr>
      <w:r w:rsidRPr="001E2B07">
        <w:rPr>
          <w:b/>
          <w:u w:val="single"/>
        </w:rPr>
        <w:t>Подведение итогов закупки. Определение победителя закупки</w:t>
      </w:r>
      <w:r>
        <w:rPr>
          <w:b/>
          <w:u w:val="single"/>
        </w:rPr>
        <w:t>.</w:t>
      </w:r>
    </w:p>
    <w:p w:rsidR="002755CD" w:rsidRPr="002E2BE8" w:rsidRDefault="002755CD" w:rsidP="002755CD">
      <w:pPr>
        <w:pStyle w:val="af8"/>
        <w:numPr>
          <w:ilvl w:val="3"/>
          <w:numId w:val="44"/>
        </w:numPr>
        <w:ind w:left="1134" w:hanging="1134"/>
        <w:contextualSpacing w:val="0"/>
        <w:jc w:val="both"/>
      </w:pPr>
      <w:r w:rsidRPr="002E2BE8">
        <w:t xml:space="preserve">По результатам оценки заявок на участие в </w:t>
      </w:r>
      <w:r>
        <w:t>закупке</w:t>
      </w:r>
      <w:r w:rsidRPr="002E2BE8">
        <w:t xml:space="preserve">, представленных Участниками </w:t>
      </w:r>
      <w:r>
        <w:t>закупки</w:t>
      </w:r>
      <w:r w:rsidRPr="002E2BE8">
        <w:t xml:space="preserve">, в случае признания </w:t>
      </w:r>
      <w:r>
        <w:t>закупки</w:t>
      </w:r>
      <w:r w:rsidRPr="002E2BE8">
        <w:t xml:space="preserve"> состоявш</w:t>
      </w:r>
      <w:r>
        <w:t>ей</w:t>
      </w:r>
      <w:r w:rsidRPr="002E2BE8">
        <w:t xml:space="preserve">ся, </w:t>
      </w:r>
      <w:r>
        <w:t>Закупочная</w:t>
      </w:r>
      <w:r w:rsidRPr="002E2BE8">
        <w:t xml:space="preserve"> комиссия определяет Победителя </w:t>
      </w:r>
      <w:r>
        <w:t>закупки</w:t>
      </w:r>
      <w:r w:rsidRPr="002E2BE8">
        <w:t>.</w:t>
      </w:r>
    </w:p>
    <w:p w:rsidR="002755CD" w:rsidRPr="002E2BE8" w:rsidRDefault="002755CD" w:rsidP="002755CD">
      <w:pPr>
        <w:pStyle w:val="af8"/>
        <w:numPr>
          <w:ilvl w:val="3"/>
          <w:numId w:val="44"/>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2755CD" w:rsidRDefault="002755CD" w:rsidP="002755CD">
      <w:pPr>
        <w:pStyle w:val="af8"/>
        <w:numPr>
          <w:ilvl w:val="3"/>
          <w:numId w:val="44"/>
        </w:numPr>
        <w:ind w:left="1134" w:hanging="1134"/>
        <w:jc w:val="both"/>
      </w:pPr>
      <w:proofErr w:type="gramStart"/>
      <w:r w:rsidRPr="002E2BE8">
        <w:t xml:space="preserve">По результатам </w:t>
      </w:r>
      <w:r>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t>закупке</w:t>
      </w:r>
      <w:r w:rsidRPr="002E2BE8">
        <w:t xml:space="preserve">, об участниках </w:t>
      </w:r>
      <w:r>
        <w:t>закупки</w:t>
      </w:r>
      <w:r w:rsidRPr="002E2BE8">
        <w:t xml:space="preserve">, заявки на участие в </w:t>
      </w:r>
      <w:r>
        <w:t>закупке</w:t>
      </w:r>
      <w:r w:rsidRPr="002E2BE8">
        <w:t xml:space="preserve"> которых были рассмотрены, о порядке оценки и сопоставления заявок на участие в </w:t>
      </w:r>
      <w:r>
        <w:t>закупке</w:t>
      </w:r>
      <w:r w:rsidRPr="002E2BE8">
        <w:t xml:space="preserve">, результатах </w:t>
      </w:r>
      <w:r>
        <w:t>закупки</w:t>
      </w:r>
      <w:r w:rsidRPr="002E2BE8">
        <w:t xml:space="preserve">, о принятых в отношении Участников </w:t>
      </w:r>
      <w:r>
        <w:t>закупки</w:t>
      </w:r>
      <w:r w:rsidRPr="002E2BE8">
        <w:t xml:space="preserve"> решениях с их обоснованием, о Победителе </w:t>
      </w:r>
      <w:r>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2755CD" w:rsidRDefault="002755CD" w:rsidP="002755CD">
      <w:pPr>
        <w:pStyle w:val="af8"/>
        <w:numPr>
          <w:ilvl w:val="3"/>
          <w:numId w:val="44"/>
        </w:numPr>
        <w:ind w:left="1134" w:hanging="1134"/>
        <w:jc w:val="both"/>
      </w:pPr>
      <w:r w:rsidRPr="002E2BE8">
        <w:t xml:space="preserve">Любой участник </w:t>
      </w:r>
      <w:r>
        <w:t>закупки</w:t>
      </w:r>
      <w:r w:rsidRPr="002E2BE8">
        <w:t xml:space="preserve"> после размещения </w:t>
      </w:r>
      <w:r>
        <w:t>П</w:t>
      </w:r>
      <w:r w:rsidRPr="002E2BE8">
        <w:t xml:space="preserve">ротокола </w:t>
      </w:r>
      <w:r>
        <w:t>по выбору Победителя закупки</w:t>
      </w:r>
      <w:r w:rsidRPr="002E2BE8">
        <w:t xml:space="preserve"> вправе направить Организатору </w:t>
      </w:r>
      <w:r>
        <w:t>закупки</w:t>
      </w:r>
      <w:r w:rsidRPr="002E2BE8">
        <w:t xml:space="preserve"> в письменной форме, запрос о разъяснении результатов </w:t>
      </w:r>
      <w:r>
        <w:t>закупки</w:t>
      </w:r>
      <w:r w:rsidRPr="002E2BE8">
        <w:t xml:space="preserve">. Организатор </w:t>
      </w:r>
      <w:r>
        <w:t>закупки</w:t>
      </w:r>
      <w:r w:rsidRPr="002E2BE8">
        <w:t xml:space="preserve"> в течение </w:t>
      </w:r>
      <w:r>
        <w:t>5</w:t>
      </w:r>
      <w:r w:rsidRPr="002E2BE8">
        <w:t xml:space="preserve"> (</w:t>
      </w:r>
      <w:r>
        <w:t>пяти</w:t>
      </w:r>
      <w:r w:rsidRPr="002E2BE8">
        <w:t xml:space="preserve">) рабочих дней со дня поступления такого запроса обязан представить Участнику </w:t>
      </w:r>
      <w:r>
        <w:t>закупки</w:t>
      </w:r>
      <w:r w:rsidRPr="002E2BE8">
        <w:t xml:space="preserve"> в письменной форме соответствующие разъяснения.</w:t>
      </w:r>
    </w:p>
    <w:p w:rsidR="002755CD" w:rsidRDefault="002755CD" w:rsidP="002755CD">
      <w:pPr>
        <w:pStyle w:val="af8"/>
        <w:ind w:left="1134"/>
        <w:jc w:val="both"/>
      </w:pPr>
    </w:p>
    <w:p w:rsidR="002755CD" w:rsidRPr="001B36A6" w:rsidRDefault="002755CD" w:rsidP="002755CD">
      <w:pPr>
        <w:pStyle w:val="af8"/>
        <w:numPr>
          <w:ilvl w:val="1"/>
          <w:numId w:val="44"/>
        </w:numPr>
        <w:ind w:left="1134" w:hanging="1134"/>
        <w:contextualSpacing w:val="0"/>
        <w:jc w:val="both"/>
        <w:outlineLvl w:val="1"/>
        <w:rPr>
          <w:b/>
        </w:rPr>
      </w:pPr>
      <w:bookmarkStart w:id="219" w:name="_Toc422210008"/>
      <w:bookmarkStart w:id="220" w:name="_Toc422226828"/>
      <w:bookmarkStart w:id="221" w:name="_Toc422244180"/>
      <w:r>
        <w:rPr>
          <w:b/>
        </w:rPr>
        <w:t>Протокол</w:t>
      </w:r>
      <w:r w:rsidRPr="00142E25">
        <w:rPr>
          <w:b/>
        </w:rPr>
        <w:t xml:space="preserve"> по итогам экспертизы справки о</w:t>
      </w:r>
      <w:r w:rsidRPr="00286EA3">
        <w:rPr>
          <w:b/>
        </w:rPr>
        <w:t xml:space="preserve"> цепочке собственников Победителя </w:t>
      </w:r>
      <w:r w:rsidRPr="001B36A6">
        <w:rPr>
          <w:b/>
        </w:rPr>
        <w:t>закупки</w:t>
      </w:r>
      <w:bookmarkEnd w:id="219"/>
      <w:bookmarkEnd w:id="220"/>
      <w:bookmarkEnd w:id="221"/>
    </w:p>
    <w:p w:rsidR="002755CD" w:rsidRDefault="002755CD" w:rsidP="002755CD">
      <w:pPr>
        <w:pStyle w:val="af8"/>
        <w:numPr>
          <w:ilvl w:val="2"/>
          <w:numId w:val="44"/>
        </w:numPr>
        <w:ind w:left="1134" w:hanging="1134"/>
        <w:contextualSpacing w:val="0"/>
        <w:jc w:val="both"/>
      </w:pPr>
      <w:proofErr w:type="gramStart"/>
      <w:r>
        <w:t>После размещения Протокола по выбору Победителя закупки и в соответствии с Гарантийным письмом на предоставление справки о цепочке собственников, представленным в составе заявки на участие в закупке, Победитель закупки в течение 5 (пяти) рабочих дней обязан предоставить Организатору закупки справку о цепочке собственников (Раздел 10</w:t>
      </w:r>
      <w:r w:rsidRPr="00C44F36">
        <w:t xml:space="preserve"> (</w:t>
      </w:r>
      <w:r>
        <w:t>форма 15</w:t>
      </w:r>
      <w:r w:rsidRPr="00C44F36">
        <w:t>)</w:t>
      </w:r>
      <w:r>
        <w:t>)</w:t>
      </w:r>
      <w:r w:rsidRPr="00614AB1">
        <w:t xml:space="preserve"> </w:t>
      </w:r>
      <w:r>
        <w:t xml:space="preserve">в бумажной </w:t>
      </w:r>
      <w:r w:rsidRPr="007D3951">
        <w:t>(в случае проведения закупки в документарной форме)</w:t>
      </w:r>
      <w:r>
        <w:t xml:space="preserve"> и электронной (формат </w:t>
      </w:r>
      <w:r w:rsidRPr="00AA46C8">
        <w:rPr>
          <w:lang w:val="en-US"/>
        </w:rPr>
        <w:t>Excel</w:t>
      </w:r>
      <w:proofErr w:type="gramEnd"/>
      <w:r w:rsidRPr="002E64ED">
        <w:t xml:space="preserve"> .</w:t>
      </w:r>
      <w:proofErr w:type="spellStart"/>
      <w:proofErr w:type="gramStart"/>
      <w:r w:rsidRPr="00AA46C8">
        <w:rPr>
          <w:lang w:val="en-US"/>
        </w:rPr>
        <w:t>xls</w:t>
      </w:r>
      <w:proofErr w:type="spellEnd"/>
      <w:proofErr w:type="gramEnd"/>
      <w:r>
        <w:t xml:space="preserve">, формат </w:t>
      </w:r>
      <w:r w:rsidRPr="00AA46C8">
        <w:rPr>
          <w:lang w:val="en-US"/>
        </w:rPr>
        <w:t>Acrobat</w:t>
      </w:r>
      <w:r w:rsidRPr="00E0058E">
        <w:t xml:space="preserve"> </w:t>
      </w:r>
      <w:r w:rsidRPr="00AA46C8">
        <w:rPr>
          <w:lang w:val="en-US"/>
        </w:rPr>
        <w:t>Reader</w:t>
      </w:r>
      <w:r w:rsidRPr="00E0058E">
        <w:t xml:space="preserve"> .</w:t>
      </w:r>
      <w:proofErr w:type="spellStart"/>
      <w:r w:rsidRPr="00AA46C8">
        <w:rPr>
          <w:lang w:val="en-US"/>
        </w:rPr>
        <w:t>pdf</w:t>
      </w:r>
      <w:proofErr w:type="spellEnd"/>
      <w:r w:rsidRPr="002E64ED">
        <w:t>)</w:t>
      </w:r>
      <w:r>
        <w:t xml:space="preserve"> формах. Если победитель является </w:t>
      </w:r>
      <w:r w:rsidRPr="00297AA2">
        <w:t xml:space="preserve">участником Программы партнерства с субъектами малого и среднего предпринимательства, </w:t>
      </w:r>
      <w:r>
        <w:t xml:space="preserve">то </w:t>
      </w:r>
      <w:r w:rsidRPr="00297AA2">
        <w:t xml:space="preserve">повторное предоставление </w:t>
      </w:r>
      <w:r>
        <w:t xml:space="preserve">справки о цепочке собственников </w:t>
      </w:r>
      <w:r w:rsidRPr="00297AA2">
        <w:t xml:space="preserve"> (при отсутствии в н</w:t>
      </w:r>
      <w:r>
        <w:t>ей</w:t>
      </w:r>
      <w:r w:rsidRPr="00297AA2">
        <w:t xml:space="preserve"> изменений)</w:t>
      </w:r>
      <w:r>
        <w:t xml:space="preserve"> </w:t>
      </w:r>
      <w:r w:rsidRPr="00297AA2">
        <w:t xml:space="preserve">не требуется. </w:t>
      </w:r>
    </w:p>
    <w:p w:rsidR="002755CD" w:rsidRDefault="002755CD" w:rsidP="002755CD">
      <w:pPr>
        <w:pStyle w:val="af8"/>
        <w:numPr>
          <w:ilvl w:val="2"/>
          <w:numId w:val="44"/>
        </w:numPr>
        <w:ind w:left="1134" w:hanging="1134"/>
        <w:contextualSpacing w:val="0"/>
        <w:jc w:val="both"/>
      </w:pPr>
      <w:r>
        <w:t>Не предоставление Участником закупки справки о цепочке собственников в установленный срок, дает Организатору закупки право</w:t>
      </w:r>
      <w:r w:rsidRPr="00531BBD">
        <w:t xml:space="preserve"> </w:t>
      </w:r>
      <w:r>
        <w:t>считать такого Участника закупки уклонившимся от заключения договора.</w:t>
      </w:r>
    </w:p>
    <w:p w:rsidR="002755CD" w:rsidRDefault="002755CD" w:rsidP="002755CD">
      <w:pPr>
        <w:pStyle w:val="af8"/>
        <w:numPr>
          <w:ilvl w:val="2"/>
          <w:numId w:val="44"/>
        </w:numPr>
        <w:ind w:left="1134" w:hanging="1134"/>
        <w:contextualSpacing w:val="0"/>
        <w:jc w:val="both"/>
      </w:pPr>
      <w:r w:rsidRPr="002E2BE8">
        <w:t xml:space="preserve">В случае если Победитель </w:t>
      </w:r>
      <w:r>
        <w:t>закупки</w:t>
      </w:r>
      <w:r w:rsidRPr="002E2BE8">
        <w:t xml:space="preserve">, или Участник </w:t>
      </w:r>
      <w:r>
        <w:t>закупки</w:t>
      </w:r>
      <w:r w:rsidRPr="002E2BE8">
        <w:t xml:space="preserve">, заявке на </w:t>
      </w:r>
      <w:proofErr w:type="gramStart"/>
      <w:r w:rsidRPr="002E2BE8">
        <w:t>участие</w:t>
      </w:r>
      <w:proofErr w:type="gramEnd"/>
      <w:r w:rsidRPr="002E2BE8">
        <w:t xml:space="preserve"> в </w:t>
      </w:r>
      <w:r>
        <w:t>закупке</w:t>
      </w:r>
      <w:r w:rsidRPr="002E2BE8">
        <w:t xml:space="preserve"> которого присвоен второй номер,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закупки</w:t>
      </w:r>
      <w:r w:rsidRPr="002E2BE8">
        <w:t xml:space="preserve">, или Участник </w:t>
      </w:r>
      <w:r>
        <w:t>закупки</w:t>
      </w:r>
      <w:r w:rsidRPr="002E2BE8">
        <w:t xml:space="preserve">, заявке на участие в </w:t>
      </w:r>
      <w:r>
        <w:t>закупке которого присвоен второй номер признается уклонившимся от заключения договора.</w:t>
      </w:r>
    </w:p>
    <w:p w:rsidR="002755CD" w:rsidRPr="006D173C" w:rsidRDefault="002755CD" w:rsidP="002755CD">
      <w:pPr>
        <w:jc w:val="both"/>
      </w:pPr>
    </w:p>
    <w:p w:rsidR="002755CD" w:rsidRPr="002E2BE8" w:rsidRDefault="002755CD" w:rsidP="002755CD">
      <w:pPr>
        <w:pStyle w:val="af8"/>
        <w:numPr>
          <w:ilvl w:val="1"/>
          <w:numId w:val="44"/>
        </w:numPr>
        <w:ind w:left="1134" w:hanging="1134"/>
        <w:contextualSpacing w:val="0"/>
        <w:jc w:val="both"/>
        <w:outlineLvl w:val="1"/>
        <w:rPr>
          <w:b/>
        </w:rPr>
      </w:pPr>
      <w:bookmarkStart w:id="222" w:name="_Toc422210009"/>
      <w:bookmarkStart w:id="223" w:name="_Toc422226829"/>
      <w:bookmarkStart w:id="224" w:name="_Toc422244181"/>
      <w:r>
        <w:rPr>
          <w:b/>
        </w:rPr>
        <w:t>З</w:t>
      </w:r>
      <w:r w:rsidRPr="002E2BE8">
        <w:rPr>
          <w:b/>
        </w:rPr>
        <w:t xml:space="preserve">аключение договора с победителем </w:t>
      </w:r>
      <w:r>
        <w:rPr>
          <w:b/>
        </w:rPr>
        <w:t>закупки</w:t>
      </w:r>
      <w:bookmarkEnd w:id="222"/>
      <w:bookmarkEnd w:id="223"/>
      <w:bookmarkEnd w:id="224"/>
    </w:p>
    <w:p w:rsidR="002755CD" w:rsidRDefault="002755CD" w:rsidP="002755CD">
      <w:pPr>
        <w:pStyle w:val="af8"/>
        <w:numPr>
          <w:ilvl w:val="2"/>
          <w:numId w:val="44"/>
        </w:numPr>
        <w:ind w:left="1134" w:hanging="1134"/>
        <w:contextualSpacing w:val="0"/>
        <w:jc w:val="both"/>
      </w:pPr>
      <w:r w:rsidRPr="002E2BE8">
        <w:t xml:space="preserve">Договор с победителем </w:t>
      </w:r>
      <w:r>
        <w:t>закупки</w:t>
      </w:r>
      <w:r w:rsidRPr="002E2BE8">
        <w:t xml:space="preserve"> будет заключен в срок, указанный в пункте </w:t>
      </w:r>
      <w:r>
        <w:t>24</w:t>
      </w:r>
      <w:r w:rsidRPr="002E2BE8">
        <w:t xml:space="preserve"> </w:t>
      </w:r>
      <w:r>
        <w:t>Извещения.</w:t>
      </w:r>
    </w:p>
    <w:p w:rsidR="002755CD" w:rsidRPr="002E2BE8" w:rsidRDefault="002755CD" w:rsidP="002755CD">
      <w:pPr>
        <w:pStyle w:val="af8"/>
        <w:numPr>
          <w:ilvl w:val="2"/>
          <w:numId w:val="44"/>
        </w:numPr>
        <w:ind w:left="1134" w:hanging="1134"/>
        <w:contextualSpacing w:val="0"/>
        <w:jc w:val="both"/>
      </w:pPr>
      <w:proofErr w:type="gramStart"/>
      <w:r>
        <w:t xml:space="preserve">В </w:t>
      </w:r>
      <w:r w:rsidRPr="00FB6A4D">
        <w:t>случае</w:t>
      </w:r>
      <w:r>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Pr="002E2BE8">
        <w:t xml:space="preserve">В случае отказа в одобрении договора органом управления </w:t>
      </w:r>
      <w:r>
        <w:t>закупка</w:t>
      </w:r>
      <w:r w:rsidRPr="002E2BE8">
        <w:t>, предметом которо</w:t>
      </w:r>
      <w:r>
        <w:t>й</w:t>
      </w:r>
      <w:r w:rsidRPr="002E2BE8">
        <w:t xml:space="preserve"> являлось право на заключение такого договора, признается несостоявш</w:t>
      </w:r>
      <w:r>
        <w:t>ей</w:t>
      </w:r>
      <w:r w:rsidRPr="002E2BE8">
        <w:t xml:space="preserve">ся. После получения одобрения договора Победителю </w:t>
      </w:r>
      <w:r>
        <w:t>закупки</w:t>
      </w:r>
      <w:r w:rsidRPr="002E2BE8">
        <w:t xml:space="preserve"> направляется подписанный со стороны Заказчика договор.</w:t>
      </w:r>
    </w:p>
    <w:p w:rsidR="002755CD" w:rsidRPr="002E2BE8" w:rsidRDefault="002755CD" w:rsidP="002755CD">
      <w:pPr>
        <w:pStyle w:val="af8"/>
        <w:numPr>
          <w:ilvl w:val="2"/>
          <w:numId w:val="44"/>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настоящей </w:t>
      </w:r>
      <w:r>
        <w:t>Закупочной</w:t>
      </w:r>
      <w:r w:rsidRPr="002E2BE8">
        <w:t xml:space="preserve"> документации, Заказчик вправе по своему усмотрению:</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заявке на </w:t>
      </w:r>
      <w:proofErr w:type="gramStart"/>
      <w:r w:rsidRPr="002E2BE8">
        <w:rPr>
          <w:rStyle w:val="FontStyle128"/>
          <w:sz w:val="24"/>
          <w:szCs w:val="24"/>
        </w:rPr>
        <w:t>участие</w:t>
      </w:r>
      <w:proofErr w:type="gramEnd"/>
      <w:r w:rsidRPr="002E2BE8">
        <w:rPr>
          <w:rStyle w:val="FontStyle128"/>
          <w:sz w:val="24"/>
          <w:szCs w:val="24"/>
        </w:rPr>
        <w:t xml:space="preserve"> в </w:t>
      </w:r>
      <w:r>
        <w:rPr>
          <w:rStyle w:val="FontStyle128"/>
          <w:sz w:val="24"/>
          <w:szCs w:val="24"/>
        </w:rPr>
        <w:t>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2755CD" w:rsidRPr="002E2BE8" w:rsidRDefault="002755CD" w:rsidP="002755CD">
      <w:pPr>
        <w:pStyle w:val="af8"/>
        <w:numPr>
          <w:ilvl w:val="2"/>
          <w:numId w:val="44"/>
        </w:numPr>
        <w:ind w:left="1134" w:hanging="1134"/>
        <w:contextualSpacing w:val="0"/>
        <w:jc w:val="both"/>
      </w:pPr>
      <w:r w:rsidRPr="002E2BE8">
        <w:t xml:space="preserve">В случае уклонения Участника </w:t>
      </w:r>
      <w:r>
        <w:t>закупки</w:t>
      </w:r>
      <w:r w:rsidRPr="002E2BE8">
        <w:t xml:space="preserve">, заявке на </w:t>
      </w:r>
      <w:proofErr w:type="gramStart"/>
      <w:r w:rsidRPr="002E2BE8">
        <w:t>участие</w:t>
      </w:r>
      <w:proofErr w:type="gramEnd"/>
      <w:r w:rsidRPr="002E2BE8">
        <w:t xml:space="preserve"> в </w:t>
      </w:r>
      <w:r>
        <w:t>закупке</w:t>
      </w:r>
      <w:r w:rsidRPr="002E2BE8">
        <w:t xml:space="preserve"> которого присвоен второй номер,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или принять решение о признании </w:t>
      </w:r>
      <w:r>
        <w:t>закупки</w:t>
      </w:r>
      <w:r w:rsidRPr="002E2BE8">
        <w:t xml:space="preserve"> несостоявш</w:t>
      </w:r>
      <w:r>
        <w:t>ей</w:t>
      </w:r>
      <w:r w:rsidRPr="002E2BE8">
        <w:t>ся.</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p>
    <w:p w:rsidR="002755CD" w:rsidRDefault="002755CD" w:rsidP="002755CD">
      <w:pPr>
        <w:pStyle w:val="af8"/>
        <w:numPr>
          <w:ilvl w:val="2"/>
          <w:numId w:val="44"/>
        </w:numPr>
        <w:tabs>
          <w:tab w:val="left" w:pos="-3969"/>
        </w:tabs>
        <w:ind w:left="1134" w:hanging="1134"/>
        <w:contextualSpacing w:val="0"/>
        <w:jc w:val="both"/>
      </w:pPr>
      <w:r>
        <w:t>Заказчик, после выбора победителя, вправе провести с Победителем закупки 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2755CD" w:rsidRDefault="002755CD" w:rsidP="002755CD">
      <w:pPr>
        <w:pStyle w:val="af8"/>
        <w:numPr>
          <w:ilvl w:val="2"/>
          <w:numId w:val="44"/>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2755CD" w:rsidRPr="002E2BE8" w:rsidRDefault="002755CD" w:rsidP="002755CD">
      <w:pPr>
        <w:pStyle w:val="af8"/>
        <w:tabs>
          <w:tab w:val="left" w:pos="-3969"/>
        </w:tabs>
        <w:ind w:left="1134"/>
        <w:contextualSpacing w:val="0"/>
        <w:jc w:val="both"/>
      </w:pPr>
    </w:p>
    <w:p w:rsidR="002755CD" w:rsidRPr="002E2BE8" w:rsidRDefault="002755CD" w:rsidP="002755CD">
      <w:pPr>
        <w:pStyle w:val="af8"/>
        <w:numPr>
          <w:ilvl w:val="1"/>
          <w:numId w:val="44"/>
        </w:numPr>
        <w:ind w:left="1134" w:hanging="1134"/>
        <w:contextualSpacing w:val="0"/>
        <w:outlineLvl w:val="1"/>
        <w:rPr>
          <w:b/>
        </w:rPr>
      </w:pPr>
      <w:bookmarkStart w:id="225" w:name="_Toc422210010"/>
      <w:bookmarkStart w:id="226" w:name="_Toc422226830"/>
      <w:bookmarkStart w:id="227" w:name="_Toc422244182"/>
      <w:r w:rsidRPr="002E2BE8">
        <w:rPr>
          <w:b/>
        </w:rPr>
        <w:t>Обеспечение исполнения договора</w:t>
      </w:r>
      <w:bookmarkEnd w:id="225"/>
      <w:bookmarkEnd w:id="226"/>
      <w:bookmarkEnd w:id="227"/>
    </w:p>
    <w:p w:rsidR="002755CD" w:rsidRDefault="002755CD" w:rsidP="002755CD">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t>исполнением договора, предоставляется в соответствии</w:t>
      </w:r>
      <w:r w:rsidRPr="002E2BE8">
        <w:t xml:space="preserve"> с требованиями, указанными в пункте</w:t>
      </w:r>
      <w:r w:rsidRPr="00BE047B">
        <w:rPr>
          <w:lang w:val="en-US"/>
        </w:rPr>
        <w:t> </w:t>
      </w:r>
      <w:r>
        <w:t>22</w:t>
      </w:r>
      <w:r w:rsidRPr="002E2BE8">
        <w:t xml:space="preserve"> </w:t>
      </w:r>
      <w:r>
        <w:t xml:space="preserve">Извещения. </w:t>
      </w:r>
    </w:p>
    <w:p w:rsidR="002755CD" w:rsidRPr="002E2BE8" w:rsidRDefault="002755CD" w:rsidP="002755CD">
      <w:pPr>
        <w:pStyle w:val="af8"/>
        <w:numPr>
          <w:ilvl w:val="2"/>
          <w:numId w:val="44"/>
        </w:numPr>
        <w:ind w:left="1134" w:hanging="1134"/>
        <w:contextualSpacing w:val="0"/>
        <w:jc w:val="both"/>
      </w:pPr>
      <w:r>
        <w:t xml:space="preserve">Порядок предоставления обеспечения исполнения обязательства </w:t>
      </w:r>
      <w:r w:rsidRPr="002E2BE8">
        <w:t>пр</w:t>
      </w:r>
      <w:r>
        <w:t>едусмотрен</w:t>
      </w:r>
      <w:r w:rsidRPr="002E2BE8">
        <w:t xml:space="preserve"> проектом договора.</w:t>
      </w:r>
    </w:p>
    <w:p w:rsidR="002755CD" w:rsidRPr="002E2BE8" w:rsidRDefault="002755CD" w:rsidP="002755CD">
      <w:pPr>
        <w:pStyle w:val="af8"/>
        <w:ind w:left="1134"/>
        <w:contextualSpacing w:val="0"/>
        <w:jc w:val="both"/>
      </w:pPr>
    </w:p>
    <w:p w:rsidR="002755CD" w:rsidRPr="00B46027" w:rsidRDefault="002755CD" w:rsidP="002755CD">
      <w:pPr>
        <w:pStyle w:val="1"/>
      </w:pPr>
      <w:bookmarkStart w:id="228" w:name="_Toc316294937"/>
      <w:bookmarkStart w:id="229" w:name="_Ref316334856"/>
      <w:bookmarkStart w:id="230" w:name="_Toc422244183"/>
      <w:r w:rsidRPr="00B46027">
        <w:t xml:space="preserve">Раздел 5. ТРЕБОВАНИЯ, ПРЕДЪЯВЛЯЕМЫЕ К УЧАСТНИКАМ </w:t>
      </w:r>
      <w:bookmarkEnd w:id="228"/>
      <w:bookmarkEnd w:id="229"/>
      <w:r w:rsidRPr="00B46027">
        <w:t>ЗАКУПКИ</w:t>
      </w:r>
      <w:bookmarkEnd w:id="230"/>
    </w:p>
    <w:p w:rsidR="002755CD" w:rsidRPr="002E2BE8" w:rsidRDefault="002755CD" w:rsidP="002755CD">
      <w:pPr>
        <w:pStyle w:val="af8"/>
        <w:ind w:left="567"/>
        <w:contextualSpacing w:val="0"/>
        <w:outlineLvl w:val="0"/>
        <w:rPr>
          <w:b/>
        </w:rPr>
      </w:pPr>
    </w:p>
    <w:p w:rsidR="002755CD" w:rsidRPr="00B46027" w:rsidRDefault="002755CD" w:rsidP="002755CD">
      <w:pPr>
        <w:pStyle w:val="af8"/>
        <w:numPr>
          <w:ilvl w:val="1"/>
          <w:numId w:val="45"/>
        </w:numPr>
        <w:ind w:left="1134" w:hanging="1134"/>
        <w:outlineLvl w:val="1"/>
        <w:rPr>
          <w:b/>
        </w:rPr>
      </w:pPr>
      <w:bookmarkStart w:id="231" w:name="_Toc422210012"/>
      <w:bookmarkStart w:id="232" w:name="_Toc422226832"/>
      <w:bookmarkStart w:id="233" w:name="_Toc422244184"/>
      <w:bookmarkStart w:id="234" w:name="_Toc316294938"/>
      <w:r w:rsidRPr="00B46027">
        <w:rPr>
          <w:b/>
        </w:rPr>
        <w:t>Требование к правоспособности/дееспособности Участника закупки</w:t>
      </w:r>
      <w:bookmarkEnd w:id="231"/>
      <w:bookmarkEnd w:id="232"/>
      <w:bookmarkEnd w:id="233"/>
    </w:p>
    <w:p w:rsidR="002755CD" w:rsidRPr="00B13CF5" w:rsidRDefault="002755CD" w:rsidP="002755CD">
      <w:pPr>
        <w:numPr>
          <w:ilvl w:val="2"/>
          <w:numId w:val="45"/>
        </w:numPr>
        <w:ind w:left="1134" w:hanging="1145"/>
        <w:contextualSpacing/>
        <w:jc w:val="both"/>
      </w:pPr>
      <w:r w:rsidRPr="00B13CF5">
        <w:t>Участник</w:t>
      </w:r>
      <w:r>
        <w:t>ами</w:t>
      </w:r>
      <w:r w:rsidRPr="00B13CF5">
        <w:t xml:space="preserve"> </w:t>
      </w:r>
      <w:r>
        <w:t>закупки</w:t>
      </w:r>
      <w:r w:rsidRPr="00B13CF5">
        <w:t xml:space="preserve"> </w:t>
      </w:r>
      <w:r>
        <w:t>могут быть только субъекты малого и среднего предпринимательства. Участники долж</w:t>
      </w:r>
      <w:r w:rsidRPr="00B13CF5">
        <w:t>н</w:t>
      </w:r>
      <w:r>
        <w:t>ы</w:t>
      </w:r>
      <w:r w:rsidRPr="00B13CF5">
        <w:t xml:space="preserve"> соответствовать следующим обязательным требованиям к дееспособности Участника </w:t>
      </w:r>
      <w:r>
        <w:t>закупки</w:t>
      </w:r>
      <w:r w:rsidRPr="00B13CF5">
        <w:t>:</w:t>
      </w:r>
    </w:p>
    <w:p w:rsidR="002755CD" w:rsidRPr="00154198" w:rsidRDefault="002755CD" w:rsidP="002755CD">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Pr="00154198">
        <w:rPr>
          <w:color w:val="000000"/>
        </w:rPr>
        <w:t>закупки;</w:t>
      </w:r>
    </w:p>
    <w:p w:rsidR="002755CD" w:rsidRDefault="002755CD" w:rsidP="002755CD">
      <w:pPr>
        <w:widowControl/>
        <w:numPr>
          <w:ilvl w:val="0"/>
          <w:numId w:val="4"/>
        </w:numPr>
        <w:tabs>
          <w:tab w:val="left" w:pos="1701"/>
        </w:tabs>
        <w:ind w:left="1701" w:right="58" w:hanging="567"/>
        <w:jc w:val="both"/>
        <w:rPr>
          <w:color w:val="000000"/>
        </w:rPr>
      </w:pPr>
      <w:r>
        <w:rPr>
          <w:color w:val="000000"/>
        </w:rPr>
        <w:t xml:space="preserve">не </w:t>
      </w:r>
      <w:r w:rsidRPr="00B13CF5">
        <w:rPr>
          <w:color w:val="000000"/>
        </w:rPr>
        <w:t xml:space="preserve">приостановление деятельности Участника </w:t>
      </w:r>
      <w:r>
        <w:rPr>
          <w:color w:val="000000"/>
        </w:rPr>
        <w:t>закупки</w:t>
      </w:r>
      <w:r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Pr>
          <w:color w:val="000000"/>
        </w:rPr>
        <w:t>закупке</w:t>
      </w:r>
      <w:r w:rsidRPr="00B13CF5">
        <w:rPr>
          <w:color w:val="000000"/>
        </w:rPr>
        <w:t>;</w:t>
      </w:r>
      <w:r>
        <w:rPr>
          <w:color w:val="000000"/>
        </w:rPr>
        <w:t xml:space="preserve"> </w:t>
      </w:r>
    </w:p>
    <w:p w:rsidR="002755CD" w:rsidRPr="00B13CF5" w:rsidRDefault="002755CD" w:rsidP="002755CD">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Pr>
          <w:color w:val="000000"/>
        </w:rPr>
        <w:t>закупки</w:t>
      </w:r>
      <w:r w:rsidRPr="00B13CF5">
        <w:rPr>
          <w:color w:val="000000"/>
        </w:rPr>
        <w:t>.</w:t>
      </w:r>
    </w:p>
    <w:p w:rsidR="002755CD" w:rsidRPr="005378E5" w:rsidRDefault="002755CD" w:rsidP="002755CD">
      <w:pPr>
        <w:widowControl/>
        <w:jc w:val="both"/>
        <w:rPr>
          <w:i/>
          <w:color w:val="000000"/>
        </w:rPr>
      </w:pPr>
    </w:p>
    <w:p w:rsidR="002755CD" w:rsidRPr="009454CA" w:rsidRDefault="002755CD" w:rsidP="002755CD">
      <w:pPr>
        <w:widowControl/>
        <w:jc w:val="both"/>
        <w:rPr>
          <w:rFonts w:eastAsiaTheme="majorEastAsia"/>
          <w:i/>
          <w:szCs w:val="26"/>
        </w:rPr>
      </w:pPr>
    </w:p>
    <w:p w:rsidR="002755CD" w:rsidRPr="00B13CF5" w:rsidRDefault="002755CD" w:rsidP="002755CD">
      <w:pPr>
        <w:pStyle w:val="af8"/>
        <w:numPr>
          <w:ilvl w:val="1"/>
          <w:numId w:val="45"/>
        </w:numPr>
        <w:ind w:left="1134" w:hanging="1134"/>
        <w:outlineLvl w:val="1"/>
      </w:pPr>
      <w:bookmarkStart w:id="235" w:name="_Toc422210013"/>
      <w:bookmarkStart w:id="236" w:name="_Toc422226833"/>
      <w:bookmarkStart w:id="237" w:name="_Toc422244185"/>
      <w:r>
        <w:rPr>
          <w:b/>
        </w:rPr>
        <w:t xml:space="preserve">Требования к правоспособности и </w:t>
      </w:r>
      <w:r w:rsidRPr="008F18FA">
        <w:rPr>
          <w:b/>
        </w:rPr>
        <w:t xml:space="preserve">финансовой устойчивости Участника </w:t>
      </w:r>
      <w:r>
        <w:rPr>
          <w:b/>
        </w:rPr>
        <w:t>закупки</w:t>
      </w:r>
      <w:bookmarkEnd w:id="235"/>
      <w:bookmarkEnd w:id="236"/>
      <w:bookmarkEnd w:id="237"/>
    </w:p>
    <w:p w:rsidR="002755CD" w:rsidRPr="00B13CF5" w:rsidRDefault="002755CD" w:rsidP="002755CD">
      <w:pPr>
        <w:numPr>
          <w:ilvl w:val="2"/>
          <w:numId w:val="45"/>
        </w:numPr>
        <w:ind w:left="1134" w:hanging="1145"/>
        <w:contextualSpacing/>
        <w:jc w:val="both"/>
      </w:pPr>
      <w:r w:rsidRPr="00B13CF5">
        <w:t xml:space="preserve">Участник </w:t>
      </w:r>
      <w:r>
        <w:t>закупки</w:t>
      </w:r>
      <w:r w:rsidRPr="00B13CF5">
        <w:t xml:space="preserve"> должен соответствовать следующим обязательным требованиям к правоспособности Участника </w:t>
      </w:r>
      <w:r>
        <w:t>закупки</w:t>
      </w:r>
      <w:r w:rsidRPr="00B13CF5">
        <w:t>:</w:t>
      </w:r>
    </w:p>
    <w:p w:rsidR="002755CD" w:rsidRPr="00B13CF5" w:rsidRDefault="002755CD" w:rsidP="002755CD">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w:t>
      </w:r>
      <w:proofErr w:type="gramStart"/>
      <w:r w:rsidRPr="00B13CF5">
        <w:rPr>
          <w:color w:val="000000"/>
        </w:rPr>
        <w:t xml:space="preserve">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roofErr w:type="gramEnd"/>
    </w:p>
    <w:p w:rsidR="002755CD" w:rsidRPr="00B13CF5" w:rsidRDefault="002755CD" w:rsidP="002755CD">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2755CD" w:rsidRDefault="002755CD" w:rsidP="002755CD">
      <w:pPr>
        <w:pStyle w:val="af8"/>
        <w:numPr>
          <w:ilvl w:val="2"/>
          <w:numId w:val="45"/>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2755CD" w:rsidRDefault="002755CD" w:rsidP="002755CD">
      <w:pPr>
        <w:pStyle w:val="af8"/>
        <w:numPr>
          <w:ilvl w:val="0"/>
          <w:numId w:val="46"/>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2755CD" w:rsidRPr="005378E5" w:rsidRDefault="002755CD" w:rsidP="002755CD">
      <w:pPr>
        <w:contextualSpacing/>
        <w:jc w:val="both"/>
        <w:rPr>
          <w:i/>
        </w:rPr>
      </w:pPr>
    </w:p>
    <w:p w:rsidR="002755CD" w:rsidRPr="00B13CF5" w:rsidRDefault="002755CD" w:rsidP="002755CD">
      <w:pPr>
        <w:numPr>
          <w:ilvl w:val="1"/>
          <w:numId w:val="45"/>
        </w:numPr>
        <w:ind w:left="1134" w:hanging="1134"/>
        <w:outlineLvl w:val="1"/>
        <w:rPr>
          <w:b/>
        </w:rPr>
      </w:pPr>
      <w:bookmarkStart w:id="238" w:name="_Toc422210014"/>
      <w:bookmarkStart w:id="239" w:name="_Toc422226834"/>
      <w:bookmarkStart w:id="240" w:name="_Toc422244186"/>
      <w:r w:rsidRPr="00B13CF5">
        <w:rPr>
          <w:b/>
        </w:rPr>
        <w:t xml:space="preserve">Требования к квалификации Участника </w:t>
      </w:r>
      <w:r>
        <w:rPr>
          <w:b/>
        </w:rPr>
        <w:t>закупки</w:t>
      </w:r>
      <w:bookmarkEnd w:id="238"/>
      <w:bookmarkEnd w:id="239"/>
      <w:bookmarkEnd w:id="240"/>
    </w:p>
    <w:p w:rsidR="002755CD" w:rsidRPr="002E2BE8" w:rsidRDefault="002755CD" w:rsidP="002755CD">
      <w:pPr>
        <w:pStyle w:val="af8"/>
        <w:numPr>
          <w:ilvl w:val="2"/>
          <w:numId w:val="45"/>
        </w:numPr>
        <w:ind w:left="1134" w:hanging="1145"/>
        <w:jc w:val="both"/>
      </w:pPr>
      <w:r w:rsidRPr="002E2BE8">
        <w:t xml:space="preserve">Участник </w:t>
      </w:r>
      <w:r>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t>закупки</w:t>
      </w:r>
      <w:r w:rsidRPr="002E2BE8">
        <w:t>:</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Pr="00142E25">
        <w:t>Разделе</w:t>
      </w:r>
      <w:r w:rsidRPr="00142E25">
        <w:rPr>
          <w:lang w:val="en-US"/>
        </w:rPr>
        <w:t> </w:t>
      </w:r>
      <w:r w:rsidRPr="00142E25">
        <w:t>7 «Техническая часть»</w:t>
      </w:r>
      <w:r>
        <w:rPr>
          <w:rStyle w:val="FontStyle128"/>
          <w:sz w:val="24"/>
          <w:szCs w:val="24"/>
        </w:rPr>
        <w:t>.</w:t>
      </w:r>
    </w:p>
    <w:p w:rsidR="002755CD" w:rsidRPr="000F4C49" w:rsidRDefault="002755CD" w:rsidP="002755CD">
      <w:pPr>
        <w:pStyle w:val="Style39"/>
        <w:widowControl/>
        <w:spacing w:line="240" w:lineRule="auto"/>
        <w:ind w:firstLine="0"/>
        <w:jc w:val="both"/>
        <w:rPr>
          <w:rStyle w:val="FontStyle128"/>
          <w:i/>
          <w:sz w:val="24"/>
          <w:szCs w:val="24"/>
        </w:rPr>
      </w:pPr>
    </w:p>
    <w:p w:rsidR="002755CD" w:rsidRPr="00207417" w:rsidRDefault="002755CD" w:rsidP="002755CD">
      <w:pPr>
        <w:pStyle w:val="af8"/>
        <w:numPr>
          <w:ilvl w:val="1"/>
          <w:numId w:val="45"/>
        </w:numPr>
        <w:ind w:left="1134" w:hanging="1134"/>
        <w:contextualSpacing w:val="0"/>
        <w:outlineLvl w:val="1"/>
        <w:rPr>
          <w:b/>
        </w:rPr>
      </w:pPr>
      <w:bookmarkStart w:id="241" w:name="_Toc422210015"/>
      <w:bookmarkStart w:id="242" w:name="_Toc422226835"/>
      <w:bookmarkStart w:id="243" w:name="_Toc422244187"/>
      <w:r w:rsidRPr="00207417">
        <w:rPr>
          <w:b/>
        </w:rPr>
        <w:t xml:space="preserve">Требования к деловой репутации Участника </w:t>
      </w:r>
      <w:r>
        <w:rPr>
          <w:b/>
        </w:rPr>
        <w:t>закупки</w:t>
      </w:r>
      <w:bookmarkEnd w:id="241"/>
      <w:bookmarkEnd w:id="242"/>
      <w:bookmarkEnd w:id="243"/>
    </w:p>
    <w:p w:rsidR="002755CD" w:rsidRPr="0003284E" w:rsidRDefault="002755CD" w:rsidP="002755CD">
      <w:pPr>
        <w:pStyle w:val="af8"/>
        <w:numPr>
          <w:ilvl w:val="2"/>
          <w:numId w:val="45"/>
        </w:numPr>
        <w:ind w:left="1134" w:hanging="1134"/>
        <w:outlineLvl w:val="1"/>
        <w:rPr>
          <w:b/>
        </w:rPr>
      </w:pPr>
      <w:proofErr w:type="gramStart"/>
      <w:r w:rsidRPr="0003284E">
        <w:rPr>
          <w:b/>
        </w:rPr>
        <w:t>Стоп-факторы</w:t>
      </w:r>
      <w:proofErr w:type="gramEnd"/>
      <w:r w:rsidRPr="0003284E">
        <w:rPr>
          <w:b/>
        </w:rPr>
        <w:t>:</w:t>
      </w:r>
    </w:p>
    <w:p w:rsidR="002755CD" w:rsidRPr="002E2BE8" w:rsidRDefault="002755CD" w:rsidP="002755CD">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2755CD" w:rsidRPr="005C3339" w:rsidRDefault="002755CD" w:rsidP="002755CD">
      <w:pPr>
        <w:pStyle w:val="Style23"/>
        <w:widowControl/>
        <w:numPr>
          <w:ilvl w:val="0"/>
          <w:numId w:val="4"/>
        </w:numPr>
        <w:spacing w:line="240" w:lineRule="auto"/>
        <w:ind w:left="1701" w:right="58" w:hanging="567"/>
        <w:rPr>
          <w:rStyle w:val="FontStyle128"/>
          <w:sz w:val="24"/>
          <w:szCs w:val="24"/>
        </w:rPr>
      </w:pPr>
      <w:proofErr w:type="spellStart"/>
      <w:r w:rsidRPr="005C3339">
        <w:rPr>
          <w:rStyle w:val="FontStyle128"/>
          <w:sz w:val="24"/>
          <w:szCs w:val="24"/>
        </w:rPr>
        <w:t>непроведение</w:t>
      </w:r>
      <w:proofErr w:type="spellEnd"/>
      <w:r w:rsidRPr="005C3339">
        <w:rPr>
          <w:rStyle w:val="FontStyle128"/>
          <w:sz w:val="24"/>
          <w:szCs w:val="24"/>
        </w:rPr>
        <w:t xml:space="preserve">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2755CD" w:rsidRPr="008F19B8" w:rsidRDefault="002755CD" w:rsidP="002755CD">
      <w:pPr>
        <w:pStyle w:val="Style23"/>
        <w:widowControl/>
        <w:numPr>
          <w:ilvl w:val="0"/>
          <w:numId w:val="4"/>
        </w:numPr>
        <w:spacing w:line="240" w:lineRule="auto"/>
        <w:ind w:left="1701" w:right="58" w:hanging="567"/>
        <w:rPr>
          <w:rStyle w:val="FontStyle128"/>
          <w:color w:val="auto"/>
          <w:sz w:val="24"/>
          <w:szCs w:val="24"/>
        </w:rPr>
      </w:pPr>
      <w:r>
        <w:t>отсутствие информации о реорганизации</w:t>
      </w:r>
      <w:r w:rsidRPr="00AF0399">
        <w:t xml:space="preserve"> </w:t>
      </w:r>
      <w:r>
        <w:t xml:space="preserve">Участника закупки, в случае если реорганизация </w:t>
      </w:r>
      <w:r w:rsidRPr="008F19B8">
        <w:t>приведет к прекращению деятельности Участника закупки;</w:t>
      </w:r>
    </w:p>
    <w:p w:rsidR="002755CD" w:rsidRPr="008F19B8" w:rsidRDefault="002755CD" w:rsidP="002755CD">
      <w:pPr>
        <w:pStyle w:val="Style23"/>
        <w:widowControl/>
        <w:numPr>
          <w:ilvl w:val="0"/>
          <w:numId w:val="4"/>
        </w:numPr>
        <w:spacing w:line="240" w:lineRule="auto"/>
        <w:ind w:left="1701" w:right="58" w:hanging="567"/>
      </w:pPr>
      <w:proofErr w:type="spellStart"/>
      <w:r w:rsidRPr="008F19B8">
        <w:t>непредоставление</w:t>
      </w:r>
      <w:proofErr w:type="spellEnd"/>
      <w:r w:rsidRPr="008F19B8">
        <w:t xml:space="preserve"> Участником закупки заведомо ложных сведений;</w:t>
      </w:r>
    </w:p>
    <w:p w:rsidR="002755CD" w:rsidRPr="00C16ACE" w:rsidRDefault="002755CD" w:rsidP="002755CD">
      <w:pPr>
        <w:pStyle w:val="Style23"/>
        <w:widowControl/>
        <w:numPr>
          <w:ilvl w:val="0"/>
          <w:numId w:val="4"/>
        </w:numPr>
        <w:spacing w:line="240" w:lineRule="auto"/>
        <w:ind w:left="1701" w:right="58" w:hanging="567"/>
        <w:rPr>
          <w:color w:val="000000"/>
        </w:rPr>
      </w:pPr>
      <w:r w:rsidRPr="008F19B8">
        <w:t xml:space="preserve">Отсутствие у Участника закупки </w:t>
      </w:r>
      <w:r>
        <w:rPr>
          <w:color w:val="000000"/>
        </w:rPr>
        <w:t xml:space="preserve">3 (трех) и более </w:t>
      </w:r>
      <w:proofErr w:type="gramStart"/>
      <w:r>
        <w:rPr>
          <w:color w:val="000000"/>
        </w:rPr>
        <w:t>Риск-факторов</w:t>
      </w:r>
      <w:proofErr w:type="gramEnd"/>
      <w:r>
        <w:rPr>
          <w:color w:val="000000"/>
        </w:rPr>
        <w:t>, оценка по которым составляет 0 баллов;</w:t>
      </w:r>
    </w:p>
    <w:p w:rsidR="002755CD" w:rsidRPr="00A35211" w:rsidRDefault="002755CD" w:rsidP="002755CD">
      <w:pPr>
        <w:pStyle w:val="Style23"/>
        <w:widowControl/>
        <w:numPr>
          <w:ilvl w:val="0"/>
          <w:numId w:val="4"/>
        </w:numPr>
        <w:spacing w:line="240" w:lineRule="auto"/>
        <w:ind w:left="1701" w:right="58" w:hanging="567"/>
        <w:rPr>
          <w:color w:val="000000"/>
          <w:szCs w:val="26"/>
        </w:rPr>
      </w:pPr>
      <w:proofErr w:type="gramStart"/>
      <w:r>
        <w:t>отсутствие информации об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w:t>
      </w:r>
      <w:proofErr w:type="gramEnd"/>
      <w:r>
        <w:t xml:space="preserve">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2755CD" w:rsidRPr="00A35211" w:rsidRDefault="002755CD" w:rsidP="002755CD">
      <w:pPr>
        <w:pStyle w:val="Style23"/>
        <w:widowControl/>
        <w:numPr>
          <w:ilvl w:val="2"/>
          <w:numId w:val="45"/>
        </w:numPr>
        <w:tabs>
          <w:tab w:val="left" w:pos="1701"/>
        </w:tabs>
        <w:spacing w:line="240" w:lineRule="auto"/>
        <w:ind w:left="1134" w:right="58" w:hanging="1134"/>
        <w:rPr>
          <w:rStyle w:val="FontStyle128"/>
          <w:b/>
          <w:sz w:val="24"/>
        </w:rPr>
      </w:pPr>
      <w:proofErr w:type="gramStart"/>
      <w:r w:rsidRPr="00A35211">
        <w:rPr>
          <w:rStyle w:val="FontStyle128"/>
          <w:b/>
          <w:sz w:val="24"/>
        </w:rPr>
        <w:t>Риск-факторы</w:t>
      </w:r>
      <w:proofErr w:type="gramEnd"/>
      <w:r w:rsidRPr="00A35211">
        <w:rPr>
          <w:rStyle w:val="FontStyle128"/>
          <w:b/>
          <w:sz w:val="24"/>
        </w:rPr>
        <w:t>:</w:t>
      </w:r>
    </w:p>
    <w:p w:rsidR="002755CD" w:rsidRPr="00A35211" w:rsidRDefault="002755CD" w:rsidP="002755CD">
      <w:pPr>
        <w:pStyle w:val="Style23"/>
        <w:widowControl/>
        <w:tabs>
          <w:tab w:val="left" w:pos="1701"/>
        </w:tabs>
        <w:spacing w:line="240" w:lineRule="auto"/>
        <w:ind w:left="1701" w:right="58" w:hanging="567"/>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2755CD"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w:t>
      </w:r>
      <w:proofErr w:type="spellStart"/>
      <w:r w:rsidRPr="00130357">
        <w:rPr>
          <w:rStyle w:val="FontStyle128"/>
          <w:sz w:val="24"/>
          <w:szCs w:val="24"/>
        </w:rPr>
        <w:t>Интер</w:t>
      </w:r>
      <w:proofErr w:type="spellEnd"/>
      <w:r w:rsidRPr="00130357">
        <w:rPr>
          <w:rStyle w:val="FontStyle128"/>
          <w:sz w:val="24"/>
          <w:szCs w:val="24"/>
        </w:rPr>
        <w:t xml:space="preserve"> РАО»</w:t>
      </w:r>
      <w:r>
        <w:rPr>
          <w:rStyle w:val="FontStyle128"/>
          <w:sz w:val="24"/>
          <w:szCs w:val="24"/>
        </w:rPr>
        <w:t>;</w:t>
      </w:r>
    </w:p>
    <w:p w:rsidR="002755CD"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w:t>
      </w:r>
      <w:proofErr w:type="gramStart"/>
      <w:r w:rsidRPr="00130357">
        <w:rPr>
          <w:rStyle w:val="FontStyle128"/>
          <w:sz w:val="24"/>
          <w:szCs w:val="24"/>
        </w:rPr>
        <w:t>за</w:t>
      </w:r>
      <w:proofErr w:type="gramEnd"/>
      <w:r w:rsidRPr="00130357">
        <w:rPr>
          <w:rStyle w:val="FontStyle128"/>
          <w:sz w:val="24"/>
          <w:szCs w:val="24"/>
        </w:rPr>
        <w:t xml:space="preserve"> последние 3 года</w:t>
      </w:r>
      <w:r>
        <w:rPr>
          <w:rStyle w:val="FontStyle128"/>
          <w:sz w:val="24"/>
          <w:szCs w:val="24"/>
        </w:rPr>
        <w:t>;</w:t>
      </w:r>
    </w:p>
    <w:p w:rsidR="002755CD"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2755CD"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2755CD"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Pr>
          <w:rStyle w:val="FontStyle128"/>
          <w:sz w:val="24"/>
          <w:szCs w:val="24"/>
        </w:rPr>
        <w:t>Извещения;</w:t>
      </w:r>
    </w:p>
    <w:p w:rsidR="002755CD"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2755CD"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негативной информац</w:t>
      </w:r>
      <w:proofErr w:type="gramStart"/>
      <w:r w:rsidRPr="00D1726C">
        <w:rPr>
          <w:rStyle w:val="FontStyle128"/>
          <w:sz w:val="24"/>
          <w:szCs w:val="24"/>
        </w:rPr>
        <w:t>ии о е</w:t>
      </w:r>
      <w:proofErr w:type="gramEnd"/>
      <w:r w:rsidRPr="00D1726C">
        <w:rPr>
          <w:rStyle w:val="FontStyle128"/>
          <w:sz w:val="24"/>
          <w:szCs w:val="24"/>
        </w:rPr>
        <w:t xml:space="preserve">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2755CD"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2755CD"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2755CD"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2755CD" w:rsidRPr="00C16ACE" w:rsidRDefault="002755CD" w:rsidP="002755CD">
      <w:pPr>
        <w:pStyle w:val="Style23"/>
        <w:widowControl/>
        <w:tabs>
          <w:tab w:val="left" w:pos="1701"/>
        </w:tabs>
        <w:spacing w:line="240" w:lineRule="auto"/>
        <w:ind w:left="1134" w:right="58" w:firstLine="0"/>
        <w:rPr>
          <w:rStyle w:val="FontStyle128"/>
          <w:sz w:val="24"/>
        </w:rPr>
      </w:pPr>
      <w:r>
        <w:rPr>
          <w:rStyle w:val="FontStyle128"/>
          <w:sz w:val="24"/>
        </w:rPr>
        <w:t xml:space="preserve">Указанные в настоящем подразделе </w:t>
      </w:r>
      <w:proofErr w:type="gramStart"/>
      <w:r>
        <w:rPr>
          <w:rStyle w:val="FontStyle128"/>
          <w:sz w:val="24"/>
        </w:rPr>
        <w:t>риск-факторы</w:t>
      </w:r>
      <w:proofErr w:type="gramEnd"/>
      <w:r>
        <w:rPr>
          <w:rStyle w:val="FontStyle128"/>
          <w:sz w:val="24"/>
        </w:rPr>
        <w:t xml:space="preserve">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2755CD" w:rsidRPr="00057542" w:rsidRDefault="002755CD" w:rsidP="002755CD">
      <w:pPr>
        <w:pStyle w:val="Style23"/>
        <w:widowControl/>
        <w:tabs>
          <w:tab w:val="left" w:pos="1701"/>
        </w:tabs>
        <w:spacing w:line="240" w:lineRule="auto"/>
        <w:ind w:left="1637" w:right="58" w:firstLine="0"/>
        <w:rPr>
          <w:color w:val="000000"/>
        </w:rPr>
      </w:pPr>
    </w:p>
    <w:p w:rsidR="002755CD" w:rsidRDefault="002755CD" w:rsidP="002755CD">
      <w:pPr>
        <w:pStyle w:val="Style39"/>
        <w:widowControl/>
        <w:numPr>
          <w:ilvl w:val="1"/>
          <w:numId w:val="52"/>
        </w:numPr>
        <w:spacing w:line="240" w:lineRule="auto"/>
        <w:ind w:hanging="1065"/>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t xml:space="preserve">7 «Техническая часть» </w:t>
      </w:r>
      <w:r w:rsidRPr="002E2BE8">
        <w:rPr>
          <w:rStyle w:val="FontStyle128"/>
          <w:sz w:val="24"/>
          <w:szCs w:val="24"/>
        </w:rPr>
        <w:t xml:space="preserve">настоящей </w:t>
      </w:r>
      <w:r>
        <w:rPr>
          <w:rStyle w:val="FontStyle128"/>
          <w:sz w:val="24"/>
          <w:szCs w:val="24"/>
        </w:rPr>
        <w:t>Закупочной</w:t>
      </w:r>
      <w:r w:rsidRPr="002E2BE8">
        <w:rPr>
          <w:rStyle w:val="FontStyle128"/>
          <w:sz w:val="24"/>
          <w:szCs w:val="24"/>
        </w:rPr>
        <w:t xml:space="preserve"> документации.</w:t>
      </w:r>
    </w:p>
    <w:p w:rsidR="002755CD" w:rsidRPr="002E2BE8" w:rsidRDefault="002755CD" w:rsidP="002755CD">
      <w:pPr>
        <w:pStyle w:val="Style39"/>
        <w:widowControl/>
        <w:numPr>
          <w:ilvl w:val="1"/>
          <w:numId w:val="52"/>
        </w:numPr>
        <w:spacing w:line="240" w:lineRule="auto"/>
        <w:ind w:hanging="1065"/>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2755CD" w:rsidRPr="000F4C49" w:rsidRDefault="002755CD" w:rsidP="002755CD">
      <w:pPr>
        <w:widowControl/>
        <w:tabs>
          <w:tab w:val="left" w:pos="1701"/>
        </w:tabs>
        <w:ind w:right="58"/>
        <w:jc w:val="both"/>
        <w:rPr>
          <w:rStyle w:val="FontStyle128"/>
          <w:i/>
          <w:sz w:val="24"/>
          <w:szCs w:val="24"/>
        </w:rPr>
      </w:pPr>
    </w:p>
    <w:p w:rsidR="002755CD" w:rsidRDefault="002755CD" w:rsidP="002755CD">
      <w:pPr>
        <w:pStyle w:val="1"/>
      </w:pPr>
      <w:bookmarkStart w:id="244" w:name="_Toc422244188"/>
      <w:r w:rsidRPr="003E3CC7">
        <w:t xml:space="preserve">Раздел 6. ТРЕБОВАНИЯ К ЗАЯВКЕ НА УЧАСТИЕ В </w:t>
      </w:r>
      <w:bookmarkEnd w:id="234"/>
      <w:r w:rsidRPr="003E3CC7">
        <w:t>ЗАКУПКЕ</w:t>
      </w:r>
      <w:bookmarkEnd w:id="244"/>
    </w:p>
    <w:p w:rsidR="002755CD" w:rsidRPr="003E3CC7" w:rsidRDefault="002755CD" w:rsidP="002755CD">
      <w:pPr>
        <w:outlineLvl w:val="0"/>
        <w:rPr>
          <w:b/>
        </w:rPr>
      </w:pPr>
    </w:p>
    <w:p w:rsidR="002755CD" w:rsidRPr="003E3CC7" w:rsidRDefault="002755CD" w:rsidP="002755CD">
      <w:pPr>
        <w:pStyle w:val="af8"/>
        <w:numPr>
          <w:ilvl w:val="1"/>
          <w:numId w:val="47"/>
        </w:numPr>
        <w:ind w:left="1134" w:hanging="1134"/>
        <w:outlineLvl w:val="1"/>
        <w:rPr>
          <w:b/>
        </w:rPr>
      </w:pPr>
      <w:bookmarkStart w:id="245" w:name="_Ref316333450"/>
      <w:bookmarkStart w:id="246" w:name="_Toc422210017"/>
      <w:bookmarkStart w:id="247" w:name="_Toc422226837"/>
      <w:bookmarkStart w:id="248" w:name="_Toc422244189"/>
      <w:r w:rsidRPr="003E3CC7">
        <w:rPr>
          <w:b/>
        </w:rPr>
        <w:t xml:space="preserve">Общие требования к заявке на участие в </w:t>
      </w:r>
      <w:bookmarkEnd w:id="245"/>
      <w:r w:rsidRPr="003E3CC7">
        <w:rPr>
          <w:b/>
        </w:rPr>
        <w:t>закупке</w:t>
      </w:r>
      <w:bookmarkEnd w:id="246"/>
      <w:bookmarkEnd w:id="247"/>
      <w:bookmarkEnd w:id="248"/>
    </w:p>
    <w:p w:rsidR="002755CD" w:rsidRPr="002E2BE8" w:rsidRDefault="002755CD" w:rsidP="002755CD">
      <w:pPr>
        <w:pStyle w:val="af8"/>
        <w:numPr>
          <w:ilvl w:val="2"/>
          <w:numId w:val="47"/>
        </w:numPr>
        <w:ind w:left="1134" w:hanging="1134"/>
        <w:contextualSpacing w:val="0"/>
        <w:jc w:val="both"/>
      </w:pPr>
      <w:r w:rsidRPr="002E2BE8">
        <w:t xml:space="preserve">Для целей настоящей </w:t>
      </w:r>
      <w:r>
        <w:t>Закупочной</w:t>
      </w:r>
      <w:r w:rsidRPr="002E2BE8">
        <w:t xml:space="preserve"> документации под заявкой на участие в </w:t>
      </w:r>
      <w:r>
        <w:t>закупке</w:t>
      </w:r>
      <w:r w:rsidRPr="002E2BE8">
        <w:t xml:space="preserve"> понимается представляемое Участником </w:t>
      </w:r>
      <w:r>
        <w:t>закупки</w:t>
      </w:r>
      <w:r w:rsidRPr="002E2BE8">
        <w:t xml:space="preserve"> предложение на участие в </w:t>
      </w:r>
      <w:r>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 перечню, определенному пунктом </w:t>
      </w:r>
      <w:r>
        <w:t>6.2.1. Р</w:t>
      </w:r>
      <w:r w:rsidRPr="002E2BE8">
        <w:t>аздела </w:t>
      </w:r>
      <w:r>
        <w:t>6</w:t>
      </w:r>
      <w:r w:rsidRPr="002E2BE8">
        <w:t xml:space="preserve"> настоящей </w:t>
      </w:r>
      <w:r>
        <w:t>закупочной</w:t>
      </w:r>
      <w:r w:rsidRPr="002E2BE8">
        <w:t xml:space="preserve"> документации и </w:t>
      </w:r>
      <w:r w:rsidRPr="00E66C4B">
        <w:t>Раздела </w:t>
      </w:r>
      <w:r>
        <w:t>7</w:t>
      </w:r>
      <w:r w:rsidRPr="002E2BE8">
        <w:t xml:space="preserve"> «Техническая часть» настоящей </w:t>
      </w:r>
      <w:r>
        <w:t>закупочной</w:t>
      </w:r>
      <w:r w:rsidRPr="002E2BE8">
        <w:t xml:space="preserve"> документации, содержание которых соответствует требованиям настоящей </w:t>
      </w:r>
      <w:r>
        <w:t>закупочной</w:t>
      </w:r>
      <w:r w:rsidRPr="002E2BE8">
        <w:t xml:space="preserve"> документации.</w:t>
      </w:r>
    </w:p>
    <w:p w:rsidR="002755CD" w:rsidRPr="002E2BE8" w:rsidRDefault="002755CD" w:rsidP="002755CD">
      <w:pPr>
        <w:pStyle w:val="af8"/>
        <w:numPr>
          <w:ilvl w:val="2"/>
          <w:numId w:val="47"/>
        </w:numPr>
        <w:ind w:left="1134" w:hanging="1134"/>
        <w:contextualSpacing w:val="0"/>
        <w:jc w:val="both"/>
      </w:pPr>
      <w:r w:rsidRPr="002E2BE8">
        <w:t xml:space="preserve">Участник </w:t>
      </w:r>
      <w:r>
        <w:t>закупки</w:t>
      </w:r>
      <w:r w:rsidRPr="002E2BE8">
        <w:t xml:space="preserve"> вправе подать только одну заявку на участие в </w:t>
      </w:r>
      <w:r>
        <w:t>закупке</w:t>
      </w:r>
      <w:r w:rsidRPr="002E2BE8">
        <w:t xml:space="preserve">. В случае установления факта подачи одним Участником </w:t>
      </w:r>
      <w:r>
        <w:t>закупки</w:t>
      </w:r>
      <w:r w:rsidRPr="002E2BE8">
        <w:t xml:space="preserve"> двух и более заявок на участие в </w:t>
      </w:r>
      <w:r>
        <w:t xml:space="preserve">закупке </w:t>
      </w:r>
      <w:r w:rsidRPr="002E2BE8">
        <w:t xml:space="preserve">при условии, что поданные ранее заявки на участие в </w:t>
      </w:r>
      <w:r>
        <w:t>закупке</w:t>
      </w:r>
      <w:r w:rsidRPr="002E2BE8">
        <w:t xml:space="preserve"> таким Участником </w:t>
      </w:r>
      <w:r>
        <w:t>закупки</w:t>
      </w:r>
      <w:r w:rsidRPr="002E2BE8">
        <w:t xml:space="preserve"> не отозваны, все заявки на участие в </w:t>
      </w:r>
      <w:r>
        <w:t>закупке</w:t>
      </w:r>
      <w:r w:rsidRPr="002E2BE8">
        <w:t xml:space="preserve"> такого Участника </w:t>
      </w:r>
      <w:r>
        <w:t>закупки</w:t>
      </w:r>
      <w:r w:rsidRPr="002E2BE8">
        <w:t>, не рассматриваются.</w:t>
      </w:r>
    </w:p>
    <w:p w:rsidR="002755CD" w:rsidRPr="002E2BE8" w:rsidRDefault="002755CD" w:rsidP="002755CD">
      <w:pPr>
        <w:pStyle w:val="af8"/>
        <w:numPr>
          <w:ilvl w:val="2"/>
          <w:numId w:val="47"/>
        </w:numPr>
        <w:ind w:left="1134" w:hanging="1134"/>
        <w:contextualSpacing w:val="0"/>
        <w:jc w:val="both"/>
      </w:pPr>
      <w:bookmarkStart w:id="249" w:name="_Ref316309912"/>
      <w:r w:rsidRPr="002E2BE8">
        <w:t xml:space="preserve">Каждый документ, входящий в заявку на участие в </w:t>
      </w:r>
      <w:r>
        <w:t>закупке</w:t>
      </w:r>
      <w:r w:rsidRPr="002E2BE8">
        <w:t xml:space="preserve">, должен быть подписан лицом, имеющим право в соответствии с действующим законодательством Российской Федерации действовать от лица </w:t>
      </w:r>
      <w:r>
        <w:t>Потенциального участника</w:t>
      </w:r>
      <w:r w:rsidRPr="002E2BE8">
        <w:t>/Участника</w:t>
      </w:r>
      <w:r>
        <w:t xml:space="preserve"> закупки</w:t>
      </w:r>
      <w:r w:rsidRPr="002E2BE8">
        <w:t xml:space="preserve"> без доверенности, или 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t>закупке</w:t>
      </w:r>
      <w:r w:rsidRPr="002E2BE8">
        <w:t>. Факсимильное воспроизведение подписи не допускается.</w:t>
      </w:r>
      <w:bookmarkEnd w:id="249"/>
    </w:p>
    <w:p w:rsidR="002755CD" w:rsidRPr="002E2BE8" w:rsidRDefault="002755CD" w:rsidP="002755CD">
      <w:pPr>
        <w:pStyle w:val="af8"/>
        <w:numPr>
          <w:ilvl w:val="2"/>
          <w:numId w:val="47"/>
        </w:numPr>
        <w:ind w:left="1134" w:hanging="1134"/>
        <w:contextualSpacing w:val="0"/>
        <w:jc w:val="both"/>
      </w:pPr>
      <w:bookmarkStart w:id="250" w:name="_Ref316309930"/>
      <w:r w:rsidRPr="002E2BE8">
        <w:t xml:space="preserve">Каждый документ, входящий в заявку на участие в </w:t>
      </w:r>
      <w:r>
        <w:t>закупке</w:t>
      </w:r>
      <w:r w:rsidRPr="002E2BE8">
        <w:t xml:space="preserve">, должен быть скреплен печатью </w:t>
      </w:r>
      <w:r>
        <w:t>Потенциального участника</w:t>
      </w:r>
      <w:r w:rsidRPr="002E2BE8">
        <w:t>.</w:t>
      </w:r>
      <w:bookmarkEnd w:id="250"/>
    </w:p>
    <w:p w:rsidR="002755CD" w:rsidRPr="002E2BE8" w:rsidRDefault="002755CD" w:rsidP="002755CD">
      <w:pPr>
        <w:pStyle w:val="af8"/>
        <w:numPr>
          <w:ilvl w:val="2"/>
          <w:numId w:val="47"/>
        </w:numPr>
        <w:ind w:left="1134" w:hanging="1134"/>
        <w:contextualSpacing w:val="0"/>
        <w:jc w:val="both"/>
      </w:pPr>
      <w:r w:rsidRPr="002E2BE8">
        <w:t>Требования пунктов </w:t>
      </w:r>
      <w:r>
        <w:t>6.1.3.</w:t>
      </w:r>
      <w:r w:rsidRPr="002E2BE8">
        <w:t xml:space="preserve"> и </w:t>
      </w:r>
      <w:r>
        <w:t>6.1.4.</w:t>
      </w:r>
      <w:r w:rsidRPr="002E2BE8">
        <w:t xml:space="preserve"> не распространяются на нотариально заверенные копии документов или документы, переплетенные типографским способом.</w:t>
      </w:r>
    </w:p>
    <w:p w:rsidR="002755CD" w:rsidRPr="002E2BE8" w:rsidRDefault="002755CD" w:rsidP="002755CD">
      <w:pPr>
        <w:pStyle w:val="af8"/>
        <w:numPr>
          <w:ilvl w:val="2"/>
          <w:numId w:val="47"/>
        </w:numPr>
        <w:ind w:left="1134" w:hanging="1134"/>
        <w:contextualSpacing w:val="0"/>
        <w:jc w:val="both"/>
      </w:pPr>
      <w:r w:rsidRPr="002E2BE8">
        <w:t xml:space="preserve">Предоставляемые в составе заявки на участие в </w:t>
      </w:r>
      <w:r>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t xml:space="preserve"> (допиской) и заверены печатью У</w:t>
      </w:r>
      <w:r w:rsidRPr="002E2BE8">
        <w:t xml:space="preserve">частника </w:t>
      </w:r>
      <w:r>
        <w:t>закупки</w:t>
      </w:r>
      <w:r w:rsidRPr="002E2BE8">
        <w:t>.</w:t>
      </w:r>
    </w:p>
    <w:p w:rsidR="002755CD" w:rsidRPr="002E2BE8" w:rsidRDefault="002755CD" w:rsidP="002755CD">
      <w:pPr>
        <w:pStyle w:val="af8"/>
        <w:numPr>
          <w:ilvl w:val="2"/>
          <w:numId w:val="47"/>
        </w:numPr>
        <w:ind w:left="1134" w:hanging="1134"/>
        <w:contextualSpacing w:val="0"/>
        <w:jc w:val="both"/>
      </w:pPr>
      <w:bookmarkStart w:id="251" w:name="_Ref216690276"/>
      <w:bookmarkStart w:id="252"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t>закупке</w:t>
      </w:r>
      <w:r w:rsidRPr="002E2BE8">
        <w:t xml:space="preserve">. Входящие в состав заявки на участие в </w:t>
      </w:r>
      <w:r>
        <w:t>закупке</w:t>
      </w:r>
      <w:r w:rsidRPr="002E2BE8">
        <w:t xml:space="preserve"> копии документов, подтверждающих юридический статус Участника </w:t>
      </w:r>
      <w:r>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51"/>
    </w:p>
    <w:p w:rsidR="002755CD" w:rsidRPr="002E2BE8" w:rsidRDefault="002755CD" w:rsidP="002755CD">
      <w:pPr>
        <w:pStyle w:val="af8"/>
        <w:numPr>
          <w:ilvl w:val="2"/>
          <w:numId w:val="47"/>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заявки на участие в </w:t>
      </w:r>
      <w:r>
        <w:t>закупке</w:t>
      </w:r>
      <w:r w:rsidRPr="002E2BE8">
        <w:t>. Нумерация страниц книг, брошюр, журналов и т.д., помещенных в информационные конверты, не производится.</w:t>
      </w:r>
    </w:p>
    <w:p w:rsidR="002755CD" w:rsidRPr="002E2BE8" w:rsidRDefault="002755CD" w:rsidP="002755CD">
      <w:pPr>
        <w:pStyle w:val="af8"/>
        <w:numPr>
          <w:ilvl w:val="2"/>
          <w:numId w:val="47"/>
        </w:numPr>
        <w:ind w:left="1134" w:hanging="1134"/>
        <w:contextualSpacing w:val="0"/>
        <w:jc w:val="both"/>
      </w:pPr>
      <w:r w:rsidRPr="002E2BE8">
        <w:t xml:space="preserve">Документы (листы и информационные конверты), входящие в заявку на участие в </w:t>
      </w:r>
      <w:r>
        <w:t>закупке</w:t>
      </w:r>
      <w:r w:rsidRPr="002E2BE8">
        <w:t>, должны быть скреплены или упакованы таким образом, чтобы исключить случайное выпадение или перемещение страниц и информационных конвертов. Если заявка</w:t>
      </w:r>
      <w:r>
        <w:t xml:space="preserve"> на участие в 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заявки на участие в </w:t>
      </w:r>
      <w:r>
        <w:t>закупке</w:t>
      </w:r>
      <w:r w:rsidRPr="002E2BE8">
        <w:t xml:space="preserve"> должна быть включена опись документов.</w:t>
      </w:r>
    </w:p>
    <w:bookmarkEnd w:id="252"/>
    <w:p w:rsidR="002755CD" w:rsidRPr="002E2BE8" w:rsidRDefault="002755CD" w:rsidP="002755CD">
      <w:pPr>
        <w:pStyle w:val="af8"/>
        <w:numPr>
          <w:ilvl w:val="2"/>
          <w:numId w:val="47"/>
        </w:numPr>
        <w:ind w:left="1134" w:hanging="1134"/>
        <w:contextualSpacing w:val="0"/>
        <w:jc w:val="both"/>
      </w:pPr>
      <w:r w:rsidRPr="002E2BE8">
        <w:t xml:space="preserve">Участник </w:t>
      </w:r>
      <w:r>
        <w:t>закупки</w:t>
      </w:r>
      <w:r w:rsidRPr="002E2BE8">
        <w:t xml:space="preserve"> также должен подготовить 1 (одну) копию заявки на участие в </w:t>
      </w:r>
      <w:r>
        <w:t>закупке</w:t>
      </w:r>
      <w:r w:rsidRPr="002E2BE8">
        <w:t xml:space="preserve"> в электронном виде. Копия заявки на участие в </w:t>
      </w:r>
      <w:r>
        <w:t>закупке</w:t>
      </w:r>
      <w:r w:rsidRPr="002E2BE8">
        <w:t xml:space="preserve"> подготавливается путём сканирования всех документов, входящих в заявку на участие в </w:t>
      </w:r>
      <w:r>
        <w:t>закупке</w:t>
      </w:r>
      <w:r w:rsidRPr="002E2BE8">
        <w:t xml:space="preserve"> после их подписания и заверения печатью, в формате либо .</w:t>
      </w:r>
      <w:proofErr w:type="spellStart"/>
      <w:r w:rsidRPr="002E2BE8">
        <w:t>tiff</w:t>
      </w:r>
      <w:proofErr w:type="spellEnd"/>
      <w:r w:rsidRPr="002E2BE8">
        <w:t xml:space="preserve"> (</w:t>
      </w:r>
      <w:proofErr w:type="gramStart"/>
      <w:r w:rsidRPr="002E2BE8">
        <w:t>многостраничный</w:t>
      </w:r>
      <w:proofErr w:type="gramEnd"/>
      <w:r w:rsidRPr="002E2BE8">
        <w:t>), либо .</w:t>
      </w:r>
      <w:proofErr w:type="spellStart"/>
      <w:r w:rsidRPr="002E2BE8">
        <w:t>pdf</w:t>
      </w:r>
      <w:proofErr w:type="spellEnd"/>
      <w:r w:rsidRPr="002E2BE8">
        <w:t xml:space="preserve">. Также копия заявки на участие в </w:t>
      </w:r>
      <w:r>
        <w:t>закупке</w:t>
      </w:r>
      <w:r w:rsidRPr="002E2BE8">
        <w:t xml:space="preserve"> подготавливается в форматах </w:t>
      </w:r>
      <w:proofErr w:type="spellStart"/>
      <w:r w:rsidRPr="002E2BE8">
        <w:t>Word</w:t>
      </w:r>
      <w:proofErr w:type="spellEnd"/>
      <w:r w:rsidRPr="002E2BE8">
        <w:t xml:space="preserve">, </w:t>
      </w:r>
      <w:proofErr w:type="spellStart"/>
      <w:r w:rsidRPr="002E2BE8">
        <w:t>Excel</w:t>
      </w:r>
      <w:proofErr w:type="spellEnd"/>
      <w:r w:rsidRPr="002E2BE8">
        <w:t xml:space="preserve">. Электронная версия должна быть записана на CD-R(W), DVD-R(W) диск или на другие электронные носители и вложена в конверт с оригиналом заявки на участие в </w:t>
      </w:r>
      <w:r>
        <w:t>закупке</w:t>
      </w:r>
      <w:r w:rsidRPr="002E2BE8">
        <w:t>.</w:t>
      </w:r>
    </w:p>
    <w:p w:rsidR="002755CD" w:rsidRDefault="002755CD" w:rsidP="002755CD">
      <w:pPr>
        <w:pStyle w:val="af8"/>
        <w:numPr>
          <w:ilvl w:val="2"/>
          <w:numId w:val="47"/>
        </w:numPr>
        <w:ind w:left="1134" w:hanging="1134"/>
        <w:contextualSpacing w:val="0"/>
        <w:jc w:val="both"/>
      </w:pPr>
      <w:r w:rsidRPr="002E2BE8">
        <w:t xml:space="preserve">Непредставление электронной версии заявки на участие в </w:t>
      </w:r>
      <w:r>
        <w:t>закупке</w:t>
      </w:r>
      <w:r w:rsidRPr="002E2BE8">
        <w:t xml:space="preserve"> является причиной её отклонения.</w:t>
      </w:r>
    </w:p>
    <w:p w:rsidR="002755CD" w:rsidRDefault="002755CD" w:rsidP="002755CD">
      <w:pPr>
        <w:pStyle w:val="af8"/>
        <w:numPr>
          <w:ilvl w:val="2"/>
          <w:numId w:val="47"/>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t xml:space="preserve"> </w:t>
      </w:r>
      <w:proofErr w:type="gramStart"/>
      <w:r w:rsidRPr="00C41A89">
        <w:t xml:space="preserve">Документы, в соответствии с </w:t>
      </w:r>
      <w:proofErr w:type="spellStart"/>
      <w:r w:rsidRPr="00C41A89">
        <w:t>пп</w:t>
      </w:r>
      <w:proofErr w:type="spellEnd"/>
      <w:r w:rsidRPr="00C41A89">
        <w:t>. 1), 10), 17) п. 6.</w:t>
      </w:r>
      <w:r>
        <w:t>2</w:t>
      </w:r>
      <w:r w:rsidRPr="00C41A89">
        <w:t xml:space="preserve">.1. и </w:t>
      </w:r>
      <w:proofErr w:type="spellStart"/>
      <w:r w:rsidRPr="00C41A89">
        <w:t>пп</w:t>
      </w:r>
      <w:proofErr w:type="spellEnd"/>
      <w:r w:rsidRPr="00C41A89">
        <w:t>. в) п. 6.1</w:t>
      </w:r>
      <w:r>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2755CD" w:rsidRDefault="002755CD" w:rsidP="002755CD">
      <w:pPr>
        <w:pStyle w:val="af8"/>
        <w:numPr>
          <w:ilvl w:val="2"/>
          <w:numId w:val="47"/>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2755CD" w:rsidRDefault="002755CD" w:rsidP="002755CD">
      <w:pPr>
        <w:pStyle w:val="af8"/>
        <w:numPr>
          <w:ilvl w:val="2"/>
          <w:numId w:val="47"/>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2755CD" w:rsidRPr="002E2BE8" w:rsidRDefault="002755CD" w:rsidP="002755CD">
      <w:pPr>
        <w:jc w:val="both"/>
      </w:pPr>
    </w:p>
    <w:p w:rsidR="002755CD" w:rsidRDefault="002755CD" w:rsidP="002755CD">
      <w:pPr>
        <w:pStyle w:val="af8"/>
        <w:numPr>
          <w:ilvl w:val="1"/>
          <w:numId w:val="47"/>
        </w:numPr>
        <w:ind w:left="1134" w:hanging="1134"/>
        <w:contextualSpacing w:val="0"/>
        <w:outlineLvl w:val="1"/>
        <w:rPr>
          <w:b/>
        </w:rPr>
      </w:pPr>
      <w:bookmarkStart w:id="253" w:name="_Toc422210018"/>
      <w:bookmarkStart w:id="254" w:name="_Toc422226838"/>
      <w:bookmarkStart w:id="255" w:name="_Toc422244190"/>
      <w:r w:rsidRPr="002E2BE8">
        <w:rPr>
          <w:b/>
        </w:rPr>
        <w:t xml:space="preserve">Требования к документам, подтверждающим соответствие Участника </w:t>
      </w:r>
      <w:r>
        <w:rPr>
          <w:b/>
        </w:rPr>
        <w:t>закупки</w:t>
      </w:r>
      <w:bookmarkEnd w:id="253"/>
      <w:bookmarkEnd w:id="254"/>
      <w:bookmarkEnd w:id="255"/>
    </w:p>
    <w:p w:rsidR="002755CD" w:rsidRPr="002E2BE8" w:rsidRDefault="002755CD" w:rsidP="002755CD">
      <w:pPr>
        <w:pStyle w:val="af8"/>
        <w:ind w:left="1134"/>
        <w:contextualSpacing w:val="0"/>
        <w:outlineLvl w:val="1"/>
        <w:rPr>
          <w:b/>
        </w:rPr>
      </w:pPr>
    </w:p>
    <w:p w:rsidR="002755CD" w:rsidRDefault="002755CD" w:rsidP="002755CD">
      <w:pPr>
        <w:pStyle w:val="af8"/>
        <w:numPr>
          <w:ilvl w:val="2"/>
          <w:numId w:val="47"/>
        </w:numPr>
        <w:ind w:left="1134" w:hanging="1134"/>
        <w:jc w:val="both"/>
      </w:pPr>
      <w:bookmarkStart w:id="256" w:name="_Ref316310466"/>
      <w:r w:rsidRPr="00B13CF5">
        <w:t>Для подтверждения соответствия требованиям, указанным в разделе </w:t>
      </w:r>
      <w:r>
        <w:t>6</w:t>
      </w:r>
      <w:r w:rsidRPr="00B13CF5">
        <w:t xml:space="preserve"> настоящей </w:t>
      </w:r>
      <w:r>
        <w:t>закупочной</w:t>
      </w:r>
      <w:r w:rsidRPr="00B13CF5">
        <w:t xml:space="preserve"> документации, </w:t>
      </w:r>
      <w:r>
        <w:t>Потенциальный участник</w:t>
      </w:r>
      <w:r w:rsidRPr="00B13CF5">
        <w:t xml:space="preserve">/Участник </w:t>
      </w:r>
      <w:r>
        <w:t>закупки</w:t>
      </w:r>
      <w:r w:rsidRPr="00B13CF5">
        <w:t xml:space="preserve"> в составе заявки на участие в </w:t>
      </w:r>
      <w:r>
        <w:t>закупке</w:t>
      </w:r>
      <w:r w:rsidRPr="00B13CF5">
        <w:t xml:space="preserve"> должен приложить следующие документы:</w:t>
      </w:r>
      <w:bookmarkEnd w:id="256"/>
    </w:p>
    <w:p w:rsidR="002755CD" w:rsidRDefault="002755CD" w:rsidP="002755CD">
      <w:pPr>
        <w:pStyle w:val="af8"/>
        <w:ind w:left="1134"/>
        <w:jc w:val="both"/>
      </w:pPr>
    </w:p>
    <w:p w:rsidR="002755CD" w:rsidRDefault="002755CD" w:rsidP="002755CD">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755CD" w:rsidRPr="004911C6" w:rsidTr="002755CD">
        <w:trPr>
          <w:trHeight w:val="225"/>
          <w:tblHeader/>
        </w:trPr>
        <w:tc>
          <w:tcPr>
            <w:tcW w:w="568" w:type="dxa"/>
            <w:vMerge w:val="restart"/>
            <w:shd w:val="clear" w:color="auto" w:fill="D9D9D9" w:themeFill="background1" w:themeFillShade="D9"/>
            <w:vAlign w:val="center"/>
          </w:tcPr>
          <w:p w:rsidR="002755CD" w:rsidRPr="004911C6" w:rsidRDefault="002755CD" w:rsidP="002755CD">
            <w:pPr>
              <w:spacing w:before="120" w:after="120"/>
              <w:rPr>
                <w:b/>
                <w:bCs/>
                <w:sz w:val="16"/>
                <w:szCs w:val="16"/>
              </w:rPr>
            </w:pPr>
            <w:r w:rsidRPr="004911C6">
              <w:rPr>
                <w:b/>
                <w:bCs/>
                <w:sz w:val="16"/>
                <w:szCs w:val="16"/>
              </w:rPr>
              <w:t>№</w:t>
            </w:r>
          </w:p>
          <w:p w:rsidR="002755CD" w:rsidRPr="004911C6" w:rsidRDefault="002755CD" w:rsidP="002755CD">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2755CD" w:rsidRPr="00F734D9" w:rsidRDefault="002755CD" w:rsidP="002755CD">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2755CD" w:rsidRPr="00F734D9" w:rsidRDefault="002755CD" w:rsidP="002755CD">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2755CD" w:rsidRPr="00822AA7" w:rsidRDefault="002755CD" w:rsidP="002755CD">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2755CD" w:rsidRPr="008F19B8" w:rsidRDefault="002755CD" w:rsidP="002755CD">
            <w:pPr>
              <w:spacing w:before="120" w:after="120"/>
              <w:jc w:val="center"/>
              <w:rPr>
                <w:b/>
                <w:snapToGrid w:val="0"/>
                <w:color w:val="000000"/>
                <w:sz w:val="20"/>
                <w:szCs w:val="20"/>
              </w:rPr>
            </w:pPr>
            <w:r w:rsidRPr="008F19B8">
              <w:rPr>
                <w:b/>
                <w:snapToGrid w:val="0"/>
                <w:color w:val="000000"/>
                <w:sz w:val="20"/>
                <w:szCs w:val="20"/>
              </w:rPr>
              <w:t>Примечание</w:t>
            </w:r>
          </w:p>
        </w:tc>
      </w:tr>
      <w:tr w:rsidR="002755CD" w:rsidRPr="00921675" w:rsidTr="002755CD">
        <w:trPr>
          <w:trHeight w:val="225"/>
          <w:tblHeader/>
        </w:trPr>
        <w:tc>
          <w:tcPr>
            <w:tcW w:w="568" w:type="dxa"/>
            <w:vMerge/>
            <w:shd w:val="clear" w:color="auto" w:fill="D9D9D9" w:themeFill="background1" w:themeFillShade="D9"/>
            <w:vAlign w:val="center"/>
          </w:tcPr>
          <w:p w:rsidR="002755CD" w:rsidRPr="00921675" w:rsidRDefault="002755CD" w:rsidP="002755CD">
            <w:pPr>
              <w:spacing w:before="120" w:after="120"/>
              <w:ind w:firstLine="567"/>
              <w:jc w:val="center"/>
              <w:rPr>
                <w:b/>
                <w:bCs/>
                <w:sz w:val="16"/>
                <w:szCs w:val="16"/>
              </w:rPr>
            </w:pPr>
          </w:p>
        </w:tc>
        <w:tc>
          <w:tcPr>
            <w:tcW w:w="3402" w:type="dxa"/>
            <w:vMerge/>
            <w:shd w:val="clear" w:color="auto" w:fill="D9D9D9" w:themeFill="background1" w:themeFillShade="D9"/>
            <w:vAlign w:val="center"/>
          </w:tcPr>
          <w:p w:rsidR="002755CD" w:rsidRPr="00EA78E1" w:rsidRDefault="002755CD" w:rsidP="002755CD">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2755CD" w:rsidRPr="00EA78E1" w:rsidRDefault="002755CD" w:rsidP="002755CD">
            <w:pPr>
              <w:ind w:left="-109" w:right="-109"/>
              <w:jc w:val="center"/>
              <w:rPr>
                <w:snapToGrid w:val="0"/>
                <w:color w:val="000000"/>
                <w:sz w:val="16"/>
                <w:szCs w:val="16"/>
              </w:rPr>
            </w:pPr>
          </w:p>
        </w:tc>
        <w:tc>
          <w:tcPr>
            <w:tcW w:w="1276" w:type="dxa"/>
            <w:shd w:val="clear" w:color="auto" w:fill="D9D9D9" w:themeFill="background1" w:themeFillShade="D9"/>
          </w:tcPr>
          <w:p w:rsidR="002755CD" w:rsidRPr="00822AA7" w:rsidRDefault="002755CD" w:rsidP="002755CD">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2755CD" w:rsidRPr="00822AA7" w:rsidRDefault="002755CD" w:rsidP="002755CD">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2755CD" w:rsidRPr="008F19B8" w:rsidRDefault="002755CD" w:rsidP="002755CD">
            <w:pPr>
              <w:spacing w:before="120" w:after="120"/>
              <w:jc w:val="center"/>
              <w:rPr>
                <w:b/>
                <w:snapToGrid w:val="0"/>
                <w:color w:val="000000"/>
                <w:sz w:val="16"/>
                <w:szCs w:val="16"/>
              </w:rPr>
            </w:pPr>
          </w:p>
        </w:tc>
      </w:tr>
      <w:tr w:rsidR="002755CD" w:rsidRPr="00921675" w:rsidTr="002755CD">
        <w:tc>
          <w:tcPr>
            <w:tcW w:w="9748" w:type="dxa"/>
            <w:gridSpan w:val="6"/>
            <w:shd w:val="clear" w:color="auto" w:fill="D9D9D9" w:themeFill="background1" w:themeFillShade="D9"/>
          </w:tcPr>
          <w:p w:rsidR="002755CD" w:rsidRPr="008F19B8" w:rsidRDefault="002755CD" w:rsidP="002755CD">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2755CD" w:rsidRPr="00921675" w:rsidTr="002755CD">
        <w:trPr>
          <w:trHeight w:val="1200"/>
        </w:trPr>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color w:val="000000"/>
                <w:sz w:val="16"/>
                <w:szCs w:val="16"/>
              </w:rPr>
            </w:pPr>
            <w:proofErr w:type="gramStart"/>
            <w:r w:rsidRPr="000A3CA5">
              <w:rPr>
                <w:snapToGrid w:val="0"/>
                <w:sz w:val="16"/>
                <w:szCs w:val="16"/>
              </w:rPr>
              <w:t xml:space="preserve">Оригинал полученной не ранее чем за </w:t>
            </w:r>
            <w:r>
              <w:rPr>
                <w:snapToGrid w:val="0"/>
                <w:sz w:val="16"/>
                <w:szCs w:val="16"/>
              </w:rPr>
              <w:t>30 календарных дней</w:t>
            </w:r>
            <w:r w:rsidRPr="000A3CA5">
              <w:rPr>
                <w:snapToGrid w:val="0"/>
                <w:sz w:val="16"/>
                <w:szCs w:val="16"/>
              </w:rPr>
              <w:t xml:space="preserve"> до срока окончания приема заявок на участие в закупке выписки из единого государственного реестра юридических лиц или нотариально заверенную копию такой выписки или выписку, полученную в форме электронного документа, в формате </w:t>
            </w:r>
            <w:proofErr w:type="spellStart"/>
            <w:r w:rsidRPr="000A3CA5">
              <w:rPr>
                <w:snapToGrid w:val="0"/>
                <w:sz w:val="16"/>
                <w:szCs w:val="16"/>
              </w:rPr>
              <w:t>Pdf</w:t>
            </w:r>
            <w:proofErr w:type="spellEnd"/>
            <w:r w:rsidRPr="000A3CA5">
              <w:rPr>
                <w:snapToGrid w:val="0"/>
                <w:sz w:val="16"/>
                <w:szCs w:val="16"/>
              </w:rPr>
              <w:t>, содержащем усиленную квалифицированную электронную подпись и ее визуализацию (для юридического лица), оригинал полученной не ранее чем за один месяц</w:t>
            </w:r>
            <w:proofErr w:type="gramEnd"/>
            <w:r w:rsidRPr="000A3CA5">
              <w:rPr>
                <w:snapToGrid w:val="0"/>
                <w:sz w:val="16"/>
                <w:szCs w:val="16"/>
              </w:rPr>
              <w:t xml:space="preserve"> </w:t>
            </w:r>
            <w:proofErr w:type="gramStart"/>
            <w:r w:rsidRPr="000A3CA5">
              <w:rPr>
                <w:snapToGrid w:val="0"/>
                <w:sz w:val="16"/>
                <w:szCs w:val="16"/>
              </w:rPr>
              <w:t xml:space="preserve">до срока окончания приема заявок на участие в закупке выписки из единого государственного реестра индивидуальных предпринимателей или нотариально заверенную копию такой выписки или выписку, полученную в форме электронного документа, в формате </w:t>
            </w:r>
            <w:proofErr w:type="spellStart"/>
            <w:r w:rsidRPr="000A3CA5">
              <w:rPr>
                <w:snapToGrid w:val="0"/>
                <w:sz w:val="16"/>
                <w:szCs w:val="16"/>
              </w:rPr>
              <w:t>Pdf</w:t>
            </w:r>
            <w:proofErr w:type="spellEnd"/>
            <w:r w:rsidRPr="000A3CA5">
              <w:rPr>
                <w:snapToGrid w:val="0"/>
                <w:sz w:val="16"/>
                <w:szCs w:val="16"/>
              </w:rPr>
              <w:t>, содержащем усиленную квалифицированную электронную подпись и ее визуализацию (для индивидуального предпринимателя), копии документов, удостоверяющих личнос</w:t>
            </w:r>
            <w:r>
              <w:rPr>
                <w:snapToGrid w:val="0"/>
                <w:sz w:val="16"/>
                <w:szCs w:val="16"/>
              </w:rPr>
              <w:t>ть (для иного физического лица).</w:t>
            </w:r>
            <w:proofErr w:type="gramEnd"/>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sz w:val="16"/>
                <w:szCs w:val="16"/>
              </w:rPr>
            </w:pPr>
            <w:r w:rsidRPr="008F19B8">
              <w:rPr>
                <w:snapToGrid w:val="0"/>
                <w:sz w:val="16"/>
                <w:szCs w:val="16"/>
              </w:rPr>
              <w:t>Если зарегистрировано до 01.07.2002.</w:t>
            </w:r>
          </w:p>
          <w:p w:rsidR="002755CD" w:rsidRPr="008F19B8" w:rsidRDefault="002755CD" w:rsidP="002755CD">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03BB0" w:rsidRDefault="002755CD" w:rsidP="002755CD">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03BB0" w:rsidRDefault="002755CD" w:rsidP="002755CD">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2755CD" w:rsidRPr="00066461" w:rsidRDefault="002755CD" w:rsidP="002755CD">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2755CD" w:rsidRPr="008F19B8" w:rsidRDefault="002755CD" w:rsidP="002755CD">
            <w:pPr>
              <w:spacing w:after="60"/>
              <w:jc w:val="both"/>
              <w:rPr>
                <w:snapToGrid w:val="0"/>
                <w:sz w:val="16"/>
                <w:szCs w:val="16"/>
              </w:rPr>
            </w:pPr>
            <w:r w:rsidRPr="008F19B8">
              <w:rPr>
                <w:snapToGrid w:val="0"/>
                <w:sz w:val="16"/>
                <w:szCs w:val="16"/>
              </w:rPr>
              <w:t>Не требуется для товариществ.</w:t>
            </w:r>
          </w:p>
          <w:p w:rsidR="002755CD" w:rsidRPr="007813C6" w:rsidRDefault="002755CD" w:rsidP="002755CD">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2755CD" w:rsidRPr="008F19B8" w:rsidRDefault="002755CD" w:rsidP="002755CD">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и не вносились изменения (соответствующая оговорка делается в оферте)</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7813C6" w:rsidRDefault="002755CD" w:rsidP="002755CD">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2755CD" w:rsidRPr="008F19B8" w:rsidRDefault="002755CD" w:rsidP="002755CD">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7813C6" w:rsidRDefault="002755CD" w:rsidP="002755CD">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2755CD" w:rsidRPr="008F19B8" w:rsidRDefault="002755CD" w:rsidP="002755CD">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2755CD" w:rsidRPr="008F19B8" w:rsidRDefault="002755CD" w:rsidP="002755CD">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1C5619">
              <w:rPr>
                <w:color w:val="FF0000"/>
              </w:rPr>
              <w:t xml:space="preserve"> </w:t>
            </w:r>
            <w:r w:rsidRPr="001C5619">
              <w:rPr>
                <w:snapToGrid w:val="0"/>
                <w:color w:val="FF0000"/>
                <w:sz w:val="16"/>
                <w:szCs w:val="16"/>
              </w:rPr>
              <w:t>нет изменений по единоличному исполнительному органу.  Если нет изменений по единоличному исполнительному органу,</w:t>
            </w:r>
            <w:r w:rsidRPr="001C5619">
              <w:rPr>
                <w:color w:val="FF0000"/>
              </w:rPr>
              <w:t xml:space="preserve"> </w:t>
            </w:r>
            <w:r w:rsidRPr="001C5619">
              <w:rPr>
                <w:snapToGrid w:val="0"/>
                <w:color w:val="FF0000"/>
                <w:sz w:val="16"/>
                <w:szCs w:val="16"/>
              </w:rPr>
              <w:t>соответствующая оговорка делается в оферте</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color w:val="000000"/>
                <w:sz w:val="16"/>
                <w:szCs w:val="16"/>
              </w:rPr>
            </w:pPr>
            <w:r w:rsidRPr="008F19B8">
              <w:rPr>
                <w:snapToGrid w:val="0"/>
                <w:color w:val="000000"/>
                <w:sz w:val="16"/>
                <w:szCs w:val="16"/>
              </w:rPr>
              <w:t>Для юридических лиц.</w:t>
            </w:r>
          </w:p>
          <w:p w:rsidR="002755CD" w:rsidRPr="008F19B8" w:rsidRDefault="002755CD" w:rsidP="002755CD">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sz w:val="16"/>
                <w:szCs w:val="16"/>
              </w:rPr>
            </w:pPr>
            <w:r w:rsidRPr="008F19B8">
              <w:rPr>
                <w:snapToGrid w:val="0"/>
                <w:sz w:val="16"/>
                <w:szCs w:val="16"/>
              </w:rPr>
              <w:t>Для юридических лиц.</w:t>
            </w:r>
          </w:p>
          <w:p w:rsidR="002755CD" w:rsidRPr="008F19B8" w:rsidRDefault="002755CD" w:rsidP="002755CD">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sz w:val="16"/>
                <w:szCs w:val="16"/>
              </w:rPr>
            </w:pP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2755CD" w:rsidRPr="008F19B8" w:rsidRDefault="002755CD" w:rsidP="002755CD">
            <w:pPr>
              <w:spacing w:after="60"/>
              <w:jc w:val="both"/>
              <w:rPr>
                <w:snapToGrid w:val="0"/>
                <w:sz w:val="16"/>
                <w:szCs w:val="16"/>
              </w:rPr>
            </w:pPr>
            <w:r w:rsidRPr="00562935">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Pr>
                <w:snapToGrid w:val="0"/>
                <w:sz w:val="16"/>
                <w:szCs w:val="16"/>
              </w:rPr>
              <w:t>Свидетельство о включении субъекта МСП в Реестр субъектов МСП, ведение которого осуществляется уполномоченным на ведение такого Реестра органом исполнительной власти</w:t>
            </w:r>
          </w:p>
        </w:tc>
        <w:tc>
          <w:tcPr>
            <w:tcW w:w="992" w:type="dxa"/>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sz w:val="16"/>
                <w:szCs w:val="16"/>
              </w:rPr>
            </w:pPr>
            <w:r w:rsidRPr="008F19B8">
              <w:rPr>
                <w:snapToGrid w:val="0"/>
                <w:sz w:val="16"/>
                <w:szCs w:val="16"/>
              </w:rPr>
              <w:t>При наличии</w:t>
            </w:r>
          </w:p>
        </w:tc>
      </w:tr>
      <w:tr w:rsidR="002755CD" w:rsidRPr="00921675" w:rsidTr="002755CD">
        <w:tc>
          <w:tcPr>
            <w:tcW w:w="9748" w:type="dxa"/>
            <w:gridSpan w:val="6"/>
            <w:shd w:val="clear" w:color="auto" w:fill="D9D9D9" w:themeFill="background1" w:themeFillShade="D9"/>
          </w:tcPr>
          <w:p w:rsidR="002755CD" w:rsidRPr="008F19B8" w:rsidRDefault="002755CD" w:rsidP="002755CD">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w:t>
            </w:r>
            <w:proofErr w:type="gramStart"/>
            <w:r w:rsidRPr="008F19B8">
              <w:rPr>
                <w:snapToGrid w:val="0"/>
                <w:color w:val="000000"/>
                <w:sz w:val="16"/>
                <w:szCs w:val="16"/>
              </w:rPr>
              <w:t>,</w:t>
            </w:r>
            <w:proofErr w:type="gramEnd"/>
            <w:r w:rsidRPr="008F19B8">
              <w:rPr>
                <w:snapToGrid w:val="0"/>
                <w:color w:val="000000"/>
                <w:sz w:val="16"/>
                <w:szCs w:val="16"/>
              </w:rPr>
              <w:t xml:space="preserve"> если документ выдан на территории иного государства, должен быть предоставлен нотариально заверенный перевод такого документа</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7</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755CD" w:rsidRPr="00784435" w:rsidRDefault="002755CD" w:rsidP="002755CD">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3131DF" w:rsidRDefault="002755CD" w:rsidP="002755CD">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755CD" w:rsidRPr="00784435" w:rsidRDefault="002755CD" w:rsidP="002755CD">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03BB0" w:rsidRDefault="002755CD" w:rsidP="002755CD">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2755CD" w:rsidRPr="00784435" w:rsidRDefault="002755CD" w:rsidP="002755CD">
            <w:pPr>
              <w:spacing w:after="60"/>
              <w:jc w:val="center"/>
              <w:rPr>
                <w:b/>
                <w:snapToGrid w:val="0"/>
                <w:color w:val="000000"/>
              </w:rPr>
            </w:pP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03BB0" w:rsidRDefault="002755CD" w:rsidP="002755CD">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20</w:t>
            </w:r>
          </w:p>
        </w:tc>
        <w:tc>
          <w:tcPr>
            <w:tcW w:w="9180" w:type="dxa"/>
            <w:gridSpan w:val="5"/>
            <w:shd w:val="clear" w:color="auto" w:fill="D9D9D9" w:themeFill="background1" w:themeFillShade="D9"/>
          </w:tcPr>
          <w:p w:rsidR="002755CD" w:rsidRPr="008F19B8" w:rsidRDefault="002755CD" w:rsidP="002755CD">
            <w:pPr>
              <w:spacing w:after="60"/>
              <w:jc w:val="center"/>
              <w:rPr>
                <w:b/>
                <w:snapToGrid w:val="0"/>
                <w:color w:val="000000"/>
                <w:sz w:val="20"/>
                <w:szCs w:val="20"/>
              </w:rPr>
            </w:pPr>
            <w:r w:rsidRPr="008F19B8">
              <w:rPr>
                <w:b/>
                <w:snapToGrid w:val="0"/>
                <w:sz w:val="20"/>
                <w:szCs w:val="20"/>
              </w:rPr>
              <w:t>Резиденты РФ, применяющие общий режим налогообложения предоставляют:</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755CD" w:rsidRPr="00784435" w:rsidRDefault="002755CD" w:rsidP="002755CD">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color w:val="000000"/>
                <w:sz w:val="16"/>
                <w:szCs w:val="16"/>
              </w:rPr>
            </w:pP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755CD" w:rsidRPr="00784435" w:rsidRDefault="002755CD" w:rsidP="002755CD">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color w:val="000000"/>
                <w:sz w:val="16"/>
                <w:szCs w:val="16"/>
              </w:rPr>
            </w:pP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2755CD" w:rsidRPr="00066461" w:rsidRDefault="002755CD" w:rsidP="002755CD">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rPr>
                <w:snapToGrid w:val="0"/>
                <w:color w:val="000000"/>
                <w:sz w:val="16"/>
                <w:szCs w:val="16"/>
              </w:rPr>
            </w:pPr>
            <w:r w:rsidRPr="008F19B8">
              <w:rPr>
                <w:snapToGrid w:val="0"/>
                <w:color w:val="000000"/>
                <w:sz w:val="16"/>
                <w:szCs w:val="16"/>
              </w:rPr>
              <w:t>При наличии</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9180" w:type="dxa"/>
            <w:gridSpan w:val="5"/>
            <w:shd w:val="clear" w:color="auto" w:fill="D9D9D9" w:themeFill="background1" w:themeFillShade="D9"/>
          </w:tcPr>
          <w:p w:rsidR="002755CD" w:rsidRPr="008F19B8" w:rsidRDefault="002755CD" w:rsidP="002755CD">
            <w:pPr>
              <w:spacing w:after="60"/>
              <w:jc w:val="center"/>
              <w:rPr>
                <w:b/>
                <w:snapToGrid w:val="0"/>
                <w:sz w:val="20"/>
                <w:szCs w:val="20"/>
              </w:rPr>
            </w:pPr>
            <w:r w:rsidRPr="008F19B8">
              <w:rPr>
                <w:b/>
                <w:snapToGrid w:val="0"/>
                <w:sz w:val="20"/>
                <w:szCs w:val="20"/>
              </w:rPr>
              <w:t>Резиденты РФ, применяющие специальные режимы налогообложения предоставляют:</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sz w:val="16"/>
                <w:szCs w:val="16"/>
              </w:rPr>
              <w:t>Отчетные налоговые декларации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755CD" w:rsidRPr="00066461" w:rsidRDefault="002755CD" w:rsidP="002755CD">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color w:val="000000"/>
                <w:sz w:val="16"/>
                <w:szCs w:val="16"/>
              </w:rPr>
            </w:pP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sz w:val="16"/>
                <w:szCs w:val="16"/>
              </w:rPr>
              <w:t>Уведомление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color w:val="000000"/>
                <w:sz w:val="16"/>
                <w:szCs w:val="16"/>
              </w:rPr>
            </w:pP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Pr>
                <w:snapToGrid w:val="0"/>
                <w:sz w:val="16"/>
                <w:szCs w:val="16"/>
              </w:rPr>
              <w:t>Субъекты</w:t>
            </w:r>
            <w:r w:rsidRPr="00066461">
              <w:rPr>
                <w:snapToGrid w:val="0"/>
                <w:sz w:val="16"/>
                <w:szCs w:val="16"/>
              </w:rPr>
              <w:t>,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w:t>
            </w:r>
            <w:r>
              <w:rPr>
                <w:snapToGrid w:val="0"/>
                <w:sz w:val="16"/>
                <w:szCs w:val="16"/>
              </w:rPr>
              <w:t>оговых деклараций в XML формате</w:t>
            </w:r>
          </w:p>
        </w:tc>
        <w:tc>
          <w:tcPr>
            <w:tcW w:w="992"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color w:val="000000"/>
                <w:sz w:val="16"/>
                <w:szCs w:val="16"/>
              </w:rPr>
            </w:pPr>
          </w:p>
        </w:tc>
      </w:tr>
      <w:tr w:rsidR="002755CD" w:rsidRPr="00F5744B" w:rsidTr="002755CD">
        <w:tc>
          <w:tcPr>
            <w:tcW w:w="9748" w:type="dxa"/>
            <w:gridSpan w:val="6"/>
            <w:shd w:val="clear" w:color="auto" w:fill="D9D9D9" w:themeFill="background1" w:themeFillShade="D9"/>
          </w:tcPr>
          <w:p w:rsidR="002755CD" w:rsidRPr="008F19B8" w:rsidRDefault="002755CD" w:rsidP="002755CD">
            <w:pPr>
              <w:spacing w:after="60"/>
              <w:jc w:val="center"/>
              <w:rPr>
                <w:b/>
                <w:snapToGrid w:val="0"/>
                <w:color w:val="000000"/>
                <w:sz w:val="16"/>
                <w:szCs w:val="16"/>
              </w:rPr>
            </w:pPr>
            <w:r w:rsidRPr="008F19B8">
              <w:rPr>
                <w:b/>
                <w:snapToGrid w:val="0"/>
                <w:color w:val="000000"/>
                <w:sz w:val="16"/>
                <w:szCs w:val="16"/>
              </w:rPr>
              <w:t>Другие документы:</w:t>
            </w:r>
          </w:p>
        </w:tc>
      </w:tr>
      <w:tr w:rsidR="002755CD" w:rsidRPr="003131DF"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1134" w:type="dxa"/>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2376" w:type="dxa"/>
            <w:shd w:val="clear" w:color="auto" w:fill="D9D9D9" w:themeFill="background1" w:themeFillShade="D9"/>
          </w:tcPr>
          <w:p w:rsidR="002755CD" w:rsidRPr="00132136" w:rsidRDefault="002755CD" w:rsidP="002755CD">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755CD" w:rsidRPr="003131DF" w:rsidTr="002755CD">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3E3F00" w:rsidRDefault="002755CD" w:rsidP="002755CD">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2755CD" w:rsidRPr="00132136" w:rsidRDefault="002755CD" w:rsidP="002755CD">
            <w:pPr>
              <w:spacing w:after="60"/>
              <w:ind w:left="11" w:right="64" w:hanging="11"/>
              <w:rPr>
                <w:snapToGrid w:val="0"/>
                <w:color w:val="000000"/>
                <w:sz w:val="16"/>
                <w:szCs w:val="16"/>
              </w:rPr>
            </w:pPr>
          </w:p>
          <w:p w:rsidR="002755CD" w:rsidRPr="00132136" w:rsidRDefault="002755CD" w:rsidP="002755CD">
            <w:pPr>
              <w:spacing w:after="60"/>
              <w:ind w:left="11" w:right="64" w:hanging="11"/>
              <w:rPr>
                <w:snapToGrid w:val="0"/>
                <w:color w:val="000000"/>
                <w:sz w:val="16"/>
                <w:szCs w:val="16"/>
              </w:rPr>
            </w:pPr>
            <w:r w:rsidRPr="00132136">
              <w:rPr>
                <w:snapToGrid w:val="0"/>
                <w:color w:val="000000"/>
                <w:sz w:val="16"/>
                <w:szCs w:val="16"/>
              </w:rPr>
              <w:t xml:space="preserve">Предоставляется по форме (2) соответствующей предмету договора (закупки) </w:t>
            </w:r>
          </w:p>
        </w:tc>
      </w:tr>
      <w:tr w:rsidR="002755CD" w:rsidRPr="003131DF" w:rsidTr="002755CD">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23.1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3E3F00" w:rsidRDefault="002755CD" w:rsidP="002755CD">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2755CD" w:rsidRPr="00132136" w:rsidRDefault="002755CD" w:rsidP="002755CD">
            <w:pPr>
              <w:spacing w:after="60"/>
              <w:ind w:left="11" w:right="64" w:hanging="11"/>
              <w:rPr>
                <w:snapToGrid w:val="0"/>
                <w:color w:val="000000"/>
                <w:sz w:val="16"/>
                <w:szCs w:val="16"/>
              </w:rPr>
            </w:pPr>
          </w:p>
        </w:tc>
      </w:tr>
      <w:tr w:rsidR="002755CD" w:rsidRPr="003131DF"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rsidR="002755CD" w:rsidRDefault="002755CD" w:rsidP="002755CD">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2755CD" w:rsidRPr="00066461" w:rsidRDefault="002755CD" w:rsidP="002755CD">
            <w:pPr>
              <w:spacing w:after="60"/>
              <w:jc w:val="center"/>
              <w:rPr>
                <w:b/>
                <w:snapToGrid w:val="0"/>
                <w:color w:val="000000"/>
              </w:rPr>
            </w:pPr>
          </w:p>
        </w:tc>
        <w:tc>
          <w:tcPr>
            <w:tcW w:w="1276" w:type="dxa"/>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1134" w:type="dxa"/>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2376" w:type="dxa"/>
            <w:vMerge w:val="restart"/>
            <w:shd w:val="clear" w:color="auto" w:fill="D9D9D9" w:themeFill="background1" w:themeFillShade="D9"/>
          </w:tcPr>
          <w:p w:rsidR="002755CD" w:rsidRPr="00132136" w:rsidRDefault="002755CD" w:rsidP="002755CD">
            <w:pPr>
              <w:spacing w:after="60"/>
              <w:ind w:left="11" w:right="64" w:hanging="11"/>
              <w:rPr>
                <w:snapToGrid w:val="0"/>
                <w:color w:val="000000"/>
                <w:sz w:val="16"/>
                <w:szCs w:val="16"/>
              </w:rPr>
            </w:pPr>
          </w:p>
          <w:p w:rsidR="002755CD" w:rsidRPr="00132136" w:rsidRDefault="002755CD" w:rsidP="002755CD">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2755CD" w:rsidRPr="003131DF" w:rsidTr="002755CD">
        <w:tc>
          <w:tcPr>
            <w:tcW w:w="568" w:type="dxa"/>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24.1</w:t>
            </w:r>
          </w:p>
        </w:tc>
        <w:tc>
          <w:tcPr>
            <w:tcW w:w="3402" w:type="dxa"/>
            <w:shd w:val="clear" w:color="auto" w:fill="D9D9D9" w:themeFill="background1" w:themeFillShade="D9"/>
          </w:tcPr>
          <w:p w:rsidR="002755CD" w:rsidRDefault="002755CD" w:rsidP="002755CD">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2755CD" w:rsidRPr="00066461" w:rsidRDefault="002755CD" w:rsidP="002755CD">
            <w:pPr>
              <w:spacing w:after="60"/>
              <w:jc w:val="center"/>
              <w:rPr>
                <w:b/>
                <w:snapToGrid w:val="0"/>
                <w:color w:val="000000"/>
              </w:rPr>
            </w:pPr>
          </w:p>
        </w:tc>
        <w:tc>
          <w:tcPr>
            <w:tcW w:w="1276" w:type="dxa"/>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1134" w:type="dxa"/>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2376" w:type="dxa"/>
            <w:vMerge/>
            <w:shd w:val="clear" w:color="auto" w:fill="D9D9D9" w:themeFill="background1" w:themeFillShade="D9"/>
          </w:tcPr>
          <w:p w:rsidR="002755CD" w:rsidRPr="00132136" w:rsidRDefault="002755CD" w:rsidP="002755CD">
            <w:pPr>
              <w:spacing w:after="60"/>
              <w:ind w:left="11" w:right="64" w:hanging="11"/>
              <w:rPr>
                <w:snapToGrid w:val="0"/>
                <w:color w:val="000000"/>
                <w:sz w:val="16"/>
                <w:szCs w:val="16"/>
              </w:rPr>
            </w:pPr>
          </w:p>
        </w:tc>
      </w:tr>
      <w:tr w:rsidR="002755CD" w:rsidRPr="003131DF"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1134" w:type="dxa"/>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2376" w:type="dxa"/>
            <w:shd w:val="clear" w:color="auto" w:fill="D9D9D9" w:themeFill="background1" w:themeFillShade="D9"/>
          </w:tcPr>
          <w:p w:rsidR="002755CD" w:rsidRPr="00132136" w:rsidRDefault="002755CD" w:rsidP="002755CD">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2755CD" w:rsidRPr="003131DF"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6</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1134" w:type="dxa"/>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2376" w:type="dxa"/>
            <w:shd w:val="clear" w:color="auto" w:fill="D9D9D9" w:themeFill="background1" w:themeFillShade="D9"/>
          </w:tcPr>
          <w:p w:rsidR="002755CD" w:rsidRPr="00132136" w:rsidRDefault="002755CD" w:rsidP="002755CD">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2755CD" w:rsidRPr="003131DF"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1134" w:type="dxa"/>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2376" w:type="dxa"/>
            <w:shd w:val="clear" w:color="auto" w:fill="D9D9D9" w:themeFill="background1" w:themeFillShade="D9"/>
          </w:tcPr>
          <w:p w:rsidR="002755CD" w:rsidRPr="00132136" w:rsidRDefault="002755CD" w:rsidP="002755CD">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2755CD" w:rsidRPr="003131DF" w:rsidTr="002755CD">
        <w:trPr>
          <w:trHeight w:val="573"/>
        </w:trPr>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2755CD" w:rsidRPr="00066461" w:rsidRDefault="002755CD" w:rsidP="002755CD">
            <w:pPr>
              <w:spacing w:after="60"/>
              <w:rPr>
                <w:color w:val="000000"/>
                <w:sz w:val="16"/>
                <w:szCs w:val="16"/>
              </w:rPr>
            </w:pPr>
          </w:p>
        </w:tc>
        <w:tc>
          <w:tcPr>
            <w:tcW w:w="1134" w:type="dxa"/>
            <w:shd w:val="clear" w:color="auto" w:fill="D9D9D9" w:themeFill="background1" w:themeFillShade="D9"/>
          </w:tcPr>
          <w:p w:rsidR="002755CD" w:rsidRPr="00066461" w:rsidRDefault="002755CD" w:rsidP="002755CD">
            <w:pPr>
              <w:spacing w:after="60"/>
              <w:rPr>
                <w:color w:val="000000"/>
                <w:sz w:val="16"/>
                <w:szCs w:val="16"/>
              </w:rPr>
            </w:pPr>
          </w:p>
        </w:tc>
        <w:tc>
          <w:tcPr>
            <w:tcW w:w="2376" w:type="dxa"/>
            <w:shd w:val="clear" w:color="auto" w:fill="D9D9D9" w:themeFill="background1" w:themeFillShade="D9"/>
          </w:tcPr>
          <w:p w:rsidR="002755CD" w:rsidRPr="00132136" w:rsidRDefault="002755CD" w:rsidP="002755CD">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8</w:t>
            </w:r>
          </w:p>
        </w:tc>
      </w:tr>
      <w:tr w:rsidR="002755CD" w:rsidRPr="003131DF" w:rsidTr="002755CD">
        <w:trPr>
          <w:trHeight w:val="573"/>
        </w:trPr>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2755CD" w:rsidRPr="00066461" w:rsidRDefault="002755CD" w:rsidP="002755CD">
            <w:pPr>
              <w:spacing w:after="60"/>
              <w:rPr>
                <w:color w:val="000000"/>
                <w:sz w:val="16"/>
                <w:szCs w:val="16"/>
              </w:rPr>
            </w:pPr>
          </w:p>
        </w:tc>
        <w:tc>
          <w:tcPr>
            <w:tcW w:w="1134" w:type="dxa"/>
            <w:shd w:val="clear" w:color="auto" w:fill="D9D9D9" w:themeFill="background1" w:themeFillShade="D9"/>
          </w:tcPr>
          <w:p w:rsidR="002755CD" w:rsidRPr="00066461" w:rsidRDefault="002755CD" w:rsidP="002755CD">
            <w:pPr>
              <w:spacing w:after="60"/>
              <w:rPr>
                <w:color w:val="000000"/>
                <w:sz w:val="16"/>
                <w:szCs w:val="16"/>
              </w:rPr>
            </w:pPr>
          </w:p>
        </w:tc>
        <w:tc>
          <w:tcPr>
            <w:tcW w:w="2376" w:type="dxa"/>
            <w:shd w:val="clear" w:color="auto" w:fill="D9D9D9" w:themeFill="background1" w:themeFillShade="D9"/>
          </w:tcPr>
          <w:p w:rsidR="002755CD" w:rsidRPr="00132136" w:rsidRDefault="002755CD" w:rsidP="002755CD">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9</w:t>
            </w:r>
          </w:p>
          <w:p w:rsidR="002755CD" w:rsidRPr="00132136" w:rsidRDefault="002755CD" w:rsidP="002755CD">
            <w:pPr>
              <w:spacing w:after="60"/>
              <w:jc w:val="both"/>
              <w:rPr>
                <w:color w:val="000000"/>
                <w:sz w:val="16"/>
                <w:szCs w:val="16"/>
              </w:rPr>
            </w:pPr>
            <w:r w:rsidRPr="00132136">
              <w:rPr>
                <w:color w:val="000000"/>
                <w:sz w:val="16"/>
                <w:szCs w:val="16"/>
              </w:rPr>
              <w:t>К справке прикладываются копии договоров</w:t>
            </w:r>
          </w:p>
        </w:tc>
      </w:tr>
      <w:tr w:rsidR="002755CD" w:rsidRPr="003131DF" w:rsidTr="002755CD">
        <w:trPr>
          <w:trHeight w:val="573"/>
        </w:trPr>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3</w:t>
            </w:r>
            <w:r>
              <w:rPr>
                <w:snapToGrid w:val="0"/>
                <w:color w:val="000000"/>
                <w:sz w:val="16"/>
                <w:szCs w:val="16"/>
              </w:rPr>
              <w:t>0</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2755CD" w:rsidRPr="00066461" w:rsidRDefault="002755CD" w:rsidP="002755CD">
            <w:pPr>
              <w:spacing w:after="60"/>
              <w:rPr>
                <w:color w:val="000000"/>
                <w:sz w:val="16"/>
                <w:szCs w:val="16"/>
              </w:rPr>
            </w:pPr>
          </w:p>
        </w:tc>
        <w:tc>
          <w:tcPr>
            <w:tcW w:w="1134" w:type="dxa"/>
            <w:shd w:val="clear" w:color="auto" w:fill="D9D9D9" w:themeFill="background1" w:themeFillShade="D9"/>
          </w:tcPr>
          <w:p w:rsidR="002755CD" w:rsidRPr="00066461" w:rsidRDefault="002755CD" w:rsidP="002755CD">
            <w:pPr>
              <w:spacing w:after="60"/>
              <w:rPr>
                <w:color w:val="000000"/>
                <w:sz w:val="16"/>
                <w:szCs w:val="16"/>
              </w:rPr>
            </w:pPr>
          </w:p>
        </w:tc>
        <w:tc>
          <w:tcPr>
            <w:tcW w:w="2376" w:type="dxa"/>
            <w:shd w:val="clear" w:color="auto" w:fill="D9D9D9" w:themeFill="background1" w:themeFillShade="D9"/>
          </w:tcPr>
          <w:p w:rsidR="002755CD" w:rsidRPr="00132136" w:rsidRDefault="002755CD" w:rsidP="002755CD">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10</w:t>
            </w:r>
          </w:p>
          <w:p w:rsidR="002755CD" w:rsidRPr="00132136" w:rsidRDefault="002755CD" w:rsidP="002755CD">
            <w:pPr>
              <w:spacing w:after="60"/>
              <w:jc w:val="both"/>
              <w:rPr>
                <w:color w:val="000000"/>
                <w:sz w:val="16"/>
                <w:szCs w:val="16"/>
              </w:rPr>
            </w:pPr>
          </w:p>
        </w:tc>
      </w:tr>
      <w:tr w:rsidR="002755CD" w:rsidRPr="003131DF" w:rsidTr="002755CD">
        <w:trPr>
          <w:trHeight w:val="573"/>
        </w:trPr>
        <w:tc>
          <w:tcPr>
            <w:tcW w:w="568" w:type="dxa"/>
            <w:shd w:val="clear" w:color="auto" w:fill="D9D9D9" w:themeFill="background1" w:themeFillShade="D9"/>
          </w:tcPr>
          <w:p w:rsidR="002755CD" w:rsidRPr="00921675" w:rsidRDefault="002755CD" w:rsidP="002755CD">
            <w:pPr>
              <w:spacing w:after="60"/>
              <w:jc w:val="center"/>
              <w:rPr>
                <w:snapToGrid w:val="0"/>
                <w:color w:val="000000"/>
                <w:sz w:val="16"/>
                <w:szCs w:val="16"/>
              </w:rPr>
            </w:pPr>
            <w:r>
              <w:rPr>
                <w:snapToGrid w:val="0"/>
                <w:color w:val="000000"/>
                <w:sz w:val="16"/>
                <w:szCs w:val="16"/>
              </w:rPr>
              <w:t>31</w:t>
            </w:r>
          </w:p>
        </w:tc>
        <w:tc>
          <w:tcPr>
            <w:tcW w:w="3402" w:type="dxa"/>
            <w:shd w:val="clear" w:color="auto" w:fill="D9D9D9" w:themeFill="background1" w:themeFillShade="D9"/>
          </w:tcPr>
          <w:p w:rsidR="002755CD" w:rsidRPr="00921675" w:rsidRDefault="002755CD" w:rsidP="002755CD">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2755CD" w:rsidRPr="00921675" w:rsidRDefault="002755CD" w:rsidP="002755CD">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2755CD" w:rsidRPr="00921675" w:rsidRDefault="002755CD" w:rsidP="002755CD">
            <w:pPr>
              <w:spacing w:after="60"/>
              <w:rPr>
                <w:color w:val="000000"/>
                <w:sz w:val="16"/>
                <w:szCs w:val="16"/>
              </w:rPr>
            </w:pPr>
          </w:p>
        </w:tc>
        <w:tc>
          <w:tcPr>
            <w:tcW w:w="1134" w:type="dxa"/>
            <w:shd w:val="clear" w:color="auto" w:fill="D9D9D9" w:themeFill="background1" w:themeFillShade="D9"/>
          </w:tcPr>
          <w:p w:rsidR="002755CD" w:rsidRPr="00822AA7" w:rsidRDefault="002755CD" w:rsidP="002755CD">
            <w:pPr>
              <w:spacing w:after="60"/>
              <w:rPr>
                <w:color w:val="000000"/>
                <w:sz w:val="16"/>
                <w:szCs w:val="16"/>
              </w:rPr>
            </w:pPr>
          </w:p>
        </w:tc>
        <w:tc>
          <w:tcPr>
            <w:tcW w:w="2376" w:type="dxa"/>
            <w:shd w:val="clear" w:color="auto" w:fill="D9D9D9" w:themeFill="background1" w:themeFillShade="D9"/>
          </w:tcPr>
          <w:p w:rsidR="002755CD" w:rsidRPr="00132136" w:rsidRDefault="002755CD" w:rsidP="002755CD">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11</w:t>
            </w:r>
          </w:p>
          <w:p w:rsidR="002755CD" w:rsidRPr="00132136" w:rsidRDefault="002755CD" w:rsidP="002755CD">
            <w:pPr>
              <w:spacing w:after="60"/>
              <w:jc w:val="both"/>
              <w:rPr>
                <w:color w:val="000000"/>
                <w:sz w:val="16"/>
                <w:szCs w:val="16"/>
              </w:rPr>
            </w:pPr>
          </w:p>
        </w:tc>
      </w:tr>
      <w:tr w:rsidR="002755CD" w:rsidRPr="003131DF" w:rsidTr="002755CD">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0225F4" w:rsidRDefault="002755CD" w:rsidP="002755CD">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3E3F00" w:rsidRDefault="002755CD" w:rsidP="002755CD">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921675" w:rsidRDefault="002755CD" w:rsidP="002755CD">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822AA7" w:rsidRDefault="002755CD" w:rsidP="002755CD">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132136" w:rsidRDefault="002755CD" w:rsidP="002755CD">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12.</w:t>
            </w:r>
          </w:p>
          <w:p w:rsidR="002755CD" w:rsidRPr="00132136" w:rsidRDefault="002755CD" w:rsidP="002755CD">
            <w:pPr>
              <w:spacing w:after="60"/>
              <w:jc w:val="both"/>
              <w:rPr>
                <w:color w:val="000000"/>
                <w:sz w:val="16"/>
                <w:szCs w:val="16"/>
              </w:rPr>
            </w:pPr>
          </w:p>
        </w:tc>
      </w:tr>
      <w:tr w:rsidR="002755CD" w:rsidRPr="003131DF" w:rsidTr="002755CD">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AE5ACA" w:rsidRDefault="002755CD" w:rsidP="002755CD">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3E3F00" w:rsidRDefault="002755CD" w:rsidP="002755CD">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3E3F00" w:rsidRDefault="002755CD" w:rsidP="002755CD">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3E3F00" w:rsidRDefault="002755CD" w:rsidP="002755CD">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132136" w:rsidRDefault="002755CD" w:rsidP="002755CD">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13</w:t>
            </w:r>
          </w:p>
          <w:p w:rsidR="002755CD" w:rsidRPr="00132136" w:rsidRDefault="002755CD" w:rsidP="002755CD">
            <w:pPr>
              <w:spacing w:after="60"/>
              <w:jc w:val="both"/>
              <w:rPr>
                <w:color w:val="000000"/>
                <w:sz w:val="16"/>
                <w:szCs w:val="16"/>
              </w:rPr>
            </w:pPr>
          </w:p>
        </w:tc>
      </w:tr>
      <w:tr w:rsidR="002755CD" w:rsidRPr="003131DF" w:rsidTr="002755CD">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921675" w:rsidRDefault="002755CD" w:rsidP="002755CD">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F92422" w:rsidRDefault="002755CD" w:rsidP="002755CD">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3E3F00" w:rsidRDefault="002755CD" w:rsidP="002755CD">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921675" w:rsidRDefault="002755CD" w:rsidP="002755CD">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822AA7" w:rsidRDefault="002755CD" w:rsidP="002755CD">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132136" w:rsidRDefault="002755CD" w:rsidP="002755CD">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14</w:t>
            </w:r>
          </w:p>
          <w:p w:rsidR="002755CD" w:rsidRPr="00132136" w:rsidRDefault="002755CD" w:rsidP="002755CD">
            <w:pPr>
              <w:spacing w:after="60"/>
              <w:jc w:val="both"/>
              <w:rPr>
                <w:color w:val="000000"/>
                <w:sz w:val="16"/>
                <w:szCs w:val="16"/>
              </w:rPr>
            </w:pPr>
            <w:r w:rsidRPr="001C5619">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1C5619">
              <w:rPr>
                <w:color w:val="FF0000"/>
                <w:sz w:val="16"/>
                <w:szCs w:val="16"/>
              </w:rPr>
              <w:t>и нет изменений. Если нет изменений, соответствующая оговорка делается в оферте</w:t>
            </w:r>
          </w:p>
        </w:tc>
      </w:tr>
      <w:tr w:rsidR="002755CD" w:rsidRPr="003131DF" w:rsidTr="002755CD">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925CAC" w:rsidRDefault="002755CD" w:rsidP="002755CD">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3E3F00" w:rsidRDefault="002755CD" w:rsidP="002755CD">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921675" w:rsidRDefault="002755CD" w:rsidP="002755CD">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822AA7" w:rsidRDefault="002755CD" w:rsidP="002755CD">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132136" w:rsidRDefault="002755CD" w:rsidP="002755CD">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15</w:t>
            </w:r>
          </w:p>
          <w:p w:rsidR="002755CD" w:rsidRPr="00132136" w:rsidRDefault="002755CD" w:rsidP="002755CD">
            <w:pPr>
              <w:spacing w:after="60"/>
              <w:jc w:val="both"/>
              <w:rPr>
                <w:color w:val="000000"/>
                <w:sz w:val="16"/>
                <w:szCs w:val="16"/>
              </w:rPr>
            </w:pPr>
            <w:r w:rsidRPr="001C5619">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1C5619">
              <w:rPr>
                <w:color w:val="FF0000"/>
                <w:sz w:val="16"/>
                <w:szCs w:val="16"/>
              </w:rPr>
              <w:t>нет изменений. Если нет изменений, соответствующая оговорка делается в оферте</w:t>
            </w:r>
          </w:p>
        </w:tc>
      </w:tr>
      <w:tr w:rsidR="002755CD" w:rsidRPr="003131DF" w:rsidTr="002755CD">
        <w:trPr>
          <w:trHeight w:val="573"/>
        </w:trPr>
        <w:tc>
          <w:tcPr>
            <w:tcW w:w="568" w:type="dxa"/>
            <w:shd w:val="clear" w:color="auto" w:fill="D9D9D9" w:themeFill="background1" w:themeFillShade="D9"/>
          </w:tcPr>
          <w:p w:rsidR="002755CD" w:rsidRPr="00921675" w:rsidRDefault="002755CD" w:rsidP="002755CD">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2755CD" w:rsidRPr="00921675" w:rsidRDefault="002755CD" w:rsidP="002755CD">
            <w:pPr>
              <w:spacing w:after="60"/>
              <w:jc w:val="both"/>
              <w:rPr>
                <w:snapToGrid w:val="0"/>
                <w:color w:val="000000"/>
                <w:sz w:val="16"/>
                <w:szCs w:val="16"/>
              </w:rPr>
            </w:pPr>
            <w:r>
              <w:rPr>
                <w:snapToGrid w:val="0"/>
                <w:color w:val="000000"/>
                <w:sz w:val="16"/>
                <w:szCs w:val="16"/>
              </w:rPr>
              <w:t xml:space="preserve">Декларацию </w:t>
            </w:r>
            <w:r w:rsidRPr="005D6287">
              <w:rPr>
                <w:snapToGrid w:val="0"/>
                <w:color w:val="000000"/>
                <w:sz w:val="16"/>
                <w:szCs w:val="16"/>
              </w:rPr>
              <w:t>о соответствии</w:t>
            </w:r>
            <w:r>
              <w:rPr>
                <w:snapToGrid w:val="0"/>
                <w:color w:val="000000"/>
                <w:sz w:val="16"/>
                <w:szCs w:val="16"/>
              </w:rPr>
              <w:t xml:space="preserve"> Потенциального участника критериям</w:t>
            </w:r>
            <w:r w:rsidRPr="005D6287">
              <w:rPr>
                <w:snapToGrid w:val="0"/>
                <w:color w:val="000000"/>
                <w:sz w:val="16"/>
                <w:szCs w:val="16"/>
              </w:rPr>
              <w:t xml:space="preserve"> субъект</w:t>
            </w:r>
            <w:r>
              <w:rPr>
                <w:snapToGrid w:val="0"/>
                <w:color w:val="000000"/>
                <w:sz w:val="16"/>
                <w:szCs w:val="16"/>
              </w:rPr>
              <w:t>а</w:t>
            </w:r>
            <w:r w:rsidRPr="005D6287">
              <w:rPr>
                <w:snapToGrid w:val="0"/>
                <w:color w:val="000000"/>
                <w:sz w:val="16"/>
                <w:szCs w:val="16"/>
              </w:rPr>
              <w:t xml:space="preserve"> малого</w:t>
            </w:r>
            <w:r>
              <w:rPr>
                <w:snapToGrid w:val="0"/>
                <w:color w:val="000000"/>
                <w:sz w:val="16"/>
                <w:szCs w:val="16"/>
              </w:rPr>
              <w:t>/</w:t>
            </w:r>
            <w:r w:rsidRPr="005D6287">
              <w:rPr>
                <w:snapToGrid w:val="0"/>
                <w:color w:val="000000"/>
                <w:sz w:val="16"/>
                <w:szCs w:val="16"/>
              </w:rPr>
              <w:t>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snapToGrid w:val="0"/>
                <w:color w:val="000000"/>
                <w:sz w:val="16"/>
                <w:szCs w:val="16"/>
              </w:rPr>
              <w:t xml:space="preserve"> </w:t>
            </w:r>
          </w:p>
        </w:tc>
        <w:tc>
          <w:tcPr>
            <w:tcW w:w="992" w:type="dxa"/>
            <w:shd w:val="clear" w:color="auto" w:fill="D9D9D9" w:themeFill="background1" w:themeFillShade="D9"/>
          </w:tcPr>
          <w:p w:rsidR="002755CD" w:rsidRPr="00921675" w:rsidRDefault="002755CD" w:rsidP="002755CD">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2755CD" w:rsidRPr="00921675" w:rsidRDefault="002755CD" w:rsidP="002755CD">
            <w:pPr>
              <w:spacing w:after="60"/>
              <w:rPr>
                <w:color w:val="000000"/>
                <w:sz w:val="16"/>
                <w:szCs w:val="16"/>
              </w:rPr>
            </w:pPr>
          </w:p>
        </w:tc>
        <w:tc>
          <w:tcPr>
            <w:tcW w:w="1134" w:type="dxa"/>
            <w:shd w:val="clear" w:color="auto" w:fill="D9D9D9" w:themeFill="background1" w:themeFillShade="D9"/>
          </w:tcPr>
          <w:p w:rsidR="002755CD" w:rsidRPr="00822AA7" w:rsidRDefault="002755CD" w:rsidP="002755CD">
            <w:pPr>
              <w:spacing w:after="60"/>
              <w:rPr>
                <w:color w:val="000000"/>
                <w:sz w:val="16"/>
                <w:szCs w:val="16"/>
              </w:rPr>
            </w:pPr>
          </w:p>
        </w:tc>
        <w:tc>
          <w:tcPr>
            <w:tcW w:w="2376" w:type="dxa"/>
            <w:shd w:val="clear" w:color="auto" w:fill="D9D9D9" w:themeFill="background1" w:themeFillShade="D9"/>
          </w:tcPr>
          <w:p w:rsidR="002755CD" w:rsidRPr="00BF539E" w:rsidRDefault="002755CD" w:rsidP="002755CD">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BF539E">
              <w:rPr>
                <w:sz w:val="16"/>
                <w:szCs w:val="16"/>
              </w:rPr>
              <w:t xml:space="preserve"> 16.</w:t>
            </w:r>
          </w:p>
          <w:p w:rsidR="002755CD" w:rsidRPr="00BF539E" w:rsidRDefault="002755CD" w:rsidP="002755CD">
            <w:pPr>
              <w:spacing w:after="60"/>
              <w:jc w:val="both"/>
              <w:rPr>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7813C6">
              <w:rPr>
                <w:color w:val="FF0000"/>
                <w:sz w:val="16"/>
                <w:szCs w:val="16"/>
              </w:rPr>
              <w:t>и нет изменений. Если нет изменений, соответствующая оговорка делается в оферте</w:t>
            </w:r>
          </w:p>
        </w:tc>
      </w:tr>
      <w:tr w:rsidR="002755CD" w:rsidRPr="003131DF" w:rsidTr="002755CD">
        <w:trPr>
          <w:trHeight w:val="573"/>
        </w:trPr>
        <w:tc>
          <w:tcPr>
            <w:tcW w:w="568" w:type="dxa"/>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2755CD" w:rsidRDefault="002755CD" w:rsidP="002755CD">
            <w:pPr>
              <w:spacing w:after="60"/>
              <w:jc w:val="both"/>
              <w:rPr>
                <w:snapToGrid w:val="0"/>
                <w:color w:val="000000"/>
                <w:sz w:val="16"/>
                <w:szCs w:val="16"/>
              </w:rPr>
            </w:pPr>
            <w:r>
              <w:rPr>
                <w:snapToGrid w:val="0"/>
                <w:color w:val="000000"/>
                <w:sz w:val="16"/>
                <w:szCs w:val="16"/>
              </w:rPr>
              <w:t xml:space="preserve">Декларацию </w:t>
            </w:r>
            <w:r w:rsidRPr="00A62943">
              <w:rPr>
                <w:snapToGrid w:val="0"/>
                <w:color w:val="000000"/>
                <w:sz w:val="16"/>
                <w:szCs w:val="16"/>
              </w:rPr>
              <w:t>о соответствии</w:t>
            </w:r>
            <w:r>
              <w:rPr>
                <w:snapToGrid w:val="0"/>
                <w:color w:val="000000"/>
                <w:sz w:val="16"/>
                <w:szCs w:val="16"/>
              </w:rPr>
              <w:t>/несоответствии</w:t>
            </w:r>
            <w:r w:rsidRPr="00A62943">
              <w:rPr>
                <w:snapToGrid w:val="0"/>
                <w:color w:val="000000"/>
                <w:sz w:val="16"/>
                <w:szCs w:val="16"/>
              </w:rPr>
              <w:t xml:space="preserve"> субподрядчика (соисполнителя)</w:t>
            </w:r>
            <w:r>
              <w:rPr>
                <w:snapToGrid w:val="0"/>
                <w:color w:val="000000"/>
                <w:sz w:val="16"/>
                <w:szCs w:val="16"/>
              </w:rPr>
              <w:t xml:space="preserve"> критериям </w:t>
            </w:r>
            <w:r w:rsidRPr="005D6287">
              <w:rPr>
                <w:snapToGrid w:val="0"/>
                <w:color w:val="000000"/>
                <w:sz w:val="16"/>
                <w:szCs w:val="16"/>
              </w:rPr>
              <w:t>субъект</w:t>
            </w:r>
            <w:r>
              <w:rPr>
                <w:snapToGrid w:val="0"/>
                <w:color w:val="000000"/>
                <w:sz w:val="16"/>
                <w:szCs w:val="16"/>
              </w:rPr>
              <w:t>а</w:t>
            </w:r>
            <w:r w:rsidRPr="005D6287">
              <w:rPr>
                <w:snapToGrid w:val="0"/>
                <w:color w:val="000000"/>
                <w:sz w:val="16"/>
                <w:szCs w:val="16"/>
              </w:rPr>
              <w:t xml:space="preserve"> малого</w:t>
            </w:r>
            <w:r>
              <w:rPr>
                <w:snapToGrid w:val="0"/>
                <w:color w:val="000000"/>
                <w:sz w:val="16"/>
                <w:szCs w:val="16"/>
              </w:rPr>
              <w:t>/</w:t>
            </w:r>
            <w:r w:rsidRPr="005D6287">
              <w:rPr>
                <w:snapToGrid w:val="0"/>
                <w:color w:val="000000"/>
                <w:sz w:val="16"/>
                <w:szCs w:val="16"/>
              </w:rPr>
              <w:t>среднего предпринимательства</w:t>
            </w:r>
            <w:r w:rsidRPr="00A62943">
              <w:rPr>
                <w:snapToGrid w:val="0"/>
                <w:color w:val="000000"/>
                <w:sz w:val="16"/>
                <w:szCs w:val="16"/>
              </w:rPr>
              <w:t>,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2755CD" w:rsidRPr="00066461" w:rsidRDefault="002755CD" w:rsidP="002755CD">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2755CD" w:rsidRPr="00921675" w:rsidRDefault="002755CD" w:rsidP="002755CD">
            <w:pPr>
              <w:spacing w:after="60"/>
              <w:rPr>
                <w:color w:val="000000"/>
                <w:sz w:val="16"/>
                <w:szCs w:val="16"/>
              </w:rPr>
            </w:pPr>
          </w:p>
        </w:tc>
        <w:tc>
          <w:tcPr>
            <w:tcW w:w="1134" w:type="dxa"/>
            <w:shd w:val="clear" w:color="auto" w:fill="D9D9D9" w:themeFill="background1" w:themeFillShade="D9"/>
          </w:tcPr>
          <w:p w:rsidR="002755CD" w:rsidRPr="00822AA7" w:rsidRDefault="002755CD" w:rsidP="002755CD">
            <w:pPr>
              <w:spacing w:after="60"/>
              <w:rPr>
                <w:color w:val="000000"/>
                <w:sz w:val="16"/>
                <w:szCs w:val="16"/>
              </w:rPr>
            </w:pPr>
          </w:p>
        </w:tc>
        <w:tc>
          <w:tcPr>
            <w:tcW w:w="2376" w:type="dxa"/>
            <w:shd w:val="clear" w:color="auto" w:fill="D9D9D9" w:themeFill="background1" w:themeFillShade="D9"/>
          </w:tcPr>
          <w:p w:rsidR="002755CD" w:rsidRPr="00BF539E" w:rsidRDefault="002755CD" w:rsidP="002755CD">
            <w:pPr>
              <w:spacing w:after="60"/>
              <w:jc w:val="both"/>
              <w:rPr>
                <w:sz w:val="16"/>
                <w:szCs w:val="16"/>
              </w:rPr>
            </w:pPr>
            <w:r>
              <w:rPr>
                <w:sz w:val="16"/>
                <w:szCs w:val="16"/>
              </w:rPr>
              <w:t>Ф</w:t>
            </w:r>
            <w:r w:rsidRPr="00BF539E">
              <w:rPr>
                <w:sz w:val="16"/>
                <w:szCs w:val="16"/>
              </w:rPr>
              <w:t>орм</w:t>
            </w:r>
            <w:r>
              <w:rPr>
                <w:sz w:val="16"/>
                <w:szCs w:val="16"/>
              </w:rPr>
              <w:t>а</w:t>
            </w:r>
            <w:r w:rsidRPr="00BF539E">
              <w:rPr>
                <w:sz w:val="16"/>
                <w:szCs w:val="16"/>
              </w:rPr>
              <w:t xml:space="preserve">  17.</w:t>
            </w:r>
          </w:p>
          <w:p w:rsidR="002755CD" w:rsidRPr="00BF539E" w:rsidRDefault="002755CD" w:rsidP="002755CD">
            <w:pPr>
              <w:spacing w:after="60"/>
              <w:jc w:val="both"/>
              <w:rPr>
                <w:sz w:val="16"/>
                <w:szCs w:val="16"/>
              </w:rPr>
            </w:pPr>
            <w:r w:rsidRPr="00BF539E">
              <w:rPr>
                <w:sz w:val="16"/>
                <w:szCs w:val="16"/>
              </w:rPr>
              <w:t>Предоставляется в случае привлечения субподрядчиков (соисполнителей)</w:t>
            </w:r>
          </w:p>
        </w:tc>
      </w:tr>
      <w:tr w:rsidR="002755CD" w:rsidRPr="003131DF" w:rsidTr="002755CD">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921675" w:rsidRDefault="002755CD" w:rsidP="002755CD">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822AA7" w:rsidRDefault="002755CD" w:rsidP="002755CD">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FD080A" w:rsidRDefault="002755CD" w:rsidP="002755CD">
            <w:pPr>
              <w:spacing w:after="60"/>
              <w:jc w:val="both"/>
              <w:rPr>
                <w:sz w:val="16"/>
                <w:szCs w:val="16"/>
              </w:rPr>
            </w:pPr>
            <w:r w:rsidRPr="00FD080A">
              <w:rPr>
                <w:sz w:val="16"/>
                <w:szCs w:val="16"/>
              </w:rPr>
              <w:t>Форма 18, 20</w:t>
            </w:r>
          </w:p>
        </w:tc>
      </w:tr>
      <w:tr w:rsidR="002755CD" w:rsidRPr="003131DF" w:rsidTr="002755CD">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both"/>
              <w:rPr>
                <w:sz w:val="16"/>
                <w:szCs w:val="16"/>
              </w:rPr>
            </w:pPr>
            <w:r w:rsidRPr="00FD080A">
              <w:rPr>
                <w:sz w:val="16"/>
                <w:szCs w:val="16"/>
              </w:rPr>
              <w:t>Форма 19</w:t>
            </w:r>
          </w:p>
          <w:p w:rsidR="002755CD" w:rsidRPr="00FD080A" w:rsidRDefault="002755CD" w:rsidP="002755CD">
            <w:pPr>
              <w:spacing w:after="60"/>
              <w:jc w:val="both"/>
              <w:rPr>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2755CD" w:rsidRPr="003131DF" w:rsidTr="002755CD">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0225F4" w:rsidRDefault="002755CD" w:rsidP="002755CD">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921675" w:rsidRDefault="002755CD" w:rsidP="002755CD">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822AA7" w:rsidRDefault="002755CD" w:rsidP="002755CD">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BF539E" w:rsidRDefault="002755CD" w:rsidP="002755CD">
            <w:pPr>
              <w:spacing w:after="60"/>
              <w:jc w:val="both"/>
              <w:rPr>
                <w:sz w:val="16"/>
                <w:szCs w:val="16"/>
              </w:rPr>
            </w:pPr>
            <w:r>
              <w:rPr>
                <w:sz w:val="16"/>
                <w:szCs w:val="16"/>
              </w:rPr>
              <w:t>Ф</w:t>
            </w:r>
            <w:r w:rsidRPr="00BF539E">
              <w:rPr>
                <w:sz w:val="16"/>
                <w:szCs w:val="16"/>
              </w:rPr>
              <w:t>орм</w:t>
            </w:r>
            <w:r>
              <w:rPr>
                <w:sz w:val="16"/>
                <w:szCs w:val="16"/>
              </w:rPr>
              <w:t>а</w:t>
            </w:r>
            <w:r w:rsidRPr="00BF539E">
              <w:rPr>
                <w:sz w:val="16"/>
                <w:szCs w:val="16"/>
              </w:rPr>
              <w:t xml:space="preserve"> 23</w:t>
            </w:r>
          </w:p>
          <w:p w:rsidR="002755CD" w:rsidRPr="00BF539E" w:rsidRDefault="002755CD" w:rsidP="002755CD">
            <w:pPr>
              <w:spacing w:after="60"/>
              <w:jc w:val="both"/>
              <w:rPr>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нет изменений. Если нет изменений, соответствующая оговорка делается в оферте</w:t>
            </w:r>
          </w:p>
        </w:tc>
      </w:tr>
      <w:tr w:rsidR="002755CD" w:rsidRPr="003131DF" w:rsidTr="002755CD">
        <w:trPr>
          <w:trHeight w:val="573"/>
        </w:trPr>
        <w:tc>
          <w:tcPr>
            <w:tcW w:w="568" w:type="dxa"/>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2755CD" w:rsidRDefault="002755CD" w:rsidP="002755CD">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2755CD" w:rsidRDefault="002755CD" w:rsidP="002755CD">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2755CD" w:rsidRPr="00921675" w:rsidRDefault="002755CD" w:rsidP="002755CD">
            <w:pPr>
              <w:spacing w:after="60"/>
              <w:rPr>
                <w:color w:val="000000"/>
                <w:sz w:val="16"/>
                <w:szCs w:val="16"/>
              </w:rPr>
            </w:pPr>
          </w:p>
        </w:tc>
        <w:tc>
          <w:tcPr>
            <w:tcW w:w="1134" w:type="dxa"/>
            <w:shd w:val="clear" w:color="auto" w:fill="D9D9D9" w:themeFill="background1" w:themeFillShade="D9"/>
          </w:tcPr>
          <w:p w:rsidR="002755CD" w:rsidRPr="00822AA7" w:rsidRDefault="002755CD" w:rsidP="002755CD">
            <w:pPr>
              <w:spacing w:after="60"/>
              <w:rPr>
                <w:color w:val="000000"/>
                <w:sz w:val="16"/>
                <w:szCs w:val="16"/>
              </w:rPr>
            </w:pPr>
          </w:p>
        </w:tc>
        <w:tc>
          <w:tcPr>
            <w:tcW w:w="2376" w:type="dxa"/>
            <w:shd w:val="clear" w:color="auto" w:fill="D9D9D9" w:themeFill="background1" w:themeFillShade="D9"/>
          </w:tcPr>
          <w:p w:rsidR="002755CD" w:rsidRPr="00BF539E" w:rsidRDefault="002755CD" w:rsidP="002755CD">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BF539E">
              <w:rPr>
                <w:sz w:val="16"/>
                <w:szCs w:val="16"/>
              </w:rPr>
              <w:t xml:space="preserve"> 24.</w:t>
            </w:r>
          </w:p>
          <w:p w:rsidR="002755CD" w:rsidRPr="00BF539E" w:rsidRDefault="002755CD" w:rsidP="002755CD">
            <w:pPr>
              <w:spacing w:after="60"/>
              <w:jc w:val="both"/>
              <w:rPr>
                <w:sz w:val="16"/>
                <w:szCs w:val="16"/>
              </w:rPr>
            </w:pPr>
          </w:p>
        </w:tc>
      </w:tr>
      <w:tr w:rsidR="002755CD" w:rsidRPr="003131DF" w:rsidTr="002755CD">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F15249" w:rsidRDefault="002755CD" w:rsidP="002755CD">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921675" w:rsidRDefault="002755CD" w:rsidP="002755CD">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822AA7" w:rsidRDefault="002755CD" w:rsidP="002755CD">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FD080A" w:rsidRDefault="002755CD" w:rsidP="002755CD">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Pr>
                <w:sz w:val="16"/>
                <w:szCs w:val="16"/>
              </w:rPr>
              <w:t xml:space="preserve"> 25</w:t>
            </w:r>
          </w:p>
        </w:tc>
      </w:tr>
      <w:tr w:rsidR="002755CD" w:rsidRPr="003131DF" w:rsidTr="002755CD">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F15249" w:rsidRDefault="002755CD" w:rsidP="002755CD">
            <w:pPr>
              <w:spacing w:after="60"/>
              <w:jc w:val="both"/>
              <w:rPr>
                <w:snapToGrid w:val="0"/>
                <w:color w:val="000000"/>
                <w:sz w:val="16"/>
                <w:szCs w:val="16"/>
              </w:rPr>
            </w:pPr>
            <w:r w:rsidRPr="00FD080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921675" w:rsidRDefault="002755CD" w:rsidP="002755CD">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822AA7" w:rsidRDefault="002755CD" w:rsidP="002755CD">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FD080A" w:rsidRDefault="002755CD" w:rsidP="002755CD">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4472C6">
              <w:rPr>
                <w:sz w:val="16"/>
                <w:szCs w:val="16"/>
              </w:rPr>
              <w:t xml:space="preserve"> 2</w:t>
            </w:r>
            <w:r>
              <w:rPr>
                <w:sz w:val="16"/>
                <w:szCs w:val="16"/>
              </w:rPr>
              <w:t>6</w:t>
            </w:r>
          </w:p>
        </w:tc>
      </w:tr>
      <w:tr w:rsidR="002755CD" w:rsidRPr="003131DF" w:rsidTr="002755CD">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FD080A" w:rsidRDefault="002755CD" w:rsidP="002755CD">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both"/>
              <w:rPr>
                <w:snapToGrid w:val="0"/>
                <w:color w:val="000000"/>
                <w:sz w:val="16"/>
                <w:szCs w:val="16"/>
              </w:rPr>
            </w:pPr>
          </w:p>
        </w:tc>
      </w:tr>
      <w:tr w:rsidR="002755CD" w:rsidRPr="003131DF" w:rsidTr="002755CD">
        <w:trPr>
          <w:trHeight w:val="573"/>
        </w:trPr>
        <w:tc>
          <w:tcPr>
            <w:tcW w:w="568" w:type="dxa"/>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2755CD" w:rsidRPr="000225F4" w:rsidRDefault="002755CD" w:rsidP="002755CD">
            <w:pPr>
              <w:spacing w:after="60"/>
              <w:jc w:val="both"/>
              <w:rPr>
                <w:snapToGrid w:val="0"/>
                <w:color w:val="000000"/>
                <w:sz w:val="16"/>
                <w:szCs w:val="16"/>
              </w:rPr>
            </w:pPr>
            <w:r>
              <w:rPr>
                <w:snapToGrid w:val="0"/>
                <w:color w:val="000000"/>
                <w:sz w:val="16"/>
                <w:szCs w:val="16"/>
              </w:rPr>
              <w:t xml:space="preserve">Гарантийное письмо </w:t>
            </w:r>
            <w:r w:rsidRPr="00FF5489">
              <w:rPr>
                <w:snapToGrid w:val="0"/>
                <w:color w:val="000000"/>
                <w:sz w:val="16"/>
                <w:szCs w:val="16"/>
              </w:rPr>
              <w:t>об отсутствии изменений в документах, представленных в рамках участия в Программе партнерства</w:t>
            </w:r>
            <w:r>
              <w:t xml:space="preserve"> </w:t>
            </w:r>
            <w:r w:rsidRPr="008A46B5">
              <w:rPr>
                <w:snapToGrid w:val="0"/>
                <w:color w:val="000000"/>
                <w:sz w:val="16"/>
                <w:szCs w:val="16"/>
              </w:rPr>
              <w:t>с субъектами малого и среднего предпринимательства</w:t>
            </w:r>
          </w:p>
        </w:tc>
        <w:tc>
          <w:tcPr>
            <w:tcW w:w="992" w:type="dxa"/>
            <w:shd w:val="clear" w:color="auto" w:fill="D9D9D9" w:themeFill="background1" w:themeFillShade="D9"/>
          </w:tcPr>
          <w:p w:rsidR="002755CD" w:rsidRDefault="002755CD" w:rsidP="002755CD">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2755CD" w:rsidRPr="00921675" w:rsidRDefault="002755CD" w:rsidP="002755CD">
            <w:pPr>
              <w:spacing w:after="60"/>
              <w:jc w:val="center"/>
              <w:rPr>
                <w:color w:val="000000"/>
                <w:sz w:val="16"/>
                <w:szCs w:val="16"/>
              </w:rPr>
            </w:pPr>
            <w:r>
              <w:rPr>
                <w:color w:val="000000"/>
                <w:sz w:val="16"/>
                <w:szCs w:val="16"/>
              </w:rPr>
              <w:t>_</w:t>
            </w:r>
          </w:p>
        </w:tc>
        <w:tc>
          <w:tcPr>
            <w:tcW w:w="1134" w:type="dxa"/>
            <w:shd w:val="clear" w:color="auto" w:fill="D9D9D9" w:themeFill="background1" w:themeFillShade="D9"/>
          </w:tcPr>
          <w:p w:rsidR="002755CD" w:rsidRPr="00822AA7" w:rsidRDefault="002755CD" w:rsidP="002755CD">
            <w:pPr>
              <w:spacing w:after="60"/>
              <w:jc w:val="center"/>
              <w:rPr>
                <w:color w:val="000000"/>
                <w:sz w:val="16"/>
                <w:szCs w:val="16"/>
              </w:rPr>
            </w:pPr>
            <w:r>
              <w:rPr>
                <w:color w:val="000000"/>
                <w:sz w:val="16"/>
                <w:szCs w:val="16"/>
              </w:rPr>
              <w:t>_</w:t>
            </w:r>
          </w:p>
        </w:tc>
        <w:tc>
          <w:tcPr>
            <w:tcW w:w="2376" w:type="dxa"/>
            <w:shd w:val="clear" w:color="auto" w:fill="D9D9D9" w:themeFill="background1" w:themeFillShade="D9"/>
          </w:tcPr>
          <w:p w:rsidR="002755CD" w:rsidRPr="00BF539E" w:rsidRDefault="002755CD" w:rsidP="002755CD">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BF539E">
              <w:rPr>
                <w:sz w:val="16"/>
                <w:szCs w:val="16"/>
              </w:rPr>
              <w:t xml:space="preserve"> 2</w:t>
            </w:r>
            <w:r>
              <w:rPr>
                <w:sz w:val="16"/>
                <w:szCs w:val="16"/>
              </w:rPr>
              <w:t>7</w:t>
            </w:r>
          </w:p>
          <w:p w:rsidR="002755CD" w:rsidRPr="00BF539E" w:rsidRDefault="002755CD" w:rsidP="002755CD">
            <w:pPr>
              <w:spacing w:after="60"/>
              <w:jc w:val="both"/>
              <w:rPr>
                <w:sz w:val="16"/>
                <w:szCs w:val="16"/>
              </w:rPr>
            </w:pPr>
            <w:proofErr w:type="gramStart"/>
            <w:r w:rsidRPr="00BF539E">
              <w:rPr>
                <w:sz w:val="16"/>
                <w:szCs w:val="16"/>
              </w:rPr>
              <w:t>Предоставляется если Потенциальный участник является</w:t>
            </w:r>
            <w:proofErr w:type="gramEnd"/>
            <w:r w:rsidRPr="00BF539E">
              <w:rPr>
                <w:sz w:val="16"/>
                <w:szCs w:val="16"/>
              </w:rPr>
              <w:t xml:space="preserve"> участником Программы партнерства с субъектами малого и среднего предпринимательства</w:t>
            </w:r>
          </w:p>
          <w:p w:rsidR="002755CD" w:rsidRPr="00BF539E" w:rsidRDefault="002755CD" w:rsidP="002755CD">
            <w:pPr>
              <w:spacing w:after="60"/>
              <w:jc w:val="both"/>
              <w:rPr>
                <w:sz w:val="16"/>
                <w:szCs w:val="16"/>
              </w:rPr>
            </w:pPr>
          </w:p>
        </w:tc>
      </w:tr>
      <w:tr w:rsidR="002755CD" w:rsidRPr="003131DF" w:rsidTr="002755CD">
        <w:tc>
          <w:tcPr>
            <w:tcW w:w="568" w:type="dxa"/>
            <w:shd w:val="clear" w:color="auto" w:fill="D9D9D9" w:themeFill="background1" w:themeFillShade="D9"/>
          </w:tcPr>
          <w:p w:rsidR="002755CD" w:rsidRPr="00921675" w:rsidRDefault="002755CD" w:rsidP="002755CD">
            <w:pPr>
              <w:spacing w:before="120" w:after="120"/>
              <w:jc w:val="center"/>
              <w:rPr>
                <w:snapToGrid w:val="0"/>
                <w:color w:val="000000"/>
                <w:sz w:val="16"/>
                <w:szCs w:val="16"/>
              </w:rPr>
            </w:pPr>
            <w:r>
              <w:rPr>
                <w:snapToGrid w:val="0"/>
                <w:color w:val="000000"/>
                <w:sz w:val="16"/>
                <w:szCs w:val="16"/>
              </w:rPr>
              <w:t>46</w:t>
            </w:r>
          </w:p>
        </w:tc>
        <w:tc>
          <w:tcPr>
            <w:tcW w:w="3402" w:type="dxa"/>
            <w:shd w:val="clear" w:color="auto" w:fill="D9D9D9" w:themeFill="background1" w:themeFillShade="D9"/>
          </w:tcPr>
          <w:p w:rsidR="002755CD" w:rsidRPr="00921675" w:rsidRDefault="002755CD" w:rsidP="002755CD">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2755CD" w:rsidRPr="00921675" w:rsidRDefault="002755CD" w:rsidP="002755CD">
            <w:pPr>
              <w:spacing w:before="120" w:after="120"/>
              <w:jc w:val="center"/>
              <w:rPr>
                <w:snapToGrid w:val="0"/>
                <w:color w:val="000000"/>
                <w:sz w:val="16"/>
                <w:szCs w:val="16"/>
              </w:rPr>
            </w:pPr>
          </w:p>
        </w:tc>
        <w:tc>
          <w:tcPr>
            <w:tcW w:w="1276" w:type="dxa"/>
            <w:shd w:val="clear" w:color="auto" w:fill="D9D9D9" w:themeFill="background1" w:themeFillShade="D9"/>
          </w:tcPr>
          <w:p w:rsidR="002755CD" w:rsidRPr="00921675" w:rsidRDefault="002755CD" w:rsidP="002755CD">
            <w:pPr>
              <w:spacing w:before="120" w:after="120"/>
              <w:jc w:val="both"/>
              <w:rPr>
                <w:snapToGrid w:val="0"/>
                <w:sz w:val="16"/>
                <w:szCs w:val="16"/>
              </w:rPr>
            </w:pPr>
          </w:p>
        </w:tc>
        <w:tc>
          <w:tcPr>
            <w:tcW w:w="1134" w:type="dxa"/>
            <w:shd w:val="clear" w:color="auto" w:fill="D9D9D9" w:themeFill="background1" w:themeFillShade="D9"/>
          </w:tcPr>
          <w:p w:rsidR="002755CD" w:rsidRPr="00822AA7" w:rsidRDefault="002755CD" w:rsidP="002755CD">
            <w:pPr>
              <w:spacing w:before="120" w:after="120"/>
              <w:jc w:val="both"/>
              <w:rPr>
                <w:snapToGrid w:val="0"/>
                <w:sz w:val="16"/>
                <w:szCs w:val="16"/>
              </w:rPr>
            </w:pPr>
          </w:p>
        </w:tc>
        <w:tc>
          <w:tcPr>
            <w:tcW w:w="2376" w:type="dxa"/>
            <w:shd w:val="clear" w:color="auto" w:fill="D9D9D9" w:themeFill="background1" w:themeFillShade="D9"/>
          </w:tcPr>
          <w:p w:rsidR="002755CD" w:rsidRPr="003131DF" w:rsidRDefault="002755CD" w:rsidP="002755CD">
            <w:pPr>
              <w:spacing w:before="120" w:after="120"/>
              <w:jc w:val="both"/>
              <w:rPr>
                <w:snapToGrid w:val="0"/>
                <w:sz w:val="16"/>
                <w:szCs w:val="16"/>
                <w:highlight w:val="green"/>
              </w:rPr>
            </w:pPr>
          </w:p>
        </w:tc>
      </w:tr>
      <w:tr w:rsidR="002755CD" w:rsidRPr="00921675" w:rsidTr="002755CD">
        <w:trPr>
          <w:trHeight w:val="1691"/>
        </w:trPr>
        <w:tc>
          <w:tcPr>
            <w:tcW w:w="9748" w:type="dxa"/>
            <w:gridSpan w:val="6"/>
            <w:shd w:val="clear" w:color="auto" w:fill="D9D9D9" w:themeFill="background1" w:themeFillShade="D9"/>
          </w:tcPr>
          <w:p w:rsidR="002755CD" w:rsidRPr="000452C4" w:rsidRDefault="002755CD" w:rsidP="002755CD">
            <w:pPr>
              <w:spacing w:after="60"/>
              <w:jc w:val="both"/>
              <w:rPr>
                <w:sz w:val="20"/>
                <w:szCs w:val="20"/>
              </w:rPr>
            </w:pPr>
            <w:r w:rsidRPr="000452C4">
              <w:rPr>
                <w:sz w:val="20"/>
                <w:szCs w:val="20"/>
              </w:rPr>
              <w:t xml:space="preserve">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w:t>
            </w:r>
            <w:r>
              <w:rPr>
                <w:sz w:val="20"/>
                <w:szCs w:val="20"/>
              </w:rPr>
              <w:t xml:space="preserve">непосредственно </w:t>
            </w:r>
            <w:r w:rsidRPr="000452C4">
              <w:rPr>
                <w:sz w:val="20"/>
                <w:szCs w:val="20"/>
              </w:rPr>
              <w:t>Потенциальным участником, либо заверенную нотариусом).</w:t>
            </w:r>
          </w:p>
          <w:p w:rsidR="002755CD" w:rsidRPr="008F19B8" w:rsidRDefault="002755CD" w:rsidP="002755CD">
            <w:pPr>
              <w:spacing w:after="60"/>
              <w:jc w:val="both"/>
              <w:rPr>
                <w:sz w:val="16"/>
                <w:szCs w:val="16"/>
              </w:rPr>
            </w:pPr>
            <w:r w:rsidRPr="000452C4">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2755CD" w:rsidRDefault="002755CD" w:rsidP="002755CD">
      <w:pPr>
        <w:pStyle w:val="af8"/>
        <w:ind w:left="1134"/>
        <w:contextualSpacing w:val="0"/>
        <w:jc w:val="both"/>
      </w:pPr>
    </w:p>
    <w:p w:rsidR="002755CD" w:rsidRDefault="002755CD" w:rsidP="002755CD">
      <w:pPr>
        <w:pStyle w:val="af8"/>
        <w:numPr>
          <w:ilvl w:val="2"/>
          <w:numId w:val="47"/>
        </w:numPr>
        <w:ind w:left="1134" w:hanging="1134"/>
        <w:contextualSpacing w:val="0"/>
        <w:jc w:val="both"/>
      </w:pPr>
      <w:r>
        <w:t xml:space="preserve">Потенциальный участник закупки обязан представить </w:t>
      </w:r>
      <w:proofErr w:type="gramStart"/>
      <w:r>
        <w:t xml:space="preserve">в составе заявки на участие в закупке </w:t>
      </w:r>
      <w:r>
        <w:rPr>
          <w:rStyle w:val="FontStyle128"/>
          <w:sz w:val="24"/>
          <w:szCs w:val="24"/>
        </w:rPr>
        <w:t>Гарантийное письмо на предоставление справки о цепочке</w:t>
      </w:r>
      <w:proofErr w:type="gramEnd"/>
      <w:r>
        <w:rPr>
          <w:rStyle w:val="FontStyle128"/>
          <w:sz w:val="24"/>
          <w:szCs w:val="24"/>
        </w:rPr>
        <w:t xml:space="preserve"> собственников</w:t>
      </w:r>
      <w:r>
        <w:t xml:space="preserve"> (Раздел 10 (форма 15)), бенефициаров Участника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2755CD" w:rsidRPr="006A41EF" w:rsidRDefault="002755CD" w:rsidP="002755CD">
      <w:pPr>
        <w:pStyle w:val="af8"/>
        <w:numPr>
          <w:ilvl w:val="2"/>
          <w:numId w:val="47"/>
        </w:numPr>
        <w:ind w:left="1134" w:hanging="1134"/>
        <w:contextualSpacing w:val="0"/>
        <w:jc w:val="both"/>
      </w:pPr>
      <w:r>
        <w:t>В случае не предоставления Потенциальным участником закупки указанного Гарантийного письма, Организатор закупки обязан отклонить заявку на участие в закупке такого Потенциального участника закупки.</w:t>
      </w:r>
    </w:p>
    <w:p w:rsidR="002755CD" w:rsidRPr="002E2BE8" w:rsidRDefault="002755CD" w:rsidP="002755CD">
      <w:pPr>
        <w:pStyle w:val="af8"/>
        <w:numPr>
          <w:ilvl w:val="2"/>
          <w:numId w:val="47"/>
        </w:numPr>
        <w:ind w:left="1134" w:hanging="1134"/>
        <w:contextualSpacing w:val="0"/>
        <w:jc w:val="both"/>
      </w:pPr>
      <w:bookmarkStart w:id="257"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t>закупки</w:t>
      </w:r>
      <w:r w:rsidRPr="002E2BE8">
        <w:t xml:space="preserve">) раскрывать информацию о каких-либо изменениях сведений в цепочке собственников Участника (Победителя </w:t>
      </w:r>
      <w:r>
        <w:t>закупки</w:t>
      </w:r>
      <w:r w:rsidRPr="002E2BE8">
        <w:t xml:space="preserve">), включая бенефициаров </w:t>
      </w:r>
      <w:r>
        <w:t>(в том числе конечных)</w:t>
      </w:r>
      <w:r>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t>закупочной</w:t>
      </w:r>
      <w:r w:rsidRPr="002E2BE8">
        <w:t xml:space="preserve"> документации предусмотрено, что проект договора представляется Участником закупки.</w:t>
      </w:r>
      <w:bookmarkEnd w:id="257"/>
    </w:p>
    <w:p w:rsidR="002755CD" w:rsidRDefault="002755CD" w:rsidP="002755CD">
      <w:pPr>
        <w:pStyle w:val="af8"/>
        <w:numPr>
          <w:ilvl w:val="2"/>
          <w:numId w:val="47"/>
        </w:numPr>
        <w:ind w:left="1134" w:hanging="1134"/>
        <w:contextualSpacing w:val="0"/>
        <w:jc w:val="both"/>
      </w:pPr>
      <w:r>
        <w:t xml:space="preserve">В случае </w:t>
      </w:r>
      <w:r w:rsidRPr="002E2BE8">
        <w:t>если получение указанного в п</w:t>
      </w:r>
      <w:r>
        <w:t xml:space="preserve">одпунктах 11, 12 </w:t>
      </w:r>
      <w:r w:rsidRPr="00E66C4B">
        <w:t>пункта </w:t>
      </w:r>
      <w:r w:rsidRPr="00E66C4B">
        <w:fldChar w:fldCharType="begin"/>
      </w:r>
      <w:r w:rsidRPr="00E66C4B">
        <w:instrText xml:space="preserve"> REF _Ref316310466 \r \h  \* MERGEFORMAT </w:instrText>
      </w:r>
      <w:r w:rsidRPr="00E66C4B">
        <w:fldChar w:fldCharType="separate"/>
      </w:r>
      <w:r>
        <w:t>6.2.1</w:t>
      </w:r>
      <w:r w:rsidRPr="00E66C4B">
        <w:fldChar w:fldCharType="end"/>
      </w:r>
      <w:r w:rsidRPr="002E2BE8">
        <w:t xml:space="preserve"> решения до истечения срока подачи заявок на участие в </w:t>
      </w:r>
      <w:r>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t>м и учредительными документами У</w:t>
      </w:r>
      <w:r w:rsidRPr="002E2BE8">
        <w:t xml:space="preserve">частника </w:t>
      </w:r>
      <w:r>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t>закупки</w:t>
      </w:r>
      <w:r w:rsidRPr="002E2BE8">
        <w:t xml:space="preserve"> представить вышеуказанное решение до момента заключения договора.</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7"/>
        </w:numPr>
        <w:ind w:left="1134" w:hanging="1134"/>
        <w:contextualSpacing w:val="0"/>
        <w:outlineLvl w:val="1"/>
        <w:rPr>
          <w:b/>
        </w:rPr>
      </w:pPr>
      <w:bookmarkStart w:id="258" w:name="_Toc422210019"/>
      <w:bookmarkStart w:id="259" w:name="_Toc422226839"/>
      <w:bookmarkStart w:id="260" w:name="_Toc422244191"/>
      <w:r w:rsidRPr="002E2BE8">
        <w:rPr>
          <w:b/>
        </w:rPr>
        <w:t xml:space="preserve">Срок действия заявки на участие в </w:t>
      </w:r>
      <w:r>
        <w:rPr>
          <w:b/>
        </w:rPr>
        <w:t>закупке</w:t>
      </w:r>
      <w:bookmarkEnd w:id="258"/>
      <w:bookmarkEnd w:id="259"/>
      <w:bookmarkEnd w:id="260"/>
    </w:p>
    <w:p w:rsidR="002755CD" w:rsidRDefault="002755CD" w:rsidP="002755CD">
      <w:pPr>
        <w:pStyle w:val="af8"/>
        <w:numPr>
          <w:ilvl w:val="2"/>
          <w:numId w:val="47"/>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7"/>
        </w:numPr>
        <w:ind w:left="1134" w:hanging="1134"/>
        <w:contextualSpacing w:val="0"/>
        <w:outlineLvl w:val="1"/>
        <w:rPr>
          <w:b/>
        </w:rPr>
      </w:pPr>
      <w:bookmarkStart w:id="261" w:name="_Toc422210020"/>
      <w:bookmarkStart w:id="262" w:name="_Toc422226840"/>
      <w:bookmarkStart w:id="263" w:name="_Toc422244192"/>
      <w:r w:rsidRPr="002E2BE8">
        <w:rPr>
          <w:b/>
        </w:rPr>
        <w:t xml:space="preserve">Официальный язык </w:t>
      </w:r>
      <w:r>
        <w:rPr>
          <w:b/>
        </w:rPr>
        <w:t>закупки</w:t>
      </w:r>
      <w:bookmarkEnd w:id="261"/>
      <w:bookmarkEnd w:id="262"/>
      <w:bookmarkEnd w:id="263"/>
    </w:p>
    <w:p w:rsidR="002755CD" w:rsidRPr="002E2BE8" w:rsidRDefault="002755CD" w:rsidP="002755CD">
      <w:pPr>
        <w:pStyle w:val="af8"/>
        <w:numPr>
          <w:ilvl w:val="2"/>
          <w:numId w:val="47"/>
        </w:numPr>
        <w:ind w:left="1134" w:hanging="1134"/>
        <w:contextualSpacing w:val="0"/>
        <w:jc w:val="both"/>
      </w:pPr>
      <w:r w:rsidRPr="002E2BE8">
        <w:t xml:space="preserve">Заявка на участие в </w:t>
      </w:r>
      <w:r>
        <w:t>закупке</w:t>
      </w:r>
      <w:r w:rsidRPr="002E2BE8">
        <w:t xml:space="preserve">, подготовленная </w:t>
      </w:r>
      <w:r>
        <w:t>Потенциальным участником/</w:t>
      </w:r>
      <w:r w:rsidRPr="002E2BE8">
        <w:t xml:space="preserve">Участником </w:t>
      </w:r>
      <w:r>
        <w:t>закупки</w:t>
      </w:r>
      <w:r w:rsidRPr="002E2BE8">
        <w:t xml:space="preserve">, а также вся корреспонденция и документация, связанная с </w:t>
      </w:r>
      <w:r>
        <w:t>закупкой</w:t>
      </w:r>
      <w:r w:rsidRPr="002E2BE8">
        <w:t xml:space="preserve">, которыми обмениваются </w:t>
      </w:r>
      <w:r>
        <w:t>Потенциальные участники</w:t>
      </w:r>
      <w:r w:rsidRPr="002E2BE8">
        <w:t xml:space="preserve">/Участники </w:t>
      </w:r>
      <w:r>
        <w:t>закупки</w:t>
      </w:r>
      <w:r w:rsidRPr="002E2BE8">
        <w:t xml:space="preserve"> и Организатор </w:t>
      </w:r>
      <w:r>
        <w:t>закупки</w:t>
      </w:r>
      <w:r w:rsidRPr="002E2BE8">
        <w:t>, должны быть написаны на русском языке.</w:t>
      </w:r>
    </w:p>
    <w:p w:rsidR="002755CD" w:rsidRPr="002E2BE8" w:rsidRDefault="002755CD" w:rsidP="002755CD">
      <w:pPr>
        <w:pStyle w:val="af8"/>
        <w:numPr>
          <w:ilvl w:val="2"/>
          <w:numId w:val="47"/>
        </w:numPr>
        <w:ind w:left="1134" w:hanging="1134"/>
        <w:contextualSpacing w:val="0"/>
        <w:jc w:val="both"/>
      </w:pPr>
      <w:bookmarkStart w:id="264" w:name="_Ref316311280"/>
      <w:r w:rsidRPr="002E2BE8">
        <w:t xml:space="preserve">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законодательством Российской Федерации 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4"/>
    </w:p>
    <w:p w:rsidR="002755CD" w:rsidRPr="00821CD0" w:rsidRDefault="002755CD" w:rsidP="002755CD">
      <w:pPr>
        <w:pStyle w:val="af8"/>
        <w:numPr>
          <w:ilvl w:val="2"/>
          <w:numId w:val="47"/>
        </w:numPr>
        <w:ind w:left="1134" w:hanging="1134"/>
        <w:contextualSpacing w:val="0"/>
        <w:jc w:val="both"/>
      </w:pPr>
      <w:r w:rsidRPr="002E2BE8">
        <w:t xml:space="preserve">Использование других языков для подготовки заявки на участие в </w:t>
      </w:r>
      <w:r>
        <w:t>закупке</w:t>
      </w:r>
      <w:r w:rsidRPr="002E2BE8">
        <w:t xml:space="preserve">, за исключением случаев, предусмотренных </w:t>
      </w:r>
      <w:r w:rsidRPr="005A2CA2">
        <w:t>пунктами</w:t>
      </w:r>
      <w:r>
        <w:t xml:space="preserve"> 6.4.2</w:t>
      </w:r>
      <w:r w:rsidRPr="005A2CA2">
        <w:t> </w:t>
      </w:r>
      <w:r w:rsidRPr="00821CD0">
        <w:fldChar w:fldCharType="begin"/>
      </w:r>
      <w:r w:rsidRPr="00821CD0">
        <w:instrText xml:space="preserve"> REF _Ref316311280 \r \h  \* MERGEFORMAT </w:instrText>
      </w:r>
      <w:r w:rsidRPr="00821CD0">
        <w:fldChar w:fldCharType="separate"/>
      </w:r>
      <w:r>
        <w:t>6.4.2</w:t>
      </w:r>
      <w:r w:rsidRPr="00821CD0">
        <w:fldChar w:fldCharType="end"/>
      </w:r>
      <w:r w:rsidRPr="005A2CA2">
        <w:t xml:space="preserve">, может быть расценено </w:t>
      </w:r>
      <w:r w:rsidRPr="00821CD0">
        <w:t>закупочной комиссией как несоответствие заявки на участие в закупке требованиям, установленным Закупочной документацией.</w:t>
      </w:r>
    </w:p>
    <w:p w:rsidR="002755CD" w:rsidRPr="00821CD0" w:rsidRDefault="002755CD" w:rsidP="002755CD">
      <w:pPr>
        <w:pStyle w:val="af8"/>
        <w:ind w:left="1134"/>
        <w:contextualSpacing w:val="0"/>
        <w:jc w:val="both"/>
      </w:pPr>
    </w:p>
    <w:p w:rsidR="002755CD" w:rsidRPr="00821CD0" w:rsidRDefault="002755CD" w:rsidP="002755CD">
      <w:pPr>
        <w:pStyle w:val="af8"/>
        <w:numPr>
          <w:ilvl w:val="1"/>
          <w:numId w:val="47"/>
        </w:numPr>
        <w:ind w:left="1134" w:hanging="1134"/>
        <w:contextualSpacing w:val="0"/>
        <w:outlineLvl w:val="1"/>
        <w:rPr>
          <w:b/>
        </w:rPr>
      </w:pPr>
      <w:bookmarkStart w:id="265" w:name="_Toc422210021"/>
      <w:bookmarkStart w:id="266" w:name="_Toc422226841"/>
      <w:bookmarkStart w:id="267" w:name="_Toc422244193"/>
      <w:r w:rsidRPr="00821CD0">
        <w:rPr>
          <w:b/>
        </w:rPr>
        <w:t>Валюта закупки</w:t>
      </w:r>
      <w:bookmarkEnd w:id="265"/>
      <w:bookmarkEnd w:id="266"/>
      <w:bookmarkEnd w:id="267"/>
    </w:p>
    <w:p w:rsidR="002755CD" w:rsidRPr="002E2BE8" w:rsidRDefault="002755CD" w:rsidP="002755CD">
      <w:pPr>
        <w:pStyle w:val="af8"/>
        <w:numPr>
          <w:ilvl w:val="2"/>
          <w:numId w:val="47"/>
        </w:numPr>
        <w:ind w:left="1134" w:hanging="1134"/>
        <w:contextualSpacing w:val="0"/>
        <w:jc w:val="both"/>
      </w:pPr>
      <w:bookmarkStart w:id="268"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9 Извещения,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68"/>
    </w:p>
    <w:p w:rsidR="002755CD" w:rsidRPr="002E2BE8" w:rsidRDefault="002755CD" w:rsidP="002755CD">
      <w:pPr>
        <w:pStyle w:val="af8"/>
        <w:numPr>
          <w:ilvl w:val="2"/>
          <w:numId w:val="47"/>
        </w:numPr>
        <w:ind w:left="1134" w:hanging="1134"/>
        <w:contextualSpacing w:val="0"/>
        <w:jc w:val="both"/>
      </w:pPr>
      <w:bookmarkStart w:id="269"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9"/>
      <w:proofErr w:type="gramEnd"/>
    </w:p>
    <w:p w:rsidR="002755CD" w:rsidRDefault="002755CD" w:rsidP="002755CD">
      <w:pPr>
        <w:pStyle w:val="af8"/>
        <w:numPr>
          <w:ilvl w:val="2"/>
          <w:numId w:val="47"/>
        </w:numPr>
        <w:ind w:left="1134" w:hanging="1134"/>
        <w:contextualSpacing w:val="0"/>
        <w:jc w:val="both"/>
      </w:pPr>
      <w:r w:rsidRPr="002E2BE8">
        <w:t>Выражение денежных сумм в других валютах, за исключением случаев, предусмотренных пунктами </w:t>
      </w:r>
      <w:r w:rsidRPr="002E2BE8">
        <w:fldChar w:fldCharType="begin"/>
      </w:r>
      <w:r w:rsidRPr="002E2BE8">
        <w:instrText xml:space="preserve"> REF _Ref316325711 \r \h  \* MERGEFORMAT </w:instrText>
      </w:r>
      <w:r w:rsidRPr="002E2BE8">
        <w:fldChar w:fldCharType="separate"/>
      </w:r>
      <w:r>
        <w:t>6.5.1</w:t>
      </w:r>
      <w:r w:rsidRPr="002E2BE8">
        <w:fldChar w:fldCharType="end"/>
      </w:r>
      <w:r w:rsidRPr="002E2BE8">
        <w:t xml:space="preserve">, </w:t>
      </w:r>
      <w:r w:rsidRPr="002E2BE8">
        <w:fldChar w:fldCharType="begin"/>
      </w:r>
      <w:r w:rsidRPr="002E2BE8">
        <w:instrText xml:space="preserve"> REF _Ref316325722 \r \h  \* MERGEFORMAT </w:instrText>
      </w:r>
      <w:r w:rsidRPr="002E2BE8">
        <w:fldChar w:fldCharType="separate"/>
      </w:r>
      <w:r>
        <w:t>6.5.2</w:t>
      </w:r>
      <w:r w:rsidRPr="002E2BE8">
        <w:fldChar w:fldCharType="end"/>
      </w:r>
      <w:r w:rsidRPr="002E2BE8">
        <w:t xml:space="preserve"> может быть расценено </w:t>
      </w:r>
      <w:r>
        <w:t>Закупочной</w:t>
      </w:r>
      <w:r w:rsidRPr="002E2BE8">
        <w:t xml:space="preserve"> комиссией как несоответствие заявки на участие в </w:t>
      </w:r>
      <w:r>
        <w:t>закупке</w:t>
      </w:r>
      <w:r w:rsidRPr="002E2BE8">
        <w:t xml:space="preserve"> требованиям, установленным </w:t>
      </w:r>
      <w:r>
        <w:t>Закупочной</w:t>
      </w:r>
      <w:r w:rsidRPr="002E2BE8">
        <w:t xml:space="preserve"> документацией.</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7"/>
        </w:numPr>
        <w:ind w:left="1134" w:hanging="1134"/>
        <w:contextualSpacing w:val="0"/>
        <w:outlineLvl w:val="1"/>
        <w:rPr>
          <w:b/>
        </w:rPr>
      </w:pPr>
      <w:bookmarkStart w:id="270" w:name="_Toc422210022"/>
      <w:bookmarkStart w:id="271" w:name="_Toc422226842"/>
      <w:bookmarkStart w:id="272" w:name="_Toc422244194"/>
      <w:r w:rsidRPr="002E2BE8">
        <w:rPr>
          <w:b/>
        </w:rPr>
        <w:t>Начальная (</w:t>
      </w:r>
      <w:r>
        <w:rPr>
          <w:b/>
        </w:rPr>
        <w:t>максималь</w:t>
      </w:r>
      <w:r w:rsidRPr="002E2BE8">
        <w:rPr>
          <w:b/>
        </w:rPr>
        <w:t>ная) цена договора (цена лота)</w:t>
      </w:r>
      <w:bookmarkEnd w:id="270"/>
      <w:bookmarkEnd w:id="271"/>
      <w:bookmarkEnd w:id="272"/>
    </w:p>
    <w:p w:rsidR="002755CD" w:rsidRDefault="002755CD" w:rsidP="002755CD">
      <w:pPr>
        <w:pStyle w:val="af8"/>
        <w:numPr>
          <w:ilvl w:val="2"/>
          <w:numId w:val="47"/>
        </w:numPr>
        <w:ind w:left="1134" w:hanging="1134"/>
        <w:contextualSpacing w:val="0"/>
        <w:jc w:val="both"/>
      </w:pPr>
      <w:r w:rsidRPr="002E2BE8">
        <w:t>Начальная (</w:t>
      </w:r>
      <w:r>
        <w:t>максималь</w:t>
      </w:r>
      <w:r w:rsidRPr="002E2BE8">
        <w:t xml:space="preserve">ная) цена договора (цена лота) указана в </w:t>
      </w:r>
      <w:r>
        <w:t>пункте</w:t>
      </w:r>
      <w:r>
        <w:rPr>
          <w:lang w:val="en-US"/>
        </w:rPr>
        <w:t> </w:t>
      </w:r>
      <w:r>
        <w:t>9 И</w:t>
      </w:r>
      <w:r w:rsidRPr="002E2BE8">
        <w:t>звещени</w:t>
      </w:r>
      <w:r>
        <w:t>я</w:t>
      </w:r>
      <w:r w:rsidRPr="002E2BE8">
        <w:t>.</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7"/>
        </w:numPr>
        <w:ind w:left="1134" w:hanging="1134"/>
        <w:contextualSpacing w:val="0"/>
        <w:outlineLvl w:val="1"/>
        <w:rPr>
          <w:b/>
        </w:rPr>
      </w:pPr>
      <w:bookmarkStart w:id="273" w:name="_Toc422210023"/>
      <w:bookmarkStart w:id="274" w:name="_Toc422226843"/>
      <w:bookmarkStart w:id="275" w:name="_Toc422244195"/>
      <w:r w:rsidRPr="002E2BE8">
        <w:rPr>
          <w:b/>
        </w:rPr>
        <w:t xml:space="preserve">Цена заявки на участие в </w:t>
      </w:r>
      <w:r>
        <w:rPr>
          <w:b/>
        </w:rPr>
        <w:t>закупке</w:t>
      </w:r>
      <w:r w:rsidRPr="002E2BE8">
        <w:rPr>
          <w:b/>
        </w:rPr>
        <w:t xml:space="preserve"> и договора</w:t>
      </w:r>
      <w:bookmarkEnd w:id="273"/>
      <w:bookmarkEnd w:id="274"/>
      <w:bookmarkEnd w:id="275"/>
    </w:p>
    <w:p w:rsidR="002755CD" w:rsidRPr="002E2BE8" w:rsidRDefault="002755CD" w:rsidP="002755CD">
      <w:pPr>
        <w:pStyle w:val="af8"/>
        <w:numPr>
          <w:ilvl w:val="2"/>
          <w:numId w:val="47"/>
        </w:numPr>
        <w:ind w:left="1134" w:hanging="1134"/>
        <w:contextualSpacing w:val="0"/>
        <w:jc w:val="both"/>
      </w:pPr>
      <w:r w:rsidRPr="002E2BE8">
        <w:t xml:space="preserve">Цена заявки на участие в </w:t>
      </w:r>
      <w:r>
        <w:t>закупке</w:t>
      </w:r>
      <w:r w:rsidRPr="002E2BE8">
        <w:t xml:space="preserve"> должна включать в себя все расходы и риски, связанные с выполнением работ, услуг, поставкой и доставкой товаров и материалов на условиях, определенных в договоре. При этом в цену заявки на участие в </w:t>
      </w:r>
      <w:r>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t xml:space="preserve"> В случае заключения рамочного договора цена заявки участника может соответствовать начальной (максимальной) цене договора (лота).</w:t>
      </w:r>
    </w:p>
    <w:p w:rsidR="002755CD" w:rsidRPr="002E2BE8" w:rsidRDefault="002755CD" w:rsidP="002755CD">
      <w:pPr>
        <w:pStyle w:val="af8"/>
        <w:numPr>
          <w:ilvl w:val="2"/>
          <w:numId w:val="47"/>
        </w:numPr>
        <w:ind w:left="1134" w:hanging="1134"/>
        <w:contextualSpacing w:val="0"/>
        <w:jc w:val="both"/>
      </w:pPr>
      <w:r>
        <w:t>Потенциальный участник/</w:t>
      </w:r>
      <w:r w:rsidRPr="002E2BE8">
        <w:t xml:space="preserve">Участник </w:t>
      </w:r>
      <w:r>
        <w:t>закупки</w:t>
      </w:r>
      <w:r w:rsidRPr="002E2BE8">
        <w:t xml:space="preserve"> в своей заявке на участие в </w:t>
      </w:r>
      <w:r>
        <w:t>закупке</w:t>
      </w:r>
      <w:r w:rsidRPr="002E2BE8">
        <w:t xml:space="preserve"> устанавливает цену заявки</w:t>
      </w:r>
      <w:r>
        <w:t xml:space="preserve"> (или цену единичных расценок при заключении рамочных договоров)</w:t>
      </w:r>
      <w:r w:rsidRPr="002E2BE8">
        <w:t xml:space="preserve">, </w:t>
      </w:r>
      <w:proofErr w:type="gramStart"/>
      <w:r w:rsidRPr="002E2BE8">
        <w:t>которая</w:t>
      </w:r>
      <w:proofErr w:type="gramEnd"/>
      <w:r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2755CD" w:rsidRPr="002E2BE8" w:rsidRDefault="002755CD" w:rsidP="002755CD">
      <w:pPr>
        <w:pStyle w:val="af8"/>
        <w:numPr>
          <w:ilvl w:val="2"/>
          <w:numId w:val="47"/>
        </w:numPr>
        <w:ind w:left="1134" w:hanging="1134"/>
        <w:contextualSpacing w:val="0"/>
        <w:jc w:val="both"/>
      </w:pPr>
      <w:r w:rsidRPr="002E2BE8">
        <w:t xml:space="preserve">Участник </w:t>
      </w:r>
      <w:r>
        <w:t>закупки</w:t>
      </w:r>
      <w:r w:rsidRPr="002E2BE8">
        <w:t xml:space="preserve"> должен указать цены на </w:t>
      </w:r>
      <w:r>
        <w:t>всю Продукцию</w:t>
      </w:r>
      <w:r w:rsidRPr="002E2BE8">
        <w:t>, предлагаем</w:t>
      </w:r>
      <w:r>
        <w:t>ую</w:t>
      </w:r>
      <w:r w:rsidRPr="002E2BE8">
        <w:t xml:space="preserve"> в заявке на участие в </w:t>
      </w:r>
      <w:r>
        <w:t>закупке</w:t>
      </w:r>
      <w:r w:rsidRPr="002E2BE8">
        <w:t xml:space="preserve">. Если на отдельные позиции </w:t>
      </w:r>
      <w:r>
        <w:t>продукции</w:t>
      </w:r>
      <w:r w:rsidRPr="002E2BE8">
        <w:t xml:space="preserve"> </w:t>
      </w:r>
      <w:r>
        <w:t>Потенциальный участник/</w:t>
      </w:r>
      <w:r w:rsidRPr="002E2BE8">
        <w:t xml:space="preserve">Участник </w:t>
      </w:r>
      <w:r>
        <w:t>закупки</w:t>
      </w:r>
      <w:r w:rsidRPr="002E2BE8">
        <w:t xml:space="preserve"> не укажет их стоимость, Заказчик не оплатит ему их стоимость и будет считать их включенными в цену договора.</w:t>
      </w:r>
    </w:p>
    <w:p w:rsidR="002755CD" w:rsidRPr="002E2BE8" w:rsidRDefault="002755CD" w:rsidP="002755CD">
      <w:pPr>
        <w:pStyle w:val="af8"/>
        <w:numPr>
          <w:ilvl w:val="2"/>
          <w:numId w:val="47"/>
        </w:numPr>
        <w:ind w:left="1134" w:hanging="1134"/>
        <w:contextualSpacing w:val="0"/>
        <w:jc w:val="both"/>
      </w:pPr>
      <w:r w:rsidRPr="002E2BE8">
        <w:t xml:space="preserve">В цену заявки на участие в </w:t>
      </w:r>
      <w:r>
        <w:t>закупке</w:t>
      </w:r>
      <w:r w:rsidRPr="002E2BE8">
        <w:t xml:space="preserve"> </w:t>
      </w:r>
      <w:r w:rsidRPr="000411E3">
        <w:t>не включается</w:t>
      </w:r>
      <w:r w:rsidRPr="002E2BE8">
        <w:t xml:space="preserve"> налог на добавленную стоимость (НДС), уплачиваемый согласно законодательству Российской Федерации.</w:t>
      </w:r>
    </w:p>
    <w:p w:rsidR="002755CD" w:rsidRPr="002E2BE8" w:rsidRDefault="002755CD" w:rsidP="002755CD">
      <w:pPr>
        <w:pStyle w:val="af8"/>
        <w:numPr>
          <w:ilvl w:val="2"/>
          <w:numId w:val="47"/>
        </w:numPr>
        <w:ind w:left="1134" w:hanging="1134"/>
        <w:contextualSpacing w:val="0"/>
        <w:jc w:val="both"/>
      </w:pPr>
      <w:r w:rsidRPr="002E2BE8">
        <w:t xml:space="preserve">Цена договора может отличаться от суммы, определенной в порядке, указанном выше, если изменяются объемы </w:t>
      </w:r>
      <w:r>
        <w:t>поставляемой Продукции</w:t>
      </w:r>
      <w:r w:rsidRPr="002E2BE8">
        <w:t xml:space="preserve"> (в пределах, разрешенных в </w:t>
      </w:r>
      <w:r>
        <w:t>закупочной</w:t>
      </w:r>
      <w:r w:rsidRPr="002E2BE8">
        <w:t xml:space="preserve"> документации).</w:t>
      </w:r>
    </w:p>
    <w:p w:rsidR="002755CD" w:rsidRPr="002E2BE8" w:rsidRDefault="002755CD" w:rsidP="002755CD">
      <w:pPr>
        <w:pStyle w:val="af8"/>
        <w:numPr>
          <w:ilvl w:val="2"/>
          <w:numId w:val="47"/>
        </w:numPr>
        <w:ind w:left="1134" w:hanging="1134"/>
        <w:contextualSpacing w:val="0"/>
        <w:jc w:val="both"/>
      </w:pPr>
      <w:r>
        <w:t>Потенциальный участник</w:t>
      </w:r>
      <w:r w:rsidRPr="002E2BE8">
        <w:t xml:space="preserve">/Участник </w:t>
      </w:r>
      <w:r>
        <w:t>закупки</w:t>
      </w:r>
      <w:r w:rsidRPr="002E2BE8">
        <w:t xml:space="preserve"> при подготовке заявки на участие в </w:t>
      </w:r>
      <w:r>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Российской Федерации.</w:t>
      </w:r>
    </w:p>
    <w:p w:rsidR="002755CD" w:rsidRPr="003F2E03" w:rsidRDefault="002755CD" w:rsidP="002755CD">
      <w:pPr>
        <w:pStyle w:val="af8"/>
        <w:numPr>
          <w:ilvl w:val="2"/>
          <w:numId w:val="47"/>
        </w:numPr>
        <w:ind w:left="1134" w:hanging="1134"/>
        <w:jc w:val="both"/>
      </w:pPr>
      <w:r>
        <w:t>При проведении закупки, в случае, если цена договора/заявки, предложенная Потенциальным участником ниже более</w:t>
      </w:r>
      <w:proofErr w:type="gramStart"/>
      <w:r>
        <w:t>,</w:t>
      </w:r>
      <w:proofErr w:type="gramEnd"/>
      <w:r>
        <w:t xml:space="preserve"> чем на 30 (тридцать) процентов от начальной (максимальной) цены лота, установленной в Извещении, Организатор может направить требование Потенциальному участнику о необходимости предоставления обоснования возможности исполнения договора/заявки по цене договора, предложенной таким Потенциальным участником. </w:t>
      </w:r>
      <w:r w:rsidRPr="003F2E03">
        <w:t xml:space="preserve">Подходы к оценке обоснования, представленного </w:t>
      </w:r>
      <w:r>
        <w:t>Потенциальным участником</w:t>
      </w:r>
      <w:r w:rsidRPr="003F2E03">
        <w:t xml:space="preserve">, могут указываться в Закупочной документации (техническом задании). Запрос о необходимости </w:t>
      </w:r>
      <w:proofErr w:type="gramStart"/>
      <w:r w:rsidRPr="003F2E03">
        <w:t>предоставления обоснования возможности исполнения договора</w:t>
      </w:r>
      <w:proofErr w:type="gramEnd"/>
      <w:r w:rsidRPr="003F2E03">
        <w:t xml:space="preserve"> по цене, предложенной </w:t>
      </w:r>
      <w:r>
        <w:t>Потенциальным участником</w:t>
      </w:r>
      <w:r w:rsidRPr="003F2E03">
        <w:t>, и ответ на такой запрос должны оформляться в письменном виде и в сроки, предусмотренные Закупочной документацией</w:t>
      </w:r>
      <w:r>
        <w:t xml:space="preserve"> и запросом Организатора закупки</w:t>
      </w:r>
      <w:r w:rsidRPr="003F2E03">
        <w:t>.</w:t>
      </w:r>
    </w:p>
    <w:p w:rsidR="002755CD" w:rsidRPr="00821CD0" w:rsidRDefault="002755CD" w:rsidP="002755CD">
      <w:pPr>
        <w:pStyle w:val="af8"/>
        <w:numPr>
          <w:ilvl w:val="2"/>
          <w:numId w:val="47"/>
        </w:numPr>
        <w:ind w:left="1134" w:hanging="1134"/>
        <w:jc w:val="both"/>
      </w:pPr>
      <w:proofErr w:type="gramStart"/>
      <w:r>
        <w:t xml:space="preserve">В течение 3 (трех) рабочих дней со дня предоставления Потенциальным участником закупки обоснования возможности исполнения договора по цене договора, предложенной Потенциальным участником, запрашиваемого в соответствии с </w:t>
      </w:r>
      <w:r w:rsidRPr="005A2CA2">
        <w:t xml:space="preserve">пунктом </w:t>
      </w:r>
      <w:r w:rsidRPr="00821CD0">
        <w:t>6.7.</w:t>
      </w:r>
      <w:r>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Pr="00821CD0">
        <w:t>Потенциального участника, представившего обоснование цены договора, к участию в закупке.</w:t>
      </w:r>
      <w:proofErr w:type="gramEnd"/>
    </w:p>
    <w:p w:rsidR="002755CD" w:rsidRPr="00821CD0" w:rsidRDefault="002755CD" w:rsidP="002755CD">
      <w:pPr>
        <w:pStyle w:val="af8"/>
        <w:numPr>
          <w:ilvl w:val="2"/>
          <w:numId w:val="47"/>
        </w:numPr>
        <w:ind w:left="1134" w:hanging="1134"/>
        <w:jc w:val="both"/>
      </w:pPr>
      <w:r>
        <w:t xml:space="preserve">В случае </w:t>
      </w:r>
      <w:r w:rsidRPr="00821CD0">
        <w:t>если Потенциальный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Потенциального участника закупки может быть отклонена.</w:t>
      </w:r>
    </w:p>
    <w:p w:rsidR="002755CD" w:rsidRPr="00821CD0" w:rsidRDefault="002755CD" w:rsidP="002755CD">
      <w:pPr>
        <w:pStyle w:val="af8"/>
        <w:ind w:left="1440"/>
        <w:jc w:val="both"/>
      </w:pPr>
    </w:p>
    <w:p w:rsidR="002755CD" w:rsidRPr="00821CD0" w:rsidRDefault="002755CD" w:rsidP="002755CD">
      <w:pPr>
        <w:pStyle w:val="af8"/>
        <w:numPr>
          <w:ilvl w:val="1"/>
          <w:numId w:val="47"/>
        </w:numPr>
        <w:ind w:left="1134" w:hanging="1134"/>
        <w:contextualSpacing w:val="0"/>
        <w:outlineLvl w:val="1"/>
      </w:pPr>
      <w:bookmarkStart w:id="276" w:name="_Toc422210024"/>
      <w:bookmarkStart w:id="277" w:name="_Toc422226844"/>
      <w:bookmarkStart w:id="278" w:name="_Toc422244196"/>
      <w:r w:rsidRPr="00821CD0">
        <w:rPr>
          <w:b/>
        </w:rPr>
        <w:t>Привлечение субподрядчиков (соисполнителей)</w:t>
      </w:r>
      <w:bookmarkEnd w:id="276"/>
      <w:bookmarkEnd w:id="277"/>
      <w:bookmarkEnd w:id="278"/>
    </w:p>
    <w:p w:rsidR="002755CD" w:rsidRPr="00821CD0" w:rsidRDefault="002755CD" w:rsidP="002755CD">
      <w:pPr>
        <w:pStyle w:val="af8"/>
        <w:numPr>
          <w:ilvl w:val="2"/>
          <w:numId w:val="47"/>
        </w:numPr>
        <w:ind w:left="1134" w:hanging="1134"/>
        <w:contextualSpacing w:val="0"/>
        <w:jc w:val="both"/>
      </w:pPr>
      <w:r w:rsidRPr="00821CD0">
        <w:t xml:space="preserve">В случае если </w:t>
      </w:r>
      <w:r>
        <w:t xml:space="preserve">Извещением </w:t>
      </w:r>
      <w:r w:rsidRPr="00821CD0">
        <w:t>предусмотрена возможность привлечения субподрядчиков (соисполнителей).</w:t>
      </w:r>
    </w:p>
    <w:p w:rsidR="002755CD" w:rsidRPr="005A2CA2" w:rsidRDefault="002755CD" w:rsidP="002755CD">
      <w:pPr>
        <w:pStyle w:val="af8"/>
        <w:numPr>
          <w:ilvl w:val="3"/>
          <w:numId w:val="47"/>
        </w:numPr>
        <w:ind w:left="1134" w:hanging="1134"/>
        <w:jc w:val="both"/>
      </w:pPr>
      <w:r w:rsidRPr="00821CD0">
        <w:t>Возможность привлечения субподрядчиков (соисполнителей) указана в</w:t>
      </w:r>
      <w:r>
        <w:t xml:space="preserve"> пункте 23 Извещения.</w:t>
      </w:r>
    </w:p>
    <w:p w:rsidR="002755CD" w:rsidRPr="00821CD0" w:rsidRDefault="002755CD" w:rsidP="002755CD">
      <w:pPr>
        <w:pStyle w:val="af8"/>
        <w:numPr>
          <w:ilvl w:val="3"/>
          <w:numId w:val="47"/>
        </w:numPr>
        <w:ind w:left="1134" w:hanging="1134"/>
        <w:jc w:val="both"/>
      </w:pPr>
      <w:r w:rsidRPr="00821CD0">
        <w:t>Потенциальный участник закупки должен включить в свою заявку на участие в закупке:</w:t>
      </w:r>
    </w:p>
    <w:p w:rsidR="002755CD" w:rsidRDefault="002755CD" w:rsidP="002755CD">
      <w:pPr>
        <w:pStyle w:val="af8"/>
        <w:numPr>
          <w:ilvl w:val="0"/>
          <w:numId w:val="46"/>
        </w:numPr>
        <w:ind w:left="1701" w:hanging="567"/>
        <w:contextualSpacing w:val="0"/>
        <w:jc w:val="both"/>
        <w:outlineLvl w:val="1"/>
      </w:pPr>
      <w:bookmarkStart w:id="279" w:name="_Toc422210025"/>
      <w:bookmarkStart w:id="280" w:name="_Toc422226845"/>
      <w:bookmarkStart w:id="281" w:name="_Toc422244197"/>
      <w:r w:rsidRPr="00821CD0">
        <w:t>План привлечения субподрядчиков (соисполнителей) по форме</w:t>
      </w:r>
      <w:r w:rsidRPr="00821CD0">
        <w:rPr>
          <w:b/>
        </w:rPr>
        <w:t xml:space="preserve"> </w:t>
      </w:r>
      <w:r w:rsidRPr="009661B1">
        <w:t>24</w:t>
      </w:r>
      <w:r w:rsidRPr="00821CD0">
        <w:t>.</w:t>
      </w:r>
      <w:r w:rsidRPr="00906778">
        <w:t xml:space="preserve"> </w:t>
      </w:r>
      <w:r>
        <w:t>План привлечения субподрядчиков (соисполнителей) должен содержать следующие сведения:</w:t>
      </w:r>
      <w:bookmarkEnd w:id="279"/>
      <w:bookmarkEnd w:id="280"/>
      <w:bookmarkEnd w:id="281"/>
      <w:r>
        <w:t xml:space="preserve"> </w:t>
      </w:r>
    </w:p>
    <w:p w:rsidR="002755CD" w:rsidRPr="006B498D" w:rsidRDefault="002755CD" w:rsidP="002755CD">
      <w:pPr>
        <w:pStyle w:val="af8"/>
        <w:numPr>
          <w:ilvl w:val="0"/>
          <w:numId w:val="46"/>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2755CD" w:rsidRPr="00343A81" w:rsidRDefault="002755CD" w:rsidP="002755CD">
      <w:pPr>
        <w:pStyle w:val="af8"/>
        <w:numPr>
          <w:ilvl w:val="0"/>
          <w:numId w:val="46"/>
        </w:numPr>
        <w:ind w:left="1701" w:hanging="567"/>
        <w:jc w:val="both"/>
      </w:pPr>
      <w:r>
        <w:t>д</w:t>
      </w:r>
      <w:r w:rsidRPr="008D6360">
        <w:t>екларацию, подготовленную по Форме</w:t>
      </w:r>
      <w:r w:rsidRPr="00E66C4B">
        <w:t xml:space="preserve"> </w:t>
      </w:r>
      <w:r>
        <w:t>17</w:t>
      </w:r>
      <w:r w:rsidRPr="00E66C4B">
        <w:t xml:space="preserve"> </w:t>
      </w:r>
      <w:r w:rsidRPr="009522E3">
        <w:t>в</w:t>
      </w:r>
      <w:r w:rsidRPr="008D6360">
        <w:t xml:space="preserve"> отношении каждого субподрядчика (соисполнителя)</w:t>
      </w:r>
    </w:p>
    <w:p w:rsidR="002755CD" w:rsidRPr="00343A81" w:rsidRDefault="002755CD" w:rsidP="002755CD">
      <w:pPr>
        <w:pStyle w:val="Style23"/>
        <w:widowControl/>
        <w:numPr>
          <w:ilvl w:val="3"/>
          <w:numId w:val="47"/>
        </w:numPr>
        <w:tabs>
          <w:tab w:val="left" w:pos="1701"/>
        </w:tabs>
        <w:spacing w:line="240" w:lineRule="auto"/>
        <w:ind w:left="1134" w:right="57" w:hanging="1134"/>
      </w:pPr>
      <w:r w:rsidRPr="00343A81">
        <w:t xml:space="preserve">В случае если стоимость объемов субдоговоров превышает 10% от цены оферты, </w:t>
      </w:r>
      <w:r>
        <w:t>Потенциальный участник</w:t>
      </w:r>
      <w:r w:rsidRPr="00343A81">
        <w:t xml:space="preserve"> </w:t>
      </w:r>
      <w:r>
        <w:t>закупки</w:t>
      </w:r>
      <w:r w:rsidRPr="00343A81">
        <w:t xml:space="preserve"> должен представить в составе своей заявки на участие в закупке документы, подтверждающие соответствие предложенног</w:t>
      </w:r>
      <w:proofErr w:type="gramStart"/>
      <w:r w:rsidRPr="00343A81">
        <w:t>о(</w:t>
      </w:r>
      <w:proofErr w:type="spellStart"/>
      <w:proofErr w:type="gramEnd"/>
      <w:r w:rsidRPr="00343A81">
        <w:t>ых</w:t>
      </w:r>
      <w:proofErr w:type="spellEnd"/>
      <w:r w:rsidRPr="00343A81">
        <w:t xml:space="preserve">) </w:t>
      </w:r>
      <w:r>
        <w:t>субподрядчика(</w:t>
      </w:r>
      <w:proofErr w:type="spellStart"/>
      <w:r>
        <w:t>ов</w:t>
      </w:r>
      <w:proofErr w:type="spellEnd"/>
      <w:r>
        <w:t>) (</w:t>
      </w:r>
      <w:r w:rsidRPr="00343A81">
        <w:t>соисполнителя(ей)</w:t>
      </w:r>
      <w:r>
        <w:t>) объем которого выше 10 % цены оферты, требованиям Р</w:t>
      </w:r>
      <w:r w:rsidRPr="00343A81">
        <w:t xml:space="preserve">аздела </w:t>
      </w:r>
      <w:r>
        <w:t>5</w:t>
      </w:r>
      <w:r w:rsidRPr="00343A81">
        <w:t xml:space="preserve"> </w:t>
      </w:r>
      <w:r>
        <w:t>«</w:t>
      </w:r>
      <w:r w:rsidRPr="009522E3">
        <w:t>Требования, предъявляемые к участникам закупки</w:t>
      </w:r>
      <w:r w:rsidRPr="009522E3" w:rsidDel="009522E3">
        <w:t xml:space="preserve"> </w:t>
      </w:r>
      <w:r>
        <w:t xml:space="preserve">» </w:t>
      </w:r>
      <w:r w:rsidRPr="00343A81">
        <w:t xml:space="preserve">и перечисленные в </w:t>
      </w:r>
      <w:r w:rsidRPr="005A2CA2">
        <w:t xml:space="preserve">пункте </w:t>
      </w:r>
      <w:r w:rsidRPr="00821CD0">
        <w:t>6.2.1</w:t>
      </w:r>
      <w:r w:rsidRPr="005A2CA2">
        <w:t>,</w:t>
      </w:r>
      <w:r w:rsidRPr="00343A81">
        <w:t xml:space="preserve"> а также документы, о</w:t>
      </w:r>
      <w:r>
        <w:t>формляемые на субподрядчика(</w:t>
      </w:r>
      <w:proofErr w:type="spellStart"/>
      <w:r>
        <w:t>ов</w:t>
      </w:r>
      <w:proofErr w:type="spellEnd"/>
      <w:r>
        <w:t>) (</w:t>
      </w:r>
      <w:r w:rsidRPr="00343A81">
        <w:t>соисполнителя(</w:t>
      </w:r>
      <w:proofErr w:type="gramStart"/>
      <w:r w:rsidRPr="00343A81">
        <w:t>ей)</w:t>
      </w:r>
      <w:r>
        <w:t>)</w:t>
      </w:r>
      <w:r w:rsidRPr="00343A81">
        <w:t xml:space="preserve"> по тем же формам и в соответствии с инструкциями, приведенными в настоящей </w:t>
      </w:r>
      <w:r>
        <w:t>З</w:t>
      </w:r>
      <w:r w:rsidRPr="00343A81">
        <w:t>акупочной документации, что и следующие:</w:t>
      </w:r>
      <w:proofErr w:type="gramEnd"/>
    </w:p>
    <w:p w:rsidR="002755CD" w:rsidRPr="00343A81" w:rsidRDefault="002755CD" w:rsidP="002755CD">
      <w:pPr>
        <w:pStyle w:val="Style23"/>
        <w:widowControl/>
        <w:tabs>
          <w:tab w:val="left" w:pos="1701"/>
        </w:tabs>
        <w:spacing w:line="240" w:lineRule="auto"/>
        <w:ind w:left="1701" w:right="57" w:hanging="567"/>
      </w:pPr>
      <w:r w:rsidRPr="00343A81">
        <w:t>­</w:t>
      </w:r>
      <w:r w:rsidRPr="00343A81">
        <w:tab/>
        <w:t xml:space="preserve">Анкета Участника </w:t>
      </w:r>
      <w:r>
        <w:t>закупки</w:t>
      </w:r>
      <w:r w:rsidRPr="00343A81">
        <w:t>, по форме и в соответствии с инструкциями, приведенными в настоящей Закупочной документации;</w:t>
      </w:r>
    </w:p>
    <w:p w:rsidR="002755CD" w:rsidRPr="00343A81" w:rsidRDefault="002755CD" w:rsidP="002755CD">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2755CD" w:rsidRPr="00343A81" w:rsidRDefault="002755CD" w:rsidP="002755CD">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2755CD" w:rsidRPr="00343A81" w:rsidRDefault="002755CD" w:rsidP="002755CD">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2755CD" w:rsidRPr="00343A81" w:rsidRDefault="002755CD" w:rsidP="002755CD">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t>Потенциального у</w:t>
      </w:r>
      <w:r w:rsidRPr="00343A81">
        <w:t xml:space="preserve">частника </w:t>
      </w:r>
      <w:r>
        <w:t>закупки</w:t>
      </w:r>
      <w:r w:rsidRPr="00343A81">
        <w:t xml:space="preserve"> связей, носящих характер </w:t>
      </w:r>
      <w:proofErr w:type="spellStart"/>
      <w:r w:rsidRPr="00343A81">
        <w:t>аффилированности</w:t>
      </w:r>
      <w:proofErr w:type="spellEnd"/>
      <w:r w:rsidRPr="00343A81">
        <w:t xml:space="preserve"> с </w:t>
      </w:r>
      <w:r>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2755CD" w:rsidRPr="00343A81" w:rsidRDefault="002755CD" w:rsidP="002755CD">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2755CD" w:rsidRPr="00343A81" w:rsidRDefault="002755CD" w:rsidP="002755CD">
      <w:pPr>
        <w:pStyle w:val="Style23"/>
        <w:widowControl/>
        <w:tabs>
          <w:tab w:val="left" w:pos="1701"/>
        </w:tabs>
        <w:spacing w:line="240" w:lineRule="auto"/>
        <w:ind w:left="1134" w:right="57" w:firstLine="0"/>
      </w:pPr>
      <w:r w:rsidRPr="00343A81">
        <w:t>Дополнитель</w:t>
      </w:r>
      <w:r>
        <w:t>ные требования к субподрядчикам (</w:t>
      </w:r>
      <w:r w:rsidRPr="00343A81">
        <w:t>соисполнителям</w:t>
      </w:r>
      <w:r>
        <w:t>)</w:t>
      </w:r>
      <w:r w:rsidRPr="00343A81">
        <w:t xml:space="preserve">, а также к документам, представляемым Участником </w:t>
      </w:r>
      <w:r>
        <w:t>закупки</w:t>
      </w:r>
      <w:r w:rsidRPr="00343A81">
        <w:t xml:space="preserve"> в составе заявки, </w:t>
      </w:r>
      <w:r>
        <w:t xml:space="preserve">могут быть </w:t>
      </w:r>
      <w:r w:rsidRPr="00343A81">
        <w:t xml:space="preserve">указаны в разделе </w:t>
      </w:r>
      <w:r>
        <w:t>7</w:t>
      </w:r>
      <w:r w:rsidRPr="00343A81">
        <w:t xml:space="preserve"> «</w:t>
      </w:r>
      <w:r w:rsidRPr="00E66C4B">
        <w:t>Техническая часть</w:t>
      </w:r>
      <w:r w:rsidRPr="009522E3">
        <w:t>».</w:t>
      </w:r>
    </w:p>
    <w:p w:rsidR="002755CD" w:rsidRPr="00343A81" w:rsidRDefault="002755CD" w:rsidP="002755CD">
      <w:pPr>
        <w:pStyle w:val="af8"/>
        <w:numPr>
          <w:ilvl w:val="3"/>
          <w:numId w:val="47"/>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2755CD" w:rsidRPr="00343A81" w:rsidRDefault="002755CD" w:rsidP="002755CD">
      <w:pPr>
        <w:pStyle w:val="af8"/>
        <w:numPr>
          <w:ilvl w:val="3"/>
          <w:numId w:val="4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t>субподрядчика (</w:t>
      </w:r>
      <w:r w:rsidRPr="00343A81">
        <w:t>соисполнителя</w:t>
      </w:r>
      <w:r>
        <w:t>)</w:t>
      </w:r>
      <w:r w:rsidRPr="00343A81">
        <w:t xml:space="preserve"> не соответствующего требованиям, указ</w:t>
      </w:r>
      <w:r>
        <w:t>анным в настоящей З</w:t>
      </w:r>
      <w:r w:rsidRPr="00343A81">
        <w:t xml:space="preserve">акупочной документации. В случае если </w:t>
      </w:r>
      <w:r>
        <w:t>субподрядчик (</w:t>
      </w:r>
      <w:r w:rsidRPr="00343A81">
        <w:t>соисполнитель</w:t>
      </w:r>
      <w:r>
        <w:t>)</w:t>
      </w:r>
      <w:r w:rsidRPr="00343A81">
        <w:t xml:space="preserve"> отклонен, </w:t>
      </w:r>
      <w:r>
        <w:t>Потенциальный у</w:t>
      </w:r>
      <w:r w:rsidRPr="00343A81">
        <w:t xml:space="preserve">частник </w:t>
      </w:r>
      <w:r>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t>субподрядчика (</w:t>
      </w:r>
      <w:r w:rsidRPr="00343A81">
        <w:t>соисполнителя</w:t>
      </w:r>
      <w:r>
        <w:t>)</w:t>
      </w:r>
      <w:r w:rsidRPr="00343A81">
        <w:t>, удовлетворяющего предъявляемым требованиям.</w:t>
      </w:r>
    </w:p>
    <w:p w:rsidR="002755CD" w:rsidRPr="00A22CA4" w:rsidRDefault="002755CD" w:rsidP="002755CD">
      <w:pPr>
        <w:pStyle w:val="af8"/>
        <w:numPr>
          <w:ilvl w:val="3"/>
          <w:numId w:val="47"/>
        </w:numPr>
        <w:ind w:left="1134" w:hanging="1134"/>
        <w:jc w:val="both"/>
      </w:pPr>
      <w:r w:rsidRPr="00343A81">
        <w:t>На заключение с</w:t>
      </w:r>
      <w:r>
        <w:t xml:space="preserve"> субподрядчиками (</w:t>
      </w:r>
      <w:r w:rsidRPr="00343A81">
        <w:t>соисполнителями</w:t>
      </w:r>
      <w:r>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Pr="00A22CA4">
        <w:t xml:space="preserve">Дополнительные требования к заключению договоров с субподрядчиками (соисполнителями), указаны в разделе </w:t>
      </w:r>
      <w:r>
        <w:t>7</w:t>
      </w:r>
      <w:r w:rsidRPr="00A22CA4">
        <w:t xml:space="preserve"> «Техническая часть».</w:t>
      </w:r>
    </w:p>
    <w:p w:rsidR="002755CD" w:rsidRPr="00343A81" w:rsidRDefault="002755CD" w:rsidP="002755CD">
      <w:pPr>
        <w:pStyle w:val="af8"/>
        <w:numPr>
          <w:ilvl w:val="3"/>
          <w:numId w:val="47"/>
        </w:numPr>
        <w:ind w:left="1134" w:hanging="1134"/>
        <w:jc w:val="both"/>
      </w:pPr>
      <w:r>
        <w:t>Субподрядчик (</w:t>
      </w:r>
      <w:r w:rsidRPr="00343A81">
        <w:t>соисполнитель</w:t>
      </w:r>
      <w:r>
        <w:t>)</w:t>
      </w:r>
      <w:r w:rsidRPr="00343A81">
        <w:t>, утвержденный Организатором закупки либо Заказчиком, в установленном порядке может быть заменен в следующих случаях:</w:t>
      </w:r>
    </w:p>
    <w:p w:rsidR="002755CD" w:rsidRPr="00120A24" w:rsidRDefault="002755CD" w:rsidP="002755CD">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Pr>
          <w:rStyle w:val="FontStyle128"/>
          <w:color w:val="auto"/>
          <w:sz w:val="24"/>
        </w:rPr>
        <w:t xml:space="preserve">договора или </w:t>
      </w:r>
      <w:r w:rsidRPr="00120A24">
        <w:rPr>
          <w:rStyle w:val="FontStyle128"/>
          <w:color w:val="auto"/>
          <w:sz w:val="24"/>
        </w:rPr>
        <w:t>Закупочной документации;</w:t>
      </w:r>
    </w:p>
    <w:p w:rsidR="002755CD" w:rsidRPr="00120A24" w:rsidRDefault="002755CD" w:rsidP="002755CD">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t>субподрядчика (</w:t>
      </w:r>
      <w:r w:rsidRPr="00343A81">
        <w:t>соисполнителя</w:t>
      </w:r>
      <w:r>
        <w:t>)</w:t>
      </w:r>
      <w:r w:rsidRPr="00FB661B">
        <w:rPr>
          <w:rStyle w:val="FontStyle128"/>
          <w:color w:val="auto"/>
          <w:sz w:val="24"/>
        </w:rPr>
        <w:t xml:space="preserve">, обеспечив повышение технико-экономических показателей </w:t>
      </w:r>
      <w:r>
        <w:rPr>
          <w:rStyle w:val="FontStyle128"/>
          <w:color w:val="auto"/>
          <w:sz w:val="24"/>
        </w:rPr>
        <w:t>Продукции</w:t>
      </w:r>
      <w:r w:rsidRPr="00FB661B">
        <w:rPr>
          <w:rStyle w:val="FontStyle128"/>
          <w:color w:val="auto"/>
          <w:sz w:val="24"/>
        </w:rPr>
        <w:t>;</w:t>
      </w:r>
    </w:p>
    <w:p w:rsidR="002755CD" w:rsidRPr="00120A24" w:rsidRDefault="002755CD" w:rsidP="002755CD">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t>субподрядчик (</w:t>
      </w:r>
      <w:r w:rsidRPr="00343A81">
        <w:t>соисполнитель</w:t>
      </w:r>
      <w:r>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2755CD" w:rsidRPr="00343A81" w:rsidRDefault="002755CD" w:rsidP="002755CD">
      <w:pPr>
        <w:pStyle w:val="af8"/>
        <w:numPr>
          <w:ilvl w:val="3"/>
          <w:numId w:val="47"/>
        </w:numPr>
        <w:ind w:left="1134" w:hanging="1134"/>
        <w:jc w:val="both"/>
      </w:pPr>
      <w:r>
        <w:t>Победитель</w:t>
      </w:r>
      <w:r w:rsidRPr="00343A81">
        <w:t xml:space="preserve"> выступает в роли генерального </w:t>
      </w:r>
      <w:r>
        <w:t>поставщика/</w:t>
      </w:r>
      <w:r w:rsidRPr="00343A81">
        <w:t>подрядчика</w:t>
      </w:r>
      <w:r>
        <w:t>/исполнителя</w:t>
      </w:r>
      <w:r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t xml:space="preserve"> (соисполнителем)</w:t>
      </w:r>
      <w:r w:rsidRPr="00343A81">
        <w:t>.</w:t>
      </w:r>
    </w:p>
    <w:p w:rsidR="002755CD" w:rsidRPr="00A22CA4" w:rsidRDefault="002755CD" w:rsidP="002755CD">
      <w:pPr>
        <w:pStyle w:val="af8"/>
        <w:numPr>
          <w:ilvl w:val="3"/>
          <w:numId w:val="47"/>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2755CD" w:rsidRPr="00343A81" w:rsidRDefault="002755CD" w:rsidP="002755CD">
      <w:pPr>
        <w:pStyle w:val="af8"/>
        <w:numPr>
          <w:ilvl w:val="3"/>
          <w:numId w:val="47"/>
        </w:numPr>
        <w:ind w:left="1134" w:hanging="1134"/>
        <w:jc w:val="both"/>
      </w:pPr>
      <w:r w:rsidRPr="00343A81">
        <w:t>Иные условия привлечения субподрядчиков</w:t>
      </w:r>
      <w:r>
        <w:t xml:space="preserve"> (соисполнителей)</w:t>
      </w:r>
      <w:r w:rsidRPr="00343A81">
        <w:t xml:space="preserve"> регламентируются </w:t>
      </w:r>
      <w:r>
        <w:t>Гражданским кодексом Российской Федерации</w:t>
      </w:r>
      <w:r w:rsidRPr="00343A81">
        <w:t>.</w:t>
      </w:r>
    </w:p>
    <w:p w:rsidR="002755CD" w:rsidRDefault="002755CD" w:rsidP="002755CD">
      <w:pPr>
        <w:pStyle w:val="af8"/>
        <w:numPr>
          <w:ilvl w:val="3"/>
          <w:numId w:val="47"/>
        </w:numPr>
        <w:ind w:left="1134" w:hanging="1134"/>
        <w:jc w:val="both"/>
      </w:pPr>
      <w:r w:rsidRPr="00343A81">
        <w:t xml:space="preserve">Положения настоящего раздела, а также дополнительные требования к </w:t>
      </w:r>
      <w:r>
        <w:t>субподрядчикам (</w:t>
      </w:r>
      <w:r w:rsidRPr="00343A81">
        <w:t>соисполнителям</w:t>
      </w:r>
      <w:r>
        <w:t>)</w:t>
      </w:r>
      <w:r w:rsidRPr="00343A81">
        <w:t xml:space="preserve"> и к документам, представляемым </w:t>
      </w:r>
      <w:r>
        <w:t>Потенциальным участником</w:t>
      </w:r>
      <w:r w:rsidRPr="00343A81">
        <w:t xml:space="preserve"> </w:t>
      </w:r>
      <w:r>
        <w:t>закупки</w:t>
      </w:r>
      <w:r w:rsidRPr="00343A81">
        <w:t xml:space="preserve"> в сост</w:t>
      </w:r>
      <w:r>
        <w:t>аве заявки, указанные в Р</w:t>
      </w:r>
      <w:r w:rsidRPr="00343A81">
        <w:t xml:space="preserve">азделе </w:t>
      </w:r>
      <w:r>
        <w:t>7</w:t>
      </w:r>
      <w:r w:rsidRPr="00343A81">
        <w:t xml:space="preserve"> «</w:t>
      </w:r>
      <w:r w:rsidRPr="00E66C4B">
        <w:t>Техническая часть</w:t>
      </w:r>
      <w:r w:rsidRPr="009522E3">
        <w:t>»</w:t>
      </w:r>
      <w:r w:rsidRPr="00343A81">
        <w:t xml:space="preserve"> относятся тольк</w:t>
      </w:r>
      <w:r>
        <w:t>о к согласованию субподрядчиков (</w:t>
      </w:r>
      <w:r w:rsidRPr="00343A81">
        <w:t>соисполнителей</w:t>
      </w:r>
      <w:r>
        <w:t>)</w:t>
      </w:r>
      <w:r w:rsidRPr="00343A81">
        <w:t xml:space="preserve"> в рамках</w:t>
      </w:r>
      <w:r>
        <w:t xml:space="preserve"> настоящей</w:t>
      </w:r>
      <w:r w:rsidRPr="00343A81">
        <w:t xml:space="preserve"> </w:t>
      </w:r>
      <w:r>
        <w:t>закупки</w:t>
      </w:r>
      <w:r w:rsidRPr="00343A81">
        <w:t>.</w:t>
      </w:r>
      <w:r>
        <w:t xml:space="preserve"> </w:t>
      </w:r>
      <w:r w:rsidRPr="00343A81">
        <w:t xml:space="preserve">Порядок выбора/замены выбранных и согласованных Заказчиком в процессе </w:t>
      </w:r>
      <w:r>
        <w:t>закупки</w:t>
      </w:r>
      <w:r w:rsidRPr="00343A81">
        <w:t xml:space="preserve"> </w:t>
      </w:r>
      <w:r>
        <w:t>с</w:t>
      </w:r>
      <w:r w:rsidRPr="00343A81">
        <w:t>убподрядчиков</w:t>
      </w:r>
      <w:r>
        <w:t xml:space="preserve"> (соисполнителей)</w:t>
      </w:r>
      <w:r w:rsidRPr="00343A81">
        <w:t xml:space="preserve">, после проведения </w:t>
      </w:r>
      <w:r>
        <w:t>закупки</w:t>
      </w:r>
      <w:r w:rsidRPr="00343A81">
        <w:t xml:space="preserve"> и заключения договора с Победителем изложены в проекте Договора.</w:t>
      </w:r>
    </w:p>
    <w:p w:rsidR="002755CD" w:rsidRDefault="002755CD" w:rsidP="002755CD">
      <w:pPr>
        <w:pStyle w:val="af8"/>
        <w:ind w:left="1134"/>
        <w:jc w:val="both"/>
      </w:pPr>
    </w:p>
    <w:p w:rsidR="002755CD" w:rsidRPr="00343A81" w:rsidRDefault="002755CD" w:rsidP="002755CD">
      <w:pPr>
        <w:pStyle w:val="af8"/>
        <w:numPr>
          <w:ilvl w:val="1"/>
          <w:numId w:val="47"/>
        </w:numPr>
        <w:ind w:left="1134" w:hanging="1134"/>
        <w:contextualSpacing w:val="0"/>
        <w:outlineLvl w:val="1"/>
        <w:rPr>
          <w:b/>
        </w:rPr>
      </w:pPr>
      <w:bookmarkStart w:id="282" w:name="_Toc422210041"/>
      <w:bookmarkStart w:id="283" w:name="_Toc422226861"/>
      <w:bookmarkStart w:id="284" w:name="_Toc422244213"/>
      <w:r>
        <w:rPr>
          <w:b/>
        </w:rPr>
        <w:t>Альтернативные предложения</w:t>
      </w:r>
      <w:bookmarkEnd w:id="282"/>
      <w:bookmarkEnd w:id="283"/>
      <w:bookmarkEnd w:id="284"/>
    </w:p>
    <w:p w:rsidR="002755CD" w:rsidRPr="00343A81" w:rsidRDefault="002755CD" w:rsidP="002755CD">
      <w:pPr>
        <w:pStyle w:val="af8"/>
        <w:numPr>
          <w:ilvl w:val="2"/>
          <w:numId w:val="47"/>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2755CD" w:rsidRPr="00343A81" w:rsidRDefault="002755CD" w:rsidP="002755CD">
      <w:pPr>
        <w:pStyle w:val="af8"/>
        <w:numPr>
          <w:ilvl w:val="2"/>
          <w:numId w:val="47"/>
        </w:numPr>
        <w:ind w:left="1134" w:hanging="1134"/>
        <w:contextualSpacing w:val="0"/>
        <w:jc w:val="both"/>
      </w:pPr>
      <w:r>
        <w:t>Потенциальный у</w:t>
      </w:r>
      <w:r w:rsidRPr="00343A81">
        <w:t xml:space="preserve">частник </w:t>
      </w:r>
      <w:r>
        <w:t>закупки</w:t>
      </w:r>
      <w:r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2755CD" w:rsidRPr="00343A81" w:rsidRDefault="002755CD" w:rsidP="002755CD">
      <w:pPr>
        <w:pStyle w:val="af8"/>
        <w:numPr>
          <w:ilvl w:val="2"/>
          <w:numId w:val="47"/>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2755CD" w:rsidRPr="00343A81" w:rsidRDefault="002755CD" w:rsidP="002755CD">
      <w:pPr>
        <w:pStyle w:val="af8"/>
        <w:numPr>
          <w:ilvl w:val="2"/>
          <w:numId w:val="47"/>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t>поставки товаров/</w:t>
      </w:r>
      <w:r w:rsidRPr="00343A81">
        <w:t>выполнения работ</w:t>
      </w:r>
      <w:r>
        <w:t>/оказания</w:t>
      </w:r>
      <w:proofErr w:type="gramEnd"/>
      <w:r>
        <w:t xml:space="preserve"> услуг</w:t>
      </w:r>
      <w:r w:rsidRPr="00343A81">
        <w:t>, за исключением частично</w:t>
      </w:r>
      <w:r>
        <w:t>й поставки товара/</w:t>
      </w:r>
      <w:r w:rsidRPr="00343A81">
        <w:t>выполнения работ</w:t>
      </w:r>
      <w:r>
        <w:t>/оказания услуг</w:t>
      </w:r>
      <w:r w:rsidRPr="00343A81">
        <w:t>.</w:t>
      </w:r>
    </w:p>
    <w:p w:rsidR="002755CD" w:rsidRPr="00343A81" w:rsidRDefault="002755CD" w:rsidP="002755CD">
      <w:pPr>
        <w:pStyle w:val="af8"/>
        <w:numPr>
          <w:ilvl w:val="2"/>
          <w:numId w:val="47"/>
        </w:numPr>
        <w:ind w:left="1134" w:hanging="1134"/>
        <w:contextualSpacing w:val="0"/>
        <w:jc w:val="both"/>
      </w:pPr>
      <w:proofErr w:type="gramStart"/>
      <w:r>
        <w:t>Потенциальные у</w:t>
      </w:r>
      <w:r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2755CD" w:rsidRPr="00343A81" w:rsidRDefault="002755CD" w:rsidP="002755CD">
      <w:pPr>
        <w:pStyle w:val="af8"/>
        <w:numPr>
          <w:ilvl w:val="2"/>
          <w:numId w:val="47"/>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2755CD" w:rsidRPr="00343A81" w:rsidRDefault="002755CD" w:rsidP="002755CD">
      <w:pPr>
        <w:pStyle w:val="af8"/>
        <w:numPr>
          <w:ilvl w:val="2"/>
          <w:numId w:val="47"/>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t xml:space="preserve"> 6.1. </w:t>
      </w:r>
      <w:r w:rsidRPr="005A701E">
        <w:t>с</w:t>
      </w:r>
      <w:r w:rsidRPr="00343A81">
        <w:t xml:space="preserve"> соблюдением, по мере возможности, форм, приведенных в </w:t>
      </w:r>
      <w:r>
        <w:t>Разделе 10</w:t>
      </w:r>
      <w:r w:rsidRPr="00343A81">
        <w:t xml:space="preserve">. </w:t>
      </w:r>
    </w:p>
    <w:p w:rsidR="002755CD" w:rsidRPr="00343A81" w:rsidRDefault="002755CD" w:rsidP="002755CD">
      <w:pPr>
        <w:pStyle w:val="af8"/>
        <w:numPr>
          <w:ilvl w:val="2"/>
          <w:numId w:val="47"/>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2755CD" w:rsidRDefault="002755CD" w:rsidP="002755CD">
      <w:pPr>
        <w:pStyle w:val="af8"/>
        <w:numPr>
          <w:ilvl w:val="2"/>
          <w:numId w:val="47"/>
        </w:numPr>
        <w:ind w:left="1134" w:hanging="1134"/>
        <w:contextualSpacing w:val="0"/>
        <w:jc w:val="both"/>
      </w:pPr>
      <w:r w:rsidRPr="00343A81">
        <w:t>Альтернативные предложения, отличающиеся только ценой, не рассматриваются.</w:t>
      </w:r>
    </w:p>
    <w:p w:rsidR="002755CD" w:rsidRPr="00343A81" w:rsidRDefault="002755CD" w:rsidP="002755CD">
      <w:pPr>
        <w:pStyle w:val="af8"/>
        <w:ind w:left="1134"/>
        <w:contextualSpacing w:val="0"/>
        <w:jc w:val="both"/>
      </w:pPr>
    </w:p>
    <w:p w:rsidR="002755CD" w:rsidRDefault="002755CD" w:rsidP="002755CD">
      <w:pPr>
        <w:pStyle w:val="af8"/>
        <w:numPr>
          <w:ilvl w:val="1"/>
          <w:numId w:val="47"/>
        </w:numPr>
        <w:ind w:left="1134" w:hanging="1134"/>
        <w:contextualSpacing w:val="0"/>
        <w:outlineLvl w:val="1"/>
        <w:rPr>
          <w:b/>
        </w:rPr>
      </w:pPr>
      <w:bookmarkStart w:id="285" w:name="_Toc422210042"/>
      <w:bookmarkStart w:id="286" w:name="_Toc422226862"/>
      <w:bookmarkStart w:id="287" w:name="_Toc422244214"/>
      <w:r w:rsidRPr="00343A81">
        <w:rPr>
          <w:b/>
        </w:rPr>
        <w:t xml:space="preserve">Участие в </w:t>
      </w:r>
      <w:r>
        <w:rPr>
          <w:b/>
        </w:rPr>
        <w:t>закупке</w:t>
      </w:r>
      <w:r w:rsidRPr="00343A81">
        <w:t xml:space="preserve"> </w:t>
      </w:r>
      <w:r w:rsidRPr="00343A81">
        <w:rPr>
          <w:b/>
        </w:rPr>
        <w:t>коллективных участников</w:t>
      </w:r>
      <w:bookmarkEnd w:id="285"/>
      <w:bookmarkEnd w:id="286"/>
      <w:bookmarkEnd w:id="287"/>
    </w:p>
    <w:p w:rsidR="002755CD" w:rsidRPr="00343A81" w:rsidRDefault="002755CD" w:rsidP="002755CD">
      <w:pPr>
        <w:pStyle w:val="af8"/>
        <w:ind w:left="1134"/>
        <w:contextualSpacing w:val="0"/>
        <w:outlineLvl w:val="1"/>
        <w:rPr>
          <w:b/>
        </w:rPr>
      </w:pPr>
    </w:p>
    <w:p w:rsidR="002755CD" w:rsidRDefault="002755CD" w:rsidP="002755CD">
      <w:pPr>
        <w:pStyle w:val="af8"/>
        <w:numPr>
          <w:ilvl w:val="2"/>
          <w:numId w:val="4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8"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8"/>
      <w:r w:rsidRPr="00C81C17">
        <w:t>,</w:t>
      </w:r>
      <w:r w:rsidRPr="00343A81">
        <w:t xml:space="preserve"> дополнительно должны быть выполнены нижеприведенные требования.</w:t>
      </w:r>
    </w:p>
    <w:p w:rsidR="002755CD" w:rsidRPr="00343A81" w:rsidRDefault="002755CD" w:rsidP="002755CD">
      <w:pPr>
        <w:pStyle w:val="af8"/>
        <w:numPr>
          <w:ilvl w:val="2"/>
          <w:numId w:val="47"/>
        </w:numPr>
        <w:ind w:left="1134" w:hanging="1134"/>
        <w:contextualSpacing w:val="0"/>
        <w:jc w:val="both"/>
      </w:pPr>
      <w:proofErr w:type="gramStart"/>
      <w:r w:rsidRPr="00343A81">
        <w:t>Каждая организация, входящая в состав коллективного участник</w:t>
      </w:r>
      <w:r>
        <w:t>а, должна отвечать требованиям Р</w:t>
      </w:r>
      <w:r w:rsidRPr="00343A81">
        <w:t>аздела</w:t>
      </w:r>
      <w:r w:rsidRPr="005F68BA">
        <w:rPr>
          <w:lang w:val="en-US"/>
        </w:rPr>
        <w:t> </w:t>
      </w:r>
      <w:r w:rsidRPr="00343A81">
        <w:t xml:space="preserve"> </w:t>
      </w:r>
      <w:r>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пунктом 6.2.1.,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2755CD" w:rsidRPr="00343A81" w:rsidRDefault="002755CD" w:rsidP="002755CD">
      <w:pPr>
        <w:pStyle w:val="af8"/>
        <w:ind w:left="1701" w:hanging="567"/>
        <w:jc w:val="both"/>
      </w:pPr>
      <w:r w:rsidRPr="00343A81">
        <w:t>­</w:t>
      </w:r>
      <w:r w:rsidRPr="00343A81">
        <w:tab/>
        <w:t xml:space="preserve">Анкета Участника </w:t>
      </w:r>
      <w:r>
        <w:t>закупки</w:t>
      </w:r>
      <w:r w:rsidRPr="00343A81">
        <w:t>, по форме и в соответствии с инструкциями, приведенными в настоящей Закупочной документации;</w:t>
      </w:r>
    </w:p>
    <w:p w:rsidR="002755CD" w:rsidRPr="00343A81" w:rsidRDefault="002755CD" w:rsidP="002755CD">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2755CD" w:rsidRPr="00343A81" w:rsidRDefault="002755CD" w:rsidP="002755CD">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2755CD" w:rsidRPr="00343A81" w:rsidRDefault="002755CD" w:rsidP="002755CD">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t>стоящей Закупочной документации</w:t>
      </w:r>
      <w:r w:rsidRPr="00343A81">
        <w:t>;</w:t>
      </w:r>
    </w:p>
    <w:p w:rsidR="002755CD" w:rsidRPr="00343A81" w:rsidRDefault="002755CD" w:rsidP="002755CD">
      <w:pPr>
        <w:pStyle w:val="af8"/>
        <w:ind w:left="1701" w:hanging="567"/>
        <w:jc w:val="both"/>
      </w:pPr>
      <w:r w:rsidRPr="00343A81">
        <w:t>­</w:t>
      </w:r>
      <w:r w:rsidRPr="00343A81">
        <w:tab/>
        <w:t xml:space="preserve">Информационное письмо о наличии у </w:t>
      </w:r>
      <w:r>
        <w:t>Потенциального у</w:t>
      </w:r>
      <w:r w:rsidRPr="00343A81">
        <w:t xml:space="preserve">частника </w:t>
      </w:r>
      <w:r>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2755CD" w:rsidRPr="00343A81" w:rsidRDefault="002755CD" w:rsidP="002755CD">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2755CD" w:rsidRPr="00343A81" w:rsidRDefault="002755CD" w:rsidP="002755CD">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2755CD" w:rsidRPr="00343A81" w:rsidRDefault="002755CD" w:rsidP="002755CD">
      <w:pPr>
        <w:pStyle w:val="af8"/>
        <w:numPr>
          <w:ilvl w:val="2"/>
          <w:numId w:val="47"/>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t>Потенциальным у</w:t>
      </w:r>
      <w:r w:rsidRPr="00343A81">
        <w:t xml:space="preserve">частником </w:t>
      </w:r>
      <w:r>
        <w:t>закупки</w:t>
      </w:r>
      <w:r w:rsidRPr="00343A81">
        <w:t xml:space="preserve"> в составе заявки, ук</w:t>
      </w:r>
      <w:r>
        <w:t>азаны в Р</w:t>
      </w:r>
      <w:r w:rsidRPr="00343A81">
        <w:t xml:space="preserve">азделе </w:t>
      </w:r>
      <w:r>
        <w:t>7</w:t>
      </w:r>
      <w:r w:rsidRPr="00343A81">
        <w:t xml:space="preserve"> «</w:t>
      </w:r>
      <w:r w:rsidRPr="005A701E">
        <w:t>Техническая часть</w:t>
      </w:r>
      <w:r w:rsidRPr="00343A81">
        <w:t>».</w:t>
      </w:r>
      <w:proofErr w:type="gramEnd"/>
      <w:r>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2755CD" w:rsidRPr="00343A81" w:rsidRDefault="002755CD" w:rsidP="002755CD">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t>закупке</w:t>
      </w:r>
      <w:r w:rsidRPr="00343A81">
        <w:t>, так и в рамках исполнения договора;</w:t>
      </w:r>
    </w:p>
    <w:p w:rsidR="002755CD" w:rsidRPr="00343A81" w:rsidRDefault="002755CD" w:rsidP="002755CD">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2755CD" w:rsidRPr="00343A81" w:rsidRDefault="002755CD" w:rsidP="002755CD">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2755CD" w:rsidRPr="00343A81" w:rsidRDefault="002755CD" w:rsidP="002755CD">
      <w:pPr>
        <w:widowControl/>
        <w:numPr>
          <w:ilvl w:val="0"/>
          <w:numId w:val="7"/>
        </w:numPr>
        <w:autoSpaceDE/>
        <w:adjustRightInd/>
        <w:ind w:left="1701" w:hanging="567"/>
        <w:jc w:val="both"/>
      </w:pPr>
      <w:r w:rsidRPr="00343A81">
        <w:t xml:space="preserve">в соглашении должна быть установлена </w:t>
      </w:r>
      <w:r>
        <w:t>солидарная</w:t>
      </w:r>
      <w:r w:rsidRPr="00343A81">
        <w:t xml:space="preserve"> ответственность каждой организации по обязательствам, связанным с участием в </w:t>
      </w:r>
      <w:r>
        <w:t>закупке</w:t>
      </w:r>
      <w:r w:rsidRPr="00343A81">
        <w:t>, и солидарная ответственность за своевременное и полное исполнение договора;</w:t>
      </w:r>
    </w:p>
    <w:p w:rsidR="002755CD" w:rsidRPr="00343A81" w:rsidRDefault="002755CD" w:rsidP="002755CD">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755CD" w:rsidRPr="00343A81" w:rsidRDefault="002755CD" w:rsidP="002755CD">
      <w:pPr>
        <w:numPr>
          <w:ilvl w:val="2"/>
          <w:numId w:val="4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2755CD" w:rsidRPr="00343A81" w:rsidRDefault="002755CD" w:rsidP="002755CD">
      <w:pPr>
        <w:numPr>
          <w:ilvl w:val="2"/>
          <w:numId w:val="4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t>6.10.3.</w:t>
      </w:r>
    </w:p>
    <w:p w:rsidR="002755CD" w:rsidRPr="00343A81" w:rsidRDefault="002755CD" w:rsidP="002755CD">
      <w:pPr>
        <w:numPr>
          <w:ilvl w:val="2"/>
          <w:numId w:val="47"/>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t>Потенциальных у</w:t>
      </w:r>
      <w:r w:rsidRPr="00343A81">
        <w:t>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t>Потенциальных у</w:t>
      </w:r>
      <w:r w:rsidRPr="00711A93">
        <w:t xml:space="preserve">частников нарушений по </w:t>
      </w:r>
      <w:r>
        <w:t xml:space="preserve">настоящему пункту </w:t>
      </w:r>
      <w:r w:rsidRPr="00711A93">
        <w:t xml:space="preserve">отклоняются </w:t>
      </w:r>
      <w:r>
        <w:t xml:space="preserve">заявки </w:t>
      </w:r>
      <w:r w:rsidRPr="00711A93">
        <w:t>все</w:t>
      </w:r>
      <w:r>
        <w:t>х</w:t>
      </w:r>
      <w:r w:rsidRPr="00711A93">
        <w:t xml:space="preserve"> </w:t>
      </w:r>
      <w:r>
        <w:t xml:space="preserve">Потенциальных </w:t>
      </w:r>
      <w:proofErr w:type="gramStart"/>
      <w:r>
        <w:t>у</w:t>
      </w:r>
      <w:r w:rsidRPr="00711A93">
        <w:t>частник</w:t>
      </w:r>
      <w:r>
        <w:t>ов</w:t>
      </w:r>
      <w:proofErr w:type="gramEnd"/>
      <w:r>
        <w:t xml:space="preserve"> нарушившие данные положения З</w:t>
      </w:r>
      <w:r w:rsidRPr="00711A93">
        <w:t>акупочной документации.</w:t>
      </w:r>
    </w:p>
    <w:p w:rsidR="002755CD" w:rsidRPr="00343A81" w:rsidRDefault="002755CD" w:rsidP="002755CD">
      <w:pPr>
        <w:numPr>
          <w:ilvl w:val="2"/>
          <w:numId w:val="47"/>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2755CD" w:rsidRPr="00343A81" w:rsidRDefault="002755CD" w:rsidP="002755CD">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t xml:space="preserve"> 5</w:t>
      </w:r>
      <w:r w:rsidRPr="00343A81">
        <w:t>;</w:t>
      </w:r>
    </w:p>
    <w:p w:rsidR="002755CD" w:rsidRPr="00343A81" w:rsidRDefault="002755CD" w:rsidP="002755CD">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2755CD" w:rsidRPr="00343A81" w:rsidRDefault="002755CD" w:rsidP="002755CD">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t xml:space="preserve">оригинал или </w:t>
      </w:r>
      <w:r w:rsidRPr="00343A81">
        <w:t>нотариально заверенная копия соглашения между организациями, составляющими коллективного участника;</w:t>
      </w:r>
    </w:p>
    <w:p w:rsidR="002755CD" w:rsidRPr="00343A81" w:rsidRDefault="002755CD" w:rsidP="002755CD">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2755CD" w:rsidRPr="00343A81" w:rsidRDefault="002755CD" w:rsidP="002755CD">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2755CD" w:rsidRPr="00343A81" w:rsidRDefault="002755CD" w:rsidP="002755CD">
      <w:pPr>
        <w:numPr>
          <w:ilvl w:val="2"/>
          <w:numId w:val="47"/>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2755CD" w:rsidRPr="002755CD" w:rsidRDefault="002755CD" w:rsidP="002755CD">
      <w:pPr>
        <w:pStyle w:val="af8"/>
        <w:numPr>
          <w:ilvl w:val="2"/>
          <w:numId w:val="47"/>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2755CD" w:rsidP="002755CD">
      <w:pPr>
        <w:pStyle w:val="af8"/>
        <w:numPr>
          <w:ilvl w:val="2"/>
          <w:numId w:val="4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9" w:name="_Toc422244215"/>
      <w:r w:rsidRPr="005034BE">
        <w:t xml:space="preserve">Раздел </w:t>
      </w:r>
      <w:r w:rsidR="005A701E">
        <w:t xml:space="preserve"> </w:t>
      </w:r>
      <w:r w:rsidRPr="005034BE">
        <w:t xml:space="preserve">7. </w:t>
      </w:r>
      <w:r w:rsidR="00CE4D94" w:rsidRPr="005034BE">
        <w:t>ТЕХНИЧЕСКАЯ ЧАСТЬ</w:t>
      </w:r>
      <w:bookmarkEnd w:id="289"/>
    </w:p>
    <w:p w:rsidR="005E632E" w:rsidRDefault="005E632E" w:rsidP="00897A84">
      <w:pPr>
        <w:pStyle w:val="Style12"/>
        <w:widowControl/>
        <w:tabs>
          <w:tab w:val="left" w:leader="underscore" w:pos="9864"/>
        </w:tabs>
        <w:spacing w:line="324" w:lineRule="exact"/>
        <w:ind w:firstLine="851"/>
        <w:rPr>
          <w:sz w:val="20"/>
          <w:szCs w:val="20"/>
        </w:rPr>
      </w:pPr>
    </w:p>
    <w:p w:rsidR="00897A84" w:rsidRPr="00897A84" w:rsidRDefault="005303C1" w:rsidP="00897A84">
      <w:pPr>
        <w:pStyle w:val="Style12"/>
        <w:widowControl/>
        <w:tabs>
          <w:tab w:val="left" w:leader="underscore" w:pos="9864"/>
        </w:tabs>
        <w:spacing w:line="324" w:lineRule="exact"/>
        <w:ind w:firstLine="851"/>
        <w:rPr>
          <w:i/>
          <w:color w:val="548DD4" w:themeColor="text2" w:themeTint="99"/>
        </w:rPr>
      </w:pPr>
      <w:r>
        <w:rPr>
          <w:i/>
          <w:color w:val="548DD4" w:themeColor="text2" w:themeTint="99"/>
        </w:rPr>
        <w:t xml:space="preserve"> </w:t>
      </w:r>
      <w:r w:rsidR="00897A84" w:rsidRPr="00897A84">
        <w:rPr>
          <w:i/>
          <w:color w:val="548DD4" w:themeColor="text2" w:themeTint="99"/>
        </w:rPr>
        <w:t>Техническая часть</w:t>
      </w:r>
      <w:r>
        <w:rPr>
          <w:i/>
          <w:color w:val="548DD4" w:themeColor="text2" w:themeTint="99"/>
        </w:rPr>
        <w:t xml:space="preserve"> представлена в приложении № 1</w:t>
      </w:r>
      <w:r w:rsidR="00897A84" w:rsidRPr="00897A84">
        <w:rPr>
          <w:i/>
          <w:color w:val="548DD4" w:themeColor="text2" w:themeTint="99"/>
        </w:rPr>
        <w:t xml:space="preserve"> к настоящей закупочной док</w:t>
      </w:r>
      <w:r>
        <w:rPr>
          <w:i/>
          <w:color w:val="548DD4" w:themeColor="text2" w:themeTint="99"/>
        </w:rPr>
        <w:t>ументации</w:t>
      </w:r>
      <w:r w:rsidR="00897A84" w:rsidRPr="00897A84">
        <w:rPr>
          <w:i/>
          <w:color w:val="548DD4" w:themeColor="text2" w:themeTint="99"/>
        </w:rPr>
        <w:t>.</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90" w:name="_Toc422244216"/>
      <w:r w:rsidRPr="005034BE">
        <w:t xml:space="preserve">Раздел </w:t>
      </w:r>
      <w:r w:rsidR="009426F2">
        <w:t xml:space="preserve"> </w:t>
      </w:r>
      <w:r w:rsidR="005A701E">
        <w:t>8</w:t>
      </w:r>
      <w:r w:rsidRPr="005034BE">
        <w:t xml:space="preserve">. </w:t>
      </w:r>
      <w:r w:rsidR="00CE4D94" w:rsidRPr="005034BE">
        <w:t>ПРОЕКТ ДОГОВОРА</w:t>
      </w:r>
      <w:bookmarkEnd w:id="290"/>
    </w:p>
    <w:p w:rsidR="00830718" w:rsidRPr="00830718" w:rsidRDefault="00830718" w:rsidP="0003284E">
      <w:pPr>
        <w:jc w:val="right"/>
      </w:pPr>
    </w:p>
    <w:p w:rsidR="005E632E" w:rsidRPr="005E632E" w:rsidRDefault="005E632E" w:rsidP="005E632E">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Проект договор</w:t>
      </w:r>
      <w:r w:rsidR="00D62934">
        <w:rPr>
          <w:i/>
          <w:color w:val="548DD4" w:themeColor="text2" w:themeTint="99"/>
        </w:rPr>
        <w:t>а представлен в приложении № 2</w:t>
      </w:r>
      <w:r w:rsidRPr="005E632E">
        <w:rPr>
          <w:i/>
          <w:color w:val="548DD4" w:themeColor="text2" w:themeTint="99"/>
        </w:rPr>
        <w:t xml:space="preserve"> к на</w:t>
      </w:r>
      <w:r w:rsidR="00D62934">
        <w:rPr>
          <w:i/>
          <w:color w:val="548DD4" w:themeColor="text2" w:themeTint="99"/>
        </w:rPr>
        <w:t>стоящей закупочной документации</w:t>
      </w:r>
      <w:r w:rsidRPr="005E632E">
        <w:rPr>
          <w:i/>
          <w:color w:val="548DD4" w:themeColor="text2" w:themeTint="99"/>
        </w:rPr>
        <w:t>.</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8"/>
    <w:bookmarkEnd w:id="9"/>
    <w:bookmarkEnd w:id="10"/>
    <w:bookmarkEnd w:id="11"/>
    <w:bookmarkEnd w:id="12"/>
    <w:bookmarkEnd w:id="13"/>
    <w:bookmarkEnd w:id="14"/>
    <w:bookmarkEnd w:id="15"/>
    <w:p w:rsidR="00F27CCD" w:rsidRDefault="00F27CCD">
      <w:pPr>
        <w:widowControl/>
        <w:autoSpaceDE/>
        <w:autoSpaceDN/>
        <w:adjustRightInd/>
        <w:spacing w:after="200" w:line="276" w:lineRule="auto"/>
      </w:pPr>
      <w:r>
        <w:br w:type="page"/>
      </w:r>
    </w:p>
    <w:p w:rsidR="00F27CCD" w:rsidRDefault="005034BE" w:rsidP="00401210">
      <w:pPr>
        <w:pStyle w:val="1"/>
      </w:pPr>
      <w:bookmarkStart w:id="291" w:name="_Toc422244217"/>
      <w:r>
        <w:t xml:space="preserve">Раздел </w:t>
      </w:r>
      <w:r w:rsidR="005A701E">
        <w:t xml:space="preserve"> 9</w:t>
      </w:r>
      <w:r>
        <w:t xml:space="preserve">. </w:t>
      </w:r>
      <w:r w:rsidR="00F27CCD" w:rsidRPr="00B32644">
        <w:t>РУКОВОДСТВО ПО ЭКСПЕРТНОЙ ОЦЕНКЕ</w:t>
      </w:r>
      <w:bookmarkEnd w:id="291"/>
    </w:p>
    <w:p w:rsidR="00830718" w:rsidRPr="00830718" w:rsidRDefault="00830718" w:rsidP="0003284E">
      <w:pPr>
        <w:jc w:val="right"/>
      </w:pPr>
    </w:p>
    <w:p w:rsidR="00D844D8" w:rsidRDefault="00D844D8" w:rsidP="00D9249A">
      <w:pPr>
        <w:pStyle w:val="af8"/>
        <w:widowControl/>
        <w:numPr>
          <w:ilvl w:val="1"/>
          <w:numId w:val="62"/>
        </w:numPr>
        <w:autoSpaceDE/>
        <w:adjustRightInd/>
        <w:spacing w:before="240" w:after="60" w:line="360" w:lineRule="auto"/>
        <w:jc w:val="both"/>
        <w:outlineLvl w:val="0"/>
        <w:rPr>
          <w:b/>
          <w:kern w:val="28"/>
        </w:rPr>
      </w:pPr>
      <w:bookmarkStart w:id="292" w:name="_Toc297628859"/>
      <w:r>
        <w:rPr>
          <w:b/>
          <w:kern w:val="28"/>
        </w:rPr>
        <w:t>Термины и определения</w:t>
      </w:r>
      <w:bookmarkEnd w:id="29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0"/>
        <w:gridCol w:w="6754"/>
      </w:tblGrid>
      <w:tr w:rsidR="00D844D8" w:rsidTr="00D844D8">
        <w:tc>
          <w:tcPr>
            <w:tcW w:w="2824" w:type="dxa"/>
            <w:tcBorders>
              <w:top w:val="single" w:sz="4" w:space="0" w:color="auto"/>
              <w:left w:val="single" w:sz="4" w:space="0" w:color="auto"/>
              <w:bottom w:val="single" w:sz="4" w:space="0" w:color="auto"/>
              <w:right w:val="single" w:sz="4" w:space="0" w:color="auto"/>
            </w:tcBorders>
            <w:shd w:val="clear" w:color="auto" w:fill="CCCCCC"/>
            <w:hideMark/>
          </w:tcPr>
          <w:p w:rsidR="00D844D8" w:rsidRDefault="00D844D8">
            <w:pPr>
              <w:autoSpaceDE/>
              <w:adjustRightInd/>
              <w:spacing w:line="276" w:lineRule="auto"/>
              <w:jc w:val="center"/>
              <w:outlineLvl w:val="1"/>
              <w:rPr>
                <w:b/>
                <w:lang w:eastAsia="en-US"/>
              </w:rPr>
            </w:pPr>
            <w:r>
              <w:rPr>
                <w:b/>
                <w:lang w:eastAsia="en-US"/>
              </w:rPr>
              <w:t>Термин / сокращение</w:t>
            </w:r>
          </w:p>
        </w:tc>
        <w:tc>
          <w:tcPr>
            <w:tcW w:w="7241" w:type="dxa"/>
            <w:tcBorders>
              <w:top w:val="single" w:sz="4" w:space="0" w:color="auto"/>
              <w:left w:val="single" w:sz="4" w:space="0" w:color="auto"/>
              <w:bottom w:val="single" w:sz="4" w:space="0" w:color="auto"/>
              <w:right w:val="single" w:sz="4" w:space="0" w:color="auto"/>
            </w:tcBorders>
            <w:shd w:val="clear" w:color="auto" w:fill="CCCCCC"/>
            <w:hideMark/>
          </w:tcPr>
          <w:p w:rsidR="00D844D8" w:rsidRDefault="00D844D8">
            <w:pPr>
              <w:keepNext/>
              <w:widowControl/>
              <w:autoSpaceDE/>
              <w:adjustRightInd/>
              <w:spacing w:line="276" w:lineRule="auto"/>
              <w:jc w:val="center"/>
              <w:outlineLvl w:val="1"/>
              <w:rPr>
                <w:b/>
                <w:lang w:eastAsia="en-US"/>
              </w:rPr>
            </w:pPr>
            <w:r>
              <w:rPr>
                <w:b/>
                <w:lang w:eastAsia="en-US"/>
              </w:rPr>
              <w:t>Определение / толкование</w:t>
            </w:r>
          </w:p>
        </w:tc>
      </w:tr>
      <w:tr w:rsidR="00D844D8" w:rsidTr="00D844D8">
        <w:tc>
          <w:tcPr>
            <w:tcW w:w="2824" w:type="dxa"/>
            <w:tcBorders>
              <w:top w:val="single" w:sz="4" w:space="0" w:color="auto"/>
              <w:left w:val="single" w:sz="4" w:space="0" w:color="auto"/>
              <w:bottom w:val="single" w:sz="4" w:space="0" w:color="auto"/>
              <w:right w:val="single" w:sz="4" w:space="0" w:color="auto"/>
            </w:tcBorders>
            <w:hideMark/>
          </w:tcPr>
          <w:p w:rsidR="00D844D8" w:rsidRDefault="00D844D8">
            <w:pPr>
              <w:autoSpaceDE/>
              <w:adjustRightInd/>
              <w:spacing w:line="276" w:lineRule="auto"/>
              <w:outlineLvl w:val="1"/>
              <w:rPr>
                <w:lang w:eastAsia="en-US"/>
              </w:rPr>
            </w:pPr>
            <w:r>
              <w:rPr>
                <w:lang w:eastAsia="en-US"/>
              </w:rPr>
              <w:t>Заказчик, организатор закупки</w:t>
            </w:r>
          </w:p>
        </w:tc>
        <w:tc>
          <w:tcPr>
            <w:tcW w:w="7241" w:type="dxa"/>
            <w:tcBorders>
              <w:top w:val="single" w:sz="4" w:space="0" w:color="auto"/>
              <w:left w:val="single" w:sz="4" w:space="0" w:color="auto"/>
              <w:bottom w:val="single" w:sz="4" w:space="0" w:color="auto"/>
              <w:right w:val="single" w:sz="4" w:space="0" w:color="auto"/>
            </w:tcBorders>
            <w:hideMark/>
          </w:tcPr>
          <w:p w:rsidR="00D844D8" w:rsidRDefault="00D844D8">
            <w:pPr>
              <w:keepNext/>
              <w:widowControl/>
              <w:autoSpaceDE/>
              <w:adjustRightInd/>
              <w:spacing w:line="276" w:lineRule="auto"/>
              <w:jc w:val="both"/>
              <w:outlineLvl w:val="1"/>
              <w:rPr>
                <w:lang w:eastAsia="en-US"/>
              </w:rPr>
            </w:pPr>
            <w:r>
              <w:rPr>
                <w:lang w:eastAsia="en-US"/>
              </w:rPr>
              <w:t>ПАО «Томскэнергосбыт»</w:t>
            </w:r>
          </w:p>
        </w:tc>
      </w:tr>
      <w:tr w:rsidR="00D844D8" w:rsidTr="00D844D8">
        <w:tc>
          <w:tcPr>
            <w:tcW w:w="2824" w:type="dxa"/>
            <w:tcBorders>
              <w:top w:val="single" w:sz="4" w:space="0" w:color="auto"/>
              <w:left w:val="single" w:sz="4" w:space="0" w:color="auto"/>
              <w:bottom w:val="single" w:sz="4" w:space="0" w:color="auto"/>
              <w:right w:val="single" w:sz="4" w:space="0" w:color="auto"/>
            </w:tcBorders>
            <w:hideMark/>
          </w:tcPr>
          <w:p w:rsidR="00D844D8" w:rsidRDefault="00D844D8">
            <w:pPr>
              <w:autoSpaceDE/>
              <w:adjustRightInd/>
              <w:spacing w:line="276" w:lineRule="auto"/>
              <w:outlineLvl w:val="1"/>
              <w:rPr>
                <w:lang w:eastAsia="en-US"/>
              </w:rPr>
            </w:pPr>
            <w:r>
              <w:rPr>
                <w:lang w:eastAsia="en-US"/>
              </w:rPr>
              <w:t>Закупочная документация</w:t>
            </w:r>
          </w:p>
        </w:tc>
        <w:tc>
          <w:tcPr>
            <w:tcW w:w="7241" w:type="dxa"/>
            <w:tcBorders>
              <w:top w:val="single" w:sz="4" w:space="0" w:color="auto"/>
              <w:left w:val="single" w:sz="4" w:space="0" w:color="auto"/>
              <w:bottom w:val="single" w:sz="4" w:space="0" w:color="auto"/>
              <w:right w:val="single" w:sz="4" w:space="0" w:color="auto"/>
            </w:tcBorders>
            <w:hideMark/>
          </w:tcPr>
          <w:p w:rsidR="00D844D8" w:rsidRDefault="00D844D8">
            <w:pPr>
              <w:keepNext/>
              <w:widowControl/>
              <w:autoSpaceDE/>
              <w:adjustRightInd/>
              <w:spacing w:line="276" w:lineRule="auto"/>
              <w:jc w:val="both"/>
              <w:outlineLvl w:val="1"/>
              <w:rPr>
                <w:lang w:eastAsia="en-US"/>
              </w:rPr>
            </w:pPr>
            <w:r>
              <w:rPr>
                <w:lang w:eastAsia="en-US"/>
              </w:rPr>
              <w:t>Комплект документов, содержащий всю необходимую и достаточную информацию о предмете закупки и условиях ее проведения</w:t>
            </w:r>
          </w:p>
        </w:tc>
      </w:tr>
      <w:tr w:rsidR="00D844D8" w:rsidTr="00D844D8">
        <w:tc>
          <w:tcPr>
            <w:tcW w:w="2824" w:type="dxa"/>
            <w:tcBorders>
              <w:top w:val="single" w:sz="4" w:space="0" w:color="auto"/>
              <w:left w:val="single" w:sz="4" w:space="0" w:color="auto"/>
              <w:bottom w:val="single" w:sz="4" w:space="0" w:color="auto"/>
              <w:right w:val="single" w:sz="4" w:space="0" w:color="auto"/>
            </w:tcBorders>
            <w:hideMark/>
          </w:tcPr>
          <w:p w:rsidR="00D844D8" w:rsidRDefault="00D844D8">
            <w:pPr>
              <w:autoSpaceDE/>
              <w:adjustRightInd/>
              <w:spacing w:line="276" w:lineRule="auto"/>
              <w:outlineLvl w:val="1"/>
              <w:rPr>
                <w:lang w:eastAsia="en-US"/>
              </w:rPr>
            </w:pPr>
            <w:r>
              <w:rPr>
                <w:lang w:eastAsia="en-US"/>
              </w:rPr>
              <w:t>ЭГ</w:t>
            </w:r>
          </w:p>
        </w:tc>
        <w:tc>
          <w:tcPr>
            <w:tcW w:w="7241" w:type="dxa"/>
            <w:tcBorders>
              <w:top w:val="single" w:sz="4" w:space="0" w:color="auto"/>
              <w:left w:val="single" w:sz="4" w:space="0" w:color="auto"/>
              <w:bottom w:val="single" w:sz="4" w:space="0" w:color="auto"/>
              <w:right w:val="single" w:sz="4" w:space="0" w:color="auto"/>
            </w:tcBorders>
            <w:hideMark/>
          </w:tcPr>
          <w:p w:rsidR="00D844D8" w:rsidRDefault="00D844D8">
            <w:pPr>
              <w:keepNext/>
              <w:widowControl/>
              <w:autoSpaceDE/>
              <w:adjustRightInd/>
              <w:spacing w:line="276" w:lineRule="auto"/>
              <w:jc w:val="both"/>
              <w:outlineLvl w:val="1"/>
              <w:rPr>
                <w:lang w:eastAsia="en-US"/>
              </w:rPr>
            </w:pPr>
            <w:r>
              <w:rPr>
                <w:lang w:eastAsia="en-US"/>
              </w:rPr>
              <w:t>Экспертная группа</w:t>
            </w:r>
          </w:p>
        </w:tc>
      </w:tr>
      <w:tr w:rsidR="00D844D8" w:rsidTr="00D844D8">
        <w:tc>
          <w:tcPr>
            <w:tcW w:w="2824" w:type="dxa"/>
            <w:tcBorders>
              <w:top w:val="single" w:sz="4" w:space="0" w:color="auto"/>
              <w:left w:val="single" w:sz="4" w:space="0" w:color="auto"/>
              <w:bottom w:val="single" w:sz="4" w:space="0" w:color="auto"/>
              <w:right w:val="single" w:sz="4" w:space="0" w:color="auto"/>
            </w:tcBorders>
            <w:hideMark/>
          </w:tcPr>
          <w:p w:rsidR="00D844D8" w:rsidRDefault="00D844D8">
            <w:pPr>
              <w:autoSpaceDE/>
              <w:adjustRightInd/>
              <w:spacing w:line="276" w:lineRule="auto"/>
              <w:outlineLvl w:val="1"/>
              <w:rPr>
                <w:lang w:eastAsia="en-US"/>
              </w:rPr>
            </w:pPr>
            <w:r>
              <w:rPr>
                <w:lang w:eastAsia="en-US"/>
              </w:rPr>
              <w:t>Заявка</w:t>
            </w:r>
          </w:p>
        </w:tc>
        <w:tc>
          <w:tcPr>
            <w:tcW w:w="7241" w:type="dxa"/>
            <w:tcBorders>
              <w:top w:val="single" w:sz="4" w:space="0" w:color="auto"/>
              <w:left w:val="single" w:sz="4" w:space="0" w:color="auto"/>
              <w:bottom w:val="single" w:sz="4" w:space="0" w:color="auto"/>
              <w:right w:val="single" w:sz="4" w:space="0" w:color="auto"/>
            </w:tcBorders>
            <w:hideMark/>
          </w:tcPr>
          <w:p w:rsidR="00D844D8" w:rsidRDefault="00D844D8">
            <w:pPr>
              <w:keepNext/>
              <w:widowControl/>
              <w:autoSpaceDE/>
              <w:adjustRightInd/>
              <w:spacing w:line="276" w:lineRule="auto"/>
              <w:jc w:val="both"/>
              <w:outlineLvl w:val="1"/>
              <w:rPr>
                <w:lang w:eastAsia="en-US"/>
              </w:rPr>
            </w:pPr>
            <w:r>
              <w:rPr>
                <w:lang w:eastAsia="en-US"/>
              </w:rPr>
              <w:t>Комплект документов, содержащий предложение участника, направленное организатору закупки с намерением принять участие в процедурах и впоследствии заключить договор на поставку продукции на условиях, определенных закупочной документацией</w:t>
            </w:r>
          </w:p>
        </w:tc>
      </w:tr>
      <w:tr w:rsidR="00D844D8" w:rsidTr="00D844D8">
        <w:tc>
          <w:tcPr>
            <w:tcW w:w="2824" w:type="dxa"/>
            <w:tcBorders>
              <w:top w:val="single" w:sz="4" w:space="0" w:color="auto"/>
              <w:left w:val="single" w:sz="4" w:space="0" w:color="auto"/>
              <w:bottom w:val="single" w:sz="4" w:space="0" w:color="auto"/>
              <w:right w:val="single" w:sz="4" w:space="0" w:color="auto"/>
            </w:tcBorders>
            <w:hideMark/>
          </w:tcPr>
          <w:p w:rsidR="00D844D8" w:rsidRDefault="00D844D8">
            <w:pPr>
              <w:autoSpaceDE/>
              <w:adjustRightInd/>
              <w:spacing w:line="276" w:lineRule="auto"/>
              <w:outlineLvl w:val="1"/>
              <w:rPr>
                <w:lang w:eastAsia="en-US"/>
              </w:rPr>
            </w:pPr>
            <w:r>
              <w:rPr>
                <w:lang w:eastAsia="en-US"/>
              </w:rPr>
              <w:t>ЗК</w:t>
            </w:r>
          </w:p>
        </w:tc>
        <w:tc>
          <w:tcPr>
            <w:tcW w:w="7241" w:type="dxa"/>
            <w:tcBorders>
              <w:top w:val="single" w:sz="4" w:space="0" w:color="auto"/>
              <w:left w:val="single" w:sz="4" w:space="0" w:color="auto"/>
              <w:bottom w:val="single" w:sz="4" w:space="0" w:color="auto"/>
              <w:right w:val="single" w:sz="4" w:space="0" w:color="auto"/>
            </w:tcBorders>
            <w:hideMark/>
          </w:tcPr>
          <w:p w:rsidR="00D844D8" w:rsidRDefault="00D844D8">
            <w:pPr>
              <w:keepNext/>
              <w:widowControl/>
              <w:autoSpaceDE/>
              <w:adjustRightInd/>
              <w:spacing w:line="276" w:lineRule="auto"/>
              <w:jc w:val="both"/>
              <w:outlineLvl w:val="1"/>
              <w:rPr>
                <w:lang w:eastAsia="en-US"/>
              </w:rPr>
            </w:pPr>
            <w:r>
              <w:rPr>
                <w:lang w:eastAsia="en-US"/>
              </w:rPr>
              <w:t>Закупочная комиссия</w:t>
            </w:r>
          </w:p>
        </w:tc>
      </w:tr>
      <w:tr w:rsidR="00D844D8" w:rsidTr="00D844D8">
        <w:tc>
          <w:tcPr>
            <w:tcW w:w="2824" w:type="dxa"/>
            <w:tcBorders>
              <w:top w:val="single" w:sz="4" w:space="0" w:color="auto"/>
              <w:left w:val="single" w:sz="4" w:space="0" w:color="auto"/>
              <w:bottom w:val="single" w:sz="4" w:space="0" w:color="auto"/>
              <w:right w:val="single" w:sz="4" w:space="0" w:color="auto"/>
            </w:tcBorders>
            <w:hideMark/>
          </w:tcPr>
          <w:p w:rsidR="00D844D8" w:rsidRDefault="00D844D8">
            <w:pPr>
              <w:autoSpaceDE/>
              <w:adjustRightInd/>
              <w:spacing w:line="276" w:lineRule="auto"/>
              <w:outlineLvl w:val="1"/>
              <w:rPr>
                <w:lang w:eastAsia="en-US"/>
              </w:rPr>
            </w:pPr>
            <w:r>
              <w:rPr>
                <w:lang w:eastAsia="en-US"/>
              </w:rPr>
              <w:t>ПДЗК</w:t>
            </w:r>
          </w:p>
        </w:tc>
        <w:tc>
          <w:tcPr>
            <w:tcW w:w="7241" w:type="dxa"/>
            <w:tcBorders>
              <w:top w:val="single" w:sz="4" w:space="0" w:color="auto"/>
              <w:left w:val="single" w:sz="4" w:space="0" w:color="auto"/>
              <w:bottom w:val="single" w:sz="4" w:space="0" w:color="auto"/>
              <w:right w:val="single" w:sz="4" w:space="0" w:color="auto"/>
            </w:tcBorders>
            <w:hideMark/>
          </w:tcPr>
          <w:p w:rsidR="00D844D8" w:rsidRDefault="00D844D8">
            <w:pPr>
              <w:keepNext/>
              <w:widowControl/>
              <w:autoSpaceDE/>
              <w:adjustRightInd/>
              <w:spacing w:line="276" w:lineRule="auto"/>
              <w:jc w:val="both"/>
              <w:outlineLvl w:val="1"/>
              <w:rPr>
                <w:lang w:eastAsia="en-US"/>
              </w:rPr>
            </w:pPr>
            <w:r>
              <w:rPr>
                <w:lang w:eastAsia="en-US"/>
              </w:rPr>
              <w:t>Постоянно действующая закупочная комиссия</w:t>
            </w:r>
          </w:p>
        </w:tc>
      </w:tr>
    </w:tbl>
    <w:p w:rsidR="00D844D8" w:rsidRDefault="00D844D8" w:rsidP="00D844D8">
      <w:pPr>
        <w:autoSpaceDE/>
        <w:adjustRightInd/>
        <w:ind w:left="1134" w:hanging="1134"/>
        <w:outlineLvl w:val="0"/>
        <w:rPr>
          <w:b/>
          <w:kern w:val="28"/>
        </w:rPr>
      </w:pPr>
      <w:bookmarkStart w:id="293" w:name="_Toc297628860"/>
    </w:p>
    <w:p w:rsidR="00D844D8" w:rsidRDefault="00D844D8" w:rsidP="00D9249A">
      <w:pPr>
        <w:pStyle w:val="af8"/>
        <w:widowControl/>
        <w:numPr>
          <w:ilvl w:val="1"/>
          <w:numId w:val="62"/>
        </w:numPr>
        <w:autoSpaceDE/>
        <w:adjustRightInd/>
        <w:spacing w:line="360" w:lineRule="auto"/>
        <w:jc w:val="both"/>
        <w:outlineLvl w:val="0"/>
        <w:rPr>
          <w:b/>
          <w:kern w:val="28"/>
        </w:rPr>
      </w:pPr>
      <w:r>
        <w:rPr>
          <w:b/>
          <w:kern w:val="28"/>
        </w:rPr>
        <w:t>Назначение и область применения</w:t>
      </w:r>
      <w:bookmarkEnd w:id="293"/>
    </w:p>
    <w:p w:rsidR="00D844D8" w:rsidRDefault="00D844D8" w:rsidP="00D844D8">
      <w:pPr>
        <w:tabs>
          <w:tab w:val="num" w:pos="1286"/>
        </w:tabs>
        <w:autoSpaceDE/>
        <w:adjustRightInd/>
        <w:ind w:firstLine="709"/>
        <w:jc w:val="both"/>
        <w:outlineLvl w:val="1"/>
      </w:pPr>
      <w:r>
        <w:t>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 оказание услуг, осуществление поставок (далее по тексту – закупочная процедура).</w:t>
      </w:r>
    </w:p>
    <w:p w:rsidR="00D844D8" w:rsidRDefault="00D844D8" w:rsidP="00D844D8">
      <w:pPr>
        <w:tabs>
          <w:tab w:val="num" w:pos="1286"/>
        </w:tabs>
        <w:autoSpaceDE/>
        <w:adjustRightInd/>
        <w:ind w:firstLine="709"/>
        <w:jc w:val="both"/>
        <w:outlineLvl w:val="1"/>
      </w:pPr>
      <w:r>
        <w:t>Руководство применяется в процессе осуществления деятельности экспертной группы по проведению оценки Заявок на участие в закупочной процедуре.</w:t>
      </w:r>
    </w:p>
    <w:p w:rsidR="00D844D8" w:rsidRDefault="00D844D8" w:rsidP="00D844D8">
      <w:pPr>
        <w:autoSpaceDE/>
        <w:adjustRightInd/>
        <w:jc w:val="both"/>
        <w:outlineLvl w:val="1"/>
      </w:pPr>
    </w:p>
    <w:p w:rsidR="00D844D8" w:rsidRDefault="00D844D8" w:rsidP="00D9249A">
      <w:pPr>
        <w:widowControl/>
        <w:numPr>
          <w:ilvl w:val="1"/>
          <w:numId w:val="62"/>
        </w:numPr>
        <w:autoSpaceDE/>
        <w:adjustRightInd/>
        <w:spacing w:line="360" w:lineRule="auto"/>
        <w:jc w:val="both"/>
        <w:outlineLvl w:val="0"/>
        <w:rPr>
          <w:b/>
          <w:kern w:val="28"/>
        </w:rPr>
      </w:pPr>
      <w:bookmarkStart w:id="294" w:name="_Toc232403464"/>
      <w:bookmarkEnd w:id="294"/>
      <w:r>
        <w:rPr>
          <w:b/>
          <w:kern w:val="28"/>
        </w:rPr>
        <w:t>Общие положения</w:t>
      </w:r>
    </w:p>
    <w:p w:rsidR="00D844D8" w:rsidRDefault="00D844D8" w:rsidP="00D844D8">
      <w:pPr>
        <w:autoSpaceDE/>
        <w:adjustRightInd/>
        <w:ind w:firstLine="709"/>
        <w:jc w:val="both"/>
        <w:outlineLvl w:val="1"/>
      </w:pPr>
      <w:r>
        <w:t>9.3.1.</w:t>
      </w:r>
      <w:r>
        <w:tab/>
        <w:t xml:space="preserve">Экспертная оценка Заявок на участие в закупочной процедуре проводится в целях </w:t>
      </w:r>
      <w:proofErr w:type="gramStart"/>
      <w:r>
        <w:t>обеспечения обоснованности принятия решений Закупочной комиссии</w:t>
      </w:r>
      <w:proofErr w:type="gramEnd"/>
      <w:r>
        <w:t xml:space="preserve"> по ранжированию Заявок по степени предпочтительности и выбору победителя закупочной процедуры.</w:t>
      </w:r>
    </w:p>
    <w:p w:rsidR="00D844D8" w:rsidRDefault="00D844D8" w:rsidP="00D844D8">
      <w:pPr>
        <w:autoSpaceDE/>
        <w:adjustRightInd/>
        <w:ind w:firstLine="709"/>
        <w:jc w:val="both"/>
        <w:outlineLvl w:val="1"/>
      </w:pPr>
      <w:r>
        <w:t>9.3.2.</w:t>
      </w:r>
      <w:r>
        <w:tab/>
        <w:t>При ранжировании Заявок ЗК/ПДЗК учитывает оценки и рекомендации экспертов, однако может принимать любые самостоятельные решения.</w:t>
      </w:r>
    </w:p>
    <w:p w:rsidR="00D844D8" w:rsidRDefault="00D844D8" w:rsidP="00D844D8">
      <w:pPr>
        <w:autoSpaceDE/>
        <w:adjustRightInd/>
        <w:ind w:firstLine="709"/>
        <w:jc w:val="both"/>
        <w:outlineLvl w:val="1"/>
        <w:rPr>
          <w:i/>
        </w:rPr>
      </w:pPr>
      <w:r>
        <w:t>9.3.3.</w:t>
      </w:r>
      <w:r>
        <w:tab/>
        <w:t xml:space="preserve">Руководитель Экспертной группы (Заместитель руководителя) должен представить все результаты экспертизы (отчет, сводная таблица оценок и индивидуальные заключения экспертов) ответственному секретарю ЗК/ПДЗК </w:t>
      </w:r>
      <w:r>
        <w:rPr>
          <w:i/>
        </w:rPr>
        <w:t>в течение 7 (семи) рабочих дней с момента передачи пакета документов на экспертизу.</w:t>
      </w:r>
    </w:p>
    <w:p w:rsidR="00D844D8" w:rsidRDefault="00D844D8" w:rsidP="00D844D8">
      <w:pPr>
        <w:autoSpaceDE/>
        <w:adjustRightInd/>
        <w:ind w:firstLine="709"/>
        <w:jc w:val="both"/>
        <w:outlineLvl w:val="1"/>
      </w:pPr>
      <w:r>
        <w:t>9.3.4.</w:t>
      </w:r>
      <w:r>
        <w:tab/>
        <w:t>Руководитель Экспертной группы при необходимости докладывает результаты работы Экспертной группы на заседании ЗК/ПДЗК. ЗК/ПДЗК может пригласить на свое заседание любого члена Экспертной группы (далее по тексту – эксперта) и заслушать дополнительные разъяснения и обоснования его индивидуальных экспертных оценок.</w:t>
      </w:r>
    </w:p>
    <w:p w:rsidR="00D844D8" w:rsidRDefault="00D844D8" w:rsidP="00D844D8">
      <w:pPr>
        <w:autoSpaceDE/>
        <w:adjustRightInd/>
        <w:ind w:firstLine="709"/>
        <w:jc w:val="both"/>
        <w:outlineLvl w:val="1"/>
      </w:pPr>
      <w:r>
        <w:t>9.3.5.</w:t>
      </w:r>
      <w:r>
        <w:tab/>
        <w:t xml:space="preserve">Каждый член экспертной группы перед началом оценки Заявок обязан подписать и передать Заместителю руководителя ЭГ (Руководителю Экспертной группы в случае отсутствия заместителя) Заявление о беспристрастности по форме, приведенной в Приложении №2. </w:t>
      </w:r>
    </w:p>
    <w:p w:rsidR="00D844D8" w:rsidRDefault="00D844D8" w:rsidP="00D844D8">
      <w:pPr>
        <w:autoSpaceDE/>
        <w:adjustRightInd/>
        <w:ind w:firstLine="709"/>
        <w:jc w:val="both"/>
        <w:outlineLvl w:val="1"/>
      </w:pPr>
      <w:r>
        <w:t>9.3.6.</w:t>
      </w:r>
      <w:r>
        <w:tab/>
        <w:t xml:space="preserve">В период рассмотрения и оценки Заявок эксперты могут вступать в контакты с представителями участников закупочной процедуры </w:t>
      </w:r>
      <w:r>
        <w:rPr>
          <w:b/>
        </w:rPr>
        <w:t>только по поручению ЗК/ПДЗК или ее председателя</w:t>
      </w:r>
      <w:r>
        <w:t>. Если до начала или в процессе рассмотрения Заявок у эксперта возникли обстоятельства, мешающие ему беспристрастно оценивать Заявки, эксперт обязан незамедлительно доложить о таких фактах председателю ЗК/ПДЗК.</w:t>
      </w:r>
    </w:p>
    <w:p w:rsidR="00D844D8" w:rsidRDefault="00D844D8" w:rsidP="00D844D8">
      <w:pPr>
        <w:autoSpaceDE/>
        <w:adjustRightInd/>
        <w:ind w:firstLine="709"/>
        <w:jc w:val="both"/>
        <w:outlineLvl w:val="1"/>
      </w:pPr>
      <w:r>
        <w:t>9.3.7.</w:t>
      </w:r>
      <w:r>
        <w:tab/>
        <w:t xml:space="preserve">Все материалы оценки Заявок </w:t>
      </w:r>
      <w:r>
        <w:rPr>
          <w:u w:val="single"/>
        </w:rPr>
        <w:t>эксперты должны представить в установленный для них</w:t>
      </w:r>
      <w:r>
        <w:t xml:space="preserve"> (устанавливается Руководителем или заместителем руководителя ЭГ </w:t>
      </w:r>
      <w:r>
        <w:rPr>
          <w:u w:val="single"/>
        </w:rPr>
        <w:t>в рабочем порядке</w:t>
      </w:r>
      <w:r>
        <w:t xml:space="preserve">) </w:t>
      </w:r>
      <w:r>
        <w:rPr>
          <w:u w:val="single"/>
        </w:rPr>
        <w:t>срок</w:t>
      </w:r>
      <w:r>
        <w:t xml:space="preserve"> Заместителю Руководителя Экспертной группы (Руководителю ЭГ в случае отсутствия заместителя). Оригинал (или сканированная копия в формате </w:t>
      </w:r>
      <w:r>
        <w:rPr>
          <w:lang w:val="en-US"/>
        </w:rPr>
        <w:t>PDF</w:t>
      </w:r>
      <w:r>
        <w:t xml:space="preserve">) и файл в формате программ </w:t>
      </w:r>
      <w:r>
        <w:rPr>
          <w:lang w:val="en-US"/>
        </w:rPr>
        <w:t>MS</w:t>
      </w:r>
      <w:r w:rsidRPr="00D844D8">
        <w:t xml:space="preserve"> </w:t>
      </w:r>
      <w:r>
        <w:rPr>
          <w:lang w:val="en-US"/>
        </w:rPr>
        <w:t>Word</w:t>
      </w:r>
      <w:r>
        <w:t xml:space="preserve"> и </w:t>
      </w:r>
      <w:r>
        <w:rPr>
          <w:lang w:val="en-US"/>
        </w:rPr>
        <w:t>MS</w:t>
      </w:r>
      <w:r w:rsidRPr="00D844D8">
        <w:t xml:space="preserve"> </w:t>
      </w:r>
      <w:r>
        <w:rPr>
          <w:lang w:val="en-US"/>
        </w:rPr>
        <w:t>Excel</w:t>
      </w:r>
      <w:r>
        <w:t xml:space="preserve"> высылается заместителю (в случае отсутствия руководителю ЭГ) по адресу электронной почты, указанному в приложении №1.</w:t>
      </w:r>
    </w:p>
    <w:p w:rsidR="00D844D8" w:rsidRDefault="00D844D8" w:rsidP="00D844D8">
      <w:pPr>
        <w:autoSpaceDE/>
        <w:adjustRightInd/>
        <w:ind w:firstLine="709"/>
        <w:jc w:val="both"/>
        <w:outlineLvl w:val="1"/>
      </w:pPr>
      <w:r>
        <w:t>9.3.8.</w:t>
      </w:r>
      <w:r>
        <w:tab/>
        <w:t>Каждый эксперт, привлеченный для оценки Заявок, рассматривает только те материалы закупочной процедуры, которые относятся к его компетенции и направлению работы в составе экспертной группы. Материалы закупочной процедуры, не относящиеся напрямую к компетенции и направлению работы эксперта, им не рассматриваются и не оцениваются.</w:t>
      </w:r>
    </w:p>
    <w:p w:rsidR="00D844D8" w:rsidRDefault="00D844D8" w:rsidP="00D844D8">
      <w:pPr>
        <w:autoSpaceDE/>
        <w:adjustRightInd/>
        <w:ind w:firstLine="709"/>
        <w:jc w:val="both"/>
        <w:outlineLvl w:val="1"/>
      </w:pPr>
      <w:r>
        <w:t>9.3.9.</w:t>
      </w:r>
      <w:r>
        <w:tab/>
        <w:t>При оценке Заявок эксперты должны придерживаться принципов беспристрастности и справедливости, то есть давать свои оценки по каждой Заявке, используя единые для всех участников подходы, ни для кого не снижая или наоборот,  не ужесточая требования.</w:t>
      </w:r>
    </w:p>
    <w:p w:rsidR="00D844D8" w:rsidRDefault="00D844D8" w:rsidP="00D844D8">
      <w:pPr>
        <w:autoSpaceDE/>
        <w:adjustRightInd/>
        <w:ind w:firstLine="709"/>
        <w:jc w:val="both"/>
        <w:outlineLvl w:val="1"/>
      </w:pPr>
      <w:r>
        <w:t>9.3.10.</w:t>
      </w:r>
      <w:r>
        <w:tab/>
        <w:t>Эксперты должны давать свои индивидуальные оценки только исходя из рассмотрения по существу содержания Заявок и своих профессиональных знаний. Если эксперт обладает дополнительной (т.е. не указанной в Заявке) важной информацией по существу рассматриваемого предложения, то при оценке Заявок такая информация учитываться не должна, однако эксперт обязан приложить такую информацию в письменном виде к своим экспертным оценкам.</w:t>
      </w:r>
    </w:p>
    <w:p w:rsidR="00D844D8" w:rsidRDefault="00D844D8" w:rsidP="00D844D8">
      <w:pPr>
        <w:autoSpaceDE/>
        <w:adjustRightInd/>
        <w:ind w:firstLine="709"/>
        <w:jc w:val="both"/>
        <w:outlineLvl w:val="1"/>
      </w:pPr>
      <w:r>
        <w:t>9.3.11.</w:t>
      </w:r>
      <w:r>
        <w:tab/>
        <w:t>Экспе</w:t>
      </w:r>
      <w:proofErr w:type="gramStart"/>
      <w:r>
        <w:t>рт впр</w:t>
      </w:r>
      <w:proofErr w:type="gramEnd"/>
      <w:r>
        <w:t>аве предложить Закупочной комиссии затребовать от любого участника закупочной процедуры предоставления каких-либо недостающих сведений, разъяснений положений его Заявки и т.п. Такое предложение должно сопровождаться письменным обоснованием необходимости запрашиваемой информации для оценки Заявок. Заместитель Руководителя ЭГ (Руководитель ЭГ в случае отсутствия заместителя)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 текст запроса за подписью Руководителя/Заместителя Руководителя ЭГ направляется председателю Закупочной комиссии.</w:t>
      </w:r>
    </w:p>
    <w:p w:rsidR="00D844D8" w:rsidRDefault="00D844D8" w:rsidP="00D844D8">
      <w:pPr>
        <w:autoSpaceDE/>
        <w:adjustRightInd/>
        <w:ind w:firstLine="709"/>
        <w:jc w:val="both"/>
        <w:outlineLvl w:val="1"/>
      </w:pPr>
      <w:r>
        <w:t>9.3.12.</w:t>
      </w:r>
      <w:r>
        <w:tab/>
        <w:t>Перед началом рассмотрения и оценки Заявок каждый эксперт должен ознакомиться с условиями закупочной процедуры, изложенными в уведомлении (извещении) о проведении закупочной процедуры и закупочной документации.</w:t>
      </w:r>
    </w:p>
    <w:p w:rsidR="00D844D8" w:rsidRDefault="00D844D8" w:rsidP="00D844D8">
      <w:pPr>
        <w:autoSpaceDE/>
        <w:adjustRightInd/>
        <w:ind w:firstLine="709"/>
        <w:jc w:val="both"/>
        <w:outlineLvl w:val="1"/>
      </w:pPr>
      <w:r>
        <w:t>9.3.13.</w:t>
      </w:r>
      <w:r>
        <w:tab/>
      </w:r>
      <w:proofErr w:type="gramStart"/>
      <w:r>
        <w:t>Если после ознакомления с Заявками эксперт сочтет себя недостаточно компетентным для обоснованной оценки Заявок по какому-либо порученному ему конкретному критерию, он обязан отказаться от дачи оценок по данному критерию, незамедлительно информировать об этом руководителя/заместителя Руководителя ЭГ и поставить во всех ячейках, соответствующих данному критерию, знаки «Х» во всех формах экспертной оценки (см. ниже) для всех Заявок.</w:t>
      </w:r>
      <w:proofErr w:type="gramEnd"/>
      <w:r>
        <w:t xml:space="preserve"> Руководитель/заместитель Руководителя Экспертной группы должен незамедлительно информировать об этом ответственного секретаря Закупочной комиссии, который при необходимости должен предпринять меры по организации экспертной оценки Заявок по данному критерию.</w:t>
      </w:r>
    </w:p>
    <w:p w:rsidR="00D844D8" w:rsidRDefault="00D844D8" w:rsidP="00D844D8">
      <w:pPr>
        <w:autoSpaceDE/>
        <w:adjustRightInd/>
        <w:ind w:firstLine="709"/>
        <w:jc w:val="both"/>
        <w:outlineLvl w:val="1"/>
      </w:pPr>
      <w:r>
        <w:t>9.3.14.</w:t>
      </w:r>
      <w:r>
        <w:tab/>
        <w:t>При выявлении в Заявках очевидных ошибок, влияющих на существо Заявок и требующих исправления, каждый эксперт должен незамедлительно информировать об этом руководителя Экспертной группы, который после доклада Ответственному секретарю Закупочной комиссии должен действовать в соответствии с условиями закупочной процедуры, изложенными в закупочной документации.</w:t>
      </w:r>
    </w:p>
    <w:p w:rsidR="00D844D8" w:rsidRDefault="00D844D8" w:rsidP="00D844D8">
      <w:pPr>
        <w:autoSpaceDE/>
        <w:adjustRightInd/>
        <w:ind w:firstLine="709"/>
        <w:jc w:val="both"/>
        <w:outlineLvl w:val="1"/>
      </w:pPr>
      <w:r>
        <w:t>9.3.15.</w:t>
      </w:r>
      <w:r>
        <w:tab/>
      </w:r>
      <w:proofErr w:type="gramStart"/>
      <w:r>
        <w:t>При составлении своего индивидуального экспертного заключения каждый эксперт должен придерживаться примерных формы, приведенных в Приложениях №3 и 4.</w:t>
      </w:r>
      <w:proofErr w:type="gramEnd"/>
      <w:r>
        <w:t xml:space="preserve"> Если ЗК/ПДЗК в процессе рассмотрения и оценки Заявок сочтет полезным, всем или отдельным экспертам будут предложены дополнительные специальные формы для заполнения и включения в состав экспертного заключения.</w:t>
      </w:r>
    </w:p>
    <w:p w:rsidR="00D844D8" w:rsidRDefault="00D844D8" w:rsidP="00D844D8">
      <w:pPr>
        <w:autoSpaceDE/>
        <w:adjustRightInd/>
        <w:ind w:firstLine="709"/>
        <w:jc w:val="both"/>
        <w:outlineLvl w:val="1"/>
      </w:pPr>
      <w:r>
        <w:t>9.3.16.</w:t>
      </w:r>
      <w:r>
        <w:tab/>
        <w:t>При закупке простой продукции и/или использовании экспресс-метода, ЗК/ПДЗК вправе привлечь только одного эксперта. В этом случае, эксперт заполняет только сводную таблицу оценок участников (Приложение №6). При этом все комментарии к выставленным оценкам, которые эксперты обязаны давать в индивидуальных формах, даются экспертом в сводной таблице.</w:t>
      </w:r>
    </w:p>
    <w:p w:rsidR="00D844D8" w:rsidRDefault="00D844D8" w:rsidP="00D9249A">
      <w:pPr>
        <w:widowControl/>
        <w:numPr>
          <w:ilvl w:val="1"/>
          <w:numId w:val="62"/>
        </w:numPr>
        <w:autoSpaceDE/>
        <w:adjustRightInd/>
        <w:spacing w:line="360" w:lineRule="auto"/>
        <w:jc w:val="both"/>
        <w:outlineLvl w:val="0"/>
        <w:rPr>
          <w:b/>
          <w:kern w:val="28"/>
          <w:lang w:val="en-US"/>
        </w:rPr>
      </w:pPr>
      <w:r>
        <w:rPr>
          <w:b/>
          <w:kern w:val="28"/>
        </w:rPr>
        <w:t>Виды экспертной оценки</w:t>
      </w:r>
    </w:p>
    <w:p w:rsidR="00D844D8" w:rsidRDefault="00D844D8" w:rsidP="00D9249A">
      <w:pPr>
        <w:pStyle w:val="af8"/>
        <w:keepNext/>
        <w:widowControl/>
        <w:numPr>
          <w:ilvl w:val="2"/>
          <w:numId w:val="63"/>
        </w:numPr>
        <w:autoSpaceDE/>
        <w:adjustRightInd/>
        <w:spacing w:line="360" w:lineRule="auto"/>
        <w:jc w:val="both"/>
      </w:pPr>
      <w:r>
        <w:t xml:space="preserve">Техническая экспертиза </w:t>
      </w:r>
    </w:p>
    <w:p w:rsidR="00D844D8" w:rsidRDefault="00D844D8" w:rsidP="00D844D8">
      <w:pPr>
        <w:tabs>
          <w:tab w:val="num" w:pos="1080"/>
        </w:tabs>
        <w:adjustRightInd/>
        <w:ind w:firstLine="709"/>
        <w:jc w:val="both"/>
      </w:pPr>
      <w:r>
        <w:t>-</w:t>
      </w:r>
      <w:r>
        <w:tab/>
        <w:t>рассматривается существо технических Заявок, технических характеристик и т.д.;</w:t>
      </w:r>
    </w:p>
    <w:p w:rsidR="00D844D8" w:rsidRDefault="00D844D8" w:rsidP="00D844D8">
      <w:pPr>
        <w:tabs>
          <w:tab w:val="num" w:pos="1080"/>
        </w:tabs>
        <w:adjustRightInd/>
        <w:ind w:firstLine="709"/>
        <w:jc w:val="both"/>
      </w:pPr>
      <w:r>
        <w:t>-</w:t>
      </w:r>
      <w:r>
        <w:tab/>
        <w:t>рассматривается необходимость и наличие соответствующих лицензий и свидетельств;</w:t>
      </w:r>
    </w:p>
    <w:p w:rsidR="00D844D8" w:rsidRDefault="00D844D8" w:rsidP="00D844D8">
      <w:pPr>
        <w:tabs>
          <w:tab w:val="num" w:pos="1080"/>
        </w:tabs>
        <w:adjustRightInd/>
        <w:ind w:firstLine="709"/>
        <w:jc w:val="both"/>
      </w:pPr>
      <w:r>
        <w:t>-</w:t>
      </w:r>
      <w:r>
        <w:tab/>
        <w:t>рассматриваются временные параметры поставки товара;</w:t>
      </w:r>
    </w:p>
    <w:p w:rsidR="00D844D8" w:rsidRDefault="00D844D8" w:rsidP="00D844D8">
      <w:pPr>
        <w:tabs>
          <w:tab w:val="num" w:pos="1080"/>
        </w:tabs>
        <w:adjustRightInd/>
        <w:ind w:firstLine="709"/>
        <w:jc w:val="both"/>
      </w:pPr>
      <w:r>
        <w:t>-</w:t>
      </w:r>
      <w:r>
        <w:tab/>
        <w:t>рассматривается общий опыт работы (сроки создания организации, виды деятельности согласно Уставу);</w:t>
      </w:r>
    </w:p>
    <w:p w:rsidR="00D844D8" w:rsidRDefault="00D844D8" w:rsidP="00D844D8">
      <w:pPr>
        <w:tabs>
          <w:tab w:val="num" w:pos="1080"/>
        </w:tabs>
        <w:adjustRightInd/>
        <w:ind w:firstLine="709"/>
        <w:jc w:val="both"/>
      </w:pPr>
      <w:r>
        <w:t>-</w:t>
      </w:r>
      <w:r>
        <w:tab/>
        <w:t>рассматривается специальный опыт работы (объемы выполненных аналогичных договоров за последние годы, особо выделяются договора с предприятиями энергетики, среди которых выделяются предыдущие контракты с Заказчиком, при необходимости оценивается опыт субподрядчиков, способных квалифицированно провести субподрядные работы и т.п.);</w:t>
      </w:r>
    </w:p>
    <w:p w:rsidR="00D844D8" w:rsidRDefault="00D844D8" w:rsidP="00D844D8">
      <w:pPr>
        <w:tabs>
          <w:tab w:val="num" w:pos="1080"/>
        </w:tabs>
        <w:adjustRightInd/>
        <w:ind w:firstLine="709"/>
        <w:jc w:val="both"/>
      </w:pPr>
      <w:r>
        <w:t>-</w:t>
      </w:r>
      <w:r>
        <w:tab/>
        <w:t>рассматриваются кадровые возможности (информация о персонале: образование, стаж работы, сертификаты и т.д.);</w:t>
      </w:r>
    </w:p>
    <w:p w:rsidR="00D844D8" w:rsidRDefault="00D844D8" w:rsidP="00D844D8">
      <w:pPr>
        <w:tabs>
          <w:tab w:val="num" w:pos="1080"/>
        </w:tabs>
        <w:adjustRightInd/>
        <w:ind w:firstLine="709"/>
        <w:jc w:val="both"/>
      </w:pPr>
      <w:r>
        <w:t>-</w:t>
      </w:r>
      <w:r>
        <w:tab/>
        <w:t>другие вопросы ЗК/ПДЗК.</w:t>
      </w:r>
    </w:p>
    <w:p w:rsidR="00D844D8" w:rsidRDefault="00D844D8" w:rsidP="00D9249A">
      <w:pPr>
        <w:pStyle w:val="af8"/>
        <w:widowControl/>
        <w:numPr>
          <w:ilvl w:val="2"/>
          <w:numId w:val="63"/>
        </w:numPr>
        <w:autoSpaceDE/>
        <w:adjustRightInd/>
        <w:spacing w:line="360" w:lineRule="auto"/>
        <w:jc w:val="both"/>
      </w:pPr>
      <w:r>
        <w:t>Коммерческая экспертиза</w:t>
      </w:r>
    </w:p>
    <w:p w:rsidR="00D844D8" w:rsidRDefault="00D844D8" w:rsidP="00D844D8">
      <w:pPr>
        <w:tabs>
          <w:tab w:val="num" w:pos="1080"/>
        </w:tabs>
        <w:adjustRightInd/>
        <w:ind w:firstLine="709"/>
        <w:jc w:val="both"/>
      </w:pPr>
      <w:proofErr w:type="gramStart"/>
      <w:r>
        <w:t>-</w:t>
      </w:r>
      <w:r>
        <w:tab/>
        <w:t>рассматривается цена договора (в том числе, на этапе проведения оценки, приведение ценовых Заявок участников закупочной процедуры к единому базису – одинаковым валютам, одинаковому составу итоговой цены (стоимость оборудования, монтажа, обучения, гарантий, сроков и условий поставки, транспортной страховки и т.д.), определение дисконтированной цены предложения, обеспечивающей возможность сопоставления Заявок по ценам, с учетом объема поставки товаров, работ, услуг и условий оплаты);</w:t>
      </w:r>
      <w:proofErr w:type="gramEnd"/>
    </w:p>
    <w:p w:rsidR="00D844D8" w:rsidRDefault="00D844D8" w:rsidP="00D844D8">
      <w:pPr>
        <w:tabs>
          <w:tab w:val="num" w:pos="1080"/>
        </w:tabs>
        <w:adjustRightInd/>
        <w:ind w:firstLine="709"/>
        <w:jc w:val="both"/>
        <w:rPr>
          <w:u w:val="single"/>
        </w:rPr>
      </w:pPr>
      <w:r>
        <w:t>-</w:t>
      </w:r>
      <w:r>
        <w:tab/>
        <w:t>рассматривается  структуры цены договора (подробные калькуляции, сметные расчеты и т.д.);</w:t>
      </w:r>
    </w:p>
    <w:p w:rsidR="00D844D8" w:rsidRDefault="00D844D8" w:rsidP="00D844D8">
      <w:pPr>
        <w:tabs>
          <w:tab w:val="num" w:pos="1080"/>
        </w:tabs>
        <w:adjustRightInd/>
        <w:ind w:firstLine="709"/>
        <w:jc w:val="both"/>
        <w:rPr>
          <w:u w:val="single"/>
        </w:rPr>
      </w:pPr>
      <w:r>
        <w:t>-</w:t>
      </w:r>
      <w:r>
        <w:tab/>
        <w:t>другие вопросы ЗК/ПДЗК.</w:t>
      </w:r>
    </w:p>
    <w:p w:rsidR="00D844D8" w:rsidRDefault="00D844D8" w:rsidP="00D9249A">
      <w:pPr>
        <w:widowControl/>
        <w:numPr>
          <w:ilvl w:val="2"/>
          <w:numId w:val="63"/>
        </w:numPr>
        <w:autoSpaceDE/>
        <w:adjustRightInd/>
        <w:spacing w:line="360" w:lineRule="auto"/>
        <w:jc w:val="both"/>
      </w:pPr>
      <w:r>
        <w:t xml:space="preserve">Финансово-экономическая экспертиза </w:t>
      </w:r>
    </w:p>
    <w:p w:rsidR="00D844D8" w:rsidRDefault="00D844D8" w:rsidP="00D844D8">
      <w:pPr>
        <w:tabs>
          <w:tab w:val="num" w:pos="1080"/>
        </w:tabs>
        <w:adjustRightInd/>
        <w:ind w:firstLine="709"/>
        <w:jc w:val="both"/>
        <w:rPr>
          <w:szCs w:val="20"/>
        </w:rPr>
      </w:pPr>
      <w:r>
        <w:rPr>
          <w:szCs w:val="20"/>
        </w:rPr>
        <w:t>Финансово-экономическая экспертиза проводится на основании Методики проведения экспертизы финансово-экономической устойчивости участников закупочных процедур.</w:t>
      </w:r>
    </w:p>
    <w:p w:rsidR="00D844D8" w:rsidRDefault="00D844D8" w:rsidP="00D9249A">
      <w:pPr>
        <w:widowControl/>
        <w:numPr>
          <w:ilvl w:val="2"/>
          <w:numId w:val="63"/>
        </w:numPr>
        <w:autoSpaceDE/>
        <w:adjustRightInd/>
        <w:spacing w:line="360" w:lineRule="auto"/>
        <w:jc w:val="both"/>
      </w:pPr>
      <w:r>
        <w:t>Юридическая экспертиза</w:t>
      </w:r>
    </w:p>
    <w:p w:rsidR="00D844D8" w:rsidRDefault="00D844D8" w:rsidP="00D844D8">
      <w:pPr>
        <w:adjustRightInd/>
        <w:ind w:firstLine="851"/>
        <w:jc w:val="both"/>
      </w:pPr>
      <w:r>
        <w:t>-</w:t>
      </w:r>
      <w:r>
        <w:tab/>
        <w:t>рассматривается правомочность участников участвовать в данной закупочной процедуре и их правоспособности заключить договор (оцениваются учредительные и регистрационные документы, правомочия лиц, подписавших Предложение, на совершение сделки от имени участника процедуры и иные представленные участником процедуры юридические документы);</w:t>
      </w:r>
    </w:p>
    <w:p w:rsidR="00D844D8" w:rsidRDefault="00D844D8" w:rsidP="00D844D8">
      <w:pPr>
        <w:adjustRightInd/>
        <w:ind w:firstLine="851"/>
        <w:jc w:val="both"/>
      </w:pPr>
      <w:r>
        <w:t>-</w:t>
      </w:r>
      <w:r>
        <w:tab/>
        <w:t>рассматривается приемлемость предлагаемых договорных условий (протокол разногласий);</w:t>
      </w:r>
    </w:p>
    <w:p w:rsidR="00D844D8" w:rsidRDefault="00D844D8" w:rsidP="00D844D8">
      <w:pPr>
        <w:tabs>
          <w:tab w:val="num" w:pos="1080"/>
        </w:tabs>
        <w:adjustRightInd/>
        <w:ind w:firstLine="851"/>
        <w:jc w:val="both"/>
      </w:pPr>
      <w:r>
        <w:t>-</w:t>
      </w:r>
      <w:r>
        <w:tab/>
        <w:t>другие вопросы ЗК/ПДЗК.</w:t>
      </w:r>
    </w:p>
    <w:p w:rsidR="00D844D8" w:rsidRDefault="00D844D8" w:rsidP="00D9249A">
      <w:pPr>
        <w:widowControl/>
        <w:numPr>
          <w:ilvl w:val="2"/>
          <w:numId w:val="63"/>
        </w:numPr>
        <w:autoSpaceDE/>
        <w:adjustRightInd/>
        <w:spacing w:line="360" w:lineRule="auto"/>
        <w:jc w:val="both"/>
      </w:pPr>
      <w:r>
        <w:t>Организационная экспертиза (оценка состава и качества оформления Заявок):</w:t>
      </w:r>
    </w:p>
    <w:p w:rsidR="00D844D8" w:rsidRDefault="00D844D8" w:rsidP="00D844D8">
      <w:pPr>
        <w:tabs>
          <w:tab w:val="num" w:pos="1080"/>
        </w:tabs>
        <w:adjustRightInd/>
        <w:ind w:firstLine="851"/>
        <w:jc w:val="both"/>
      </w:pPr>
      <w:r>
        <w:t>-</w:t>
      </w:r>
      <w:r>
        <w:tab/>
        <w:t xml:space="preserve">рассматривается соответствие состава и оформления каждого Предложения требованиям закупочной документации. </w:t>
      </w:r>
    </w:p>
    <w:p w:rsidR="00D844D8" w:rsidRDefault="00D844D8" w:rsidP="00D9249A">
      <w:pPr>
        <w:widowControl/>
        <w:numPr>
          <w:ilvl w:val="2"/>
          <w:numId w:val="63"/>
        </w:numPr>
        <w:autoSpaceDE/>
        <w:adjustRightInd/>
        <w:spacing w:line="360" w:lineRule="auto"/>
        <w:jc w:val="both"/>
      </w:pPr>
      <w:bookmarkStart w:id="295" w:name="_Toc301790282"/>
      <w:r>
        <w:t>Экспертиза по экономической безопасности.</w:t>
      </w:r>
      <w:bookmarkEnd w:id="295"/>
    </w:p>
    <w:p w:rsidR="00D844D8" w:rsidRDefault="00D844D8" w:rsidP="00D844D8">
      <w:pPr>
        <w:keepNext/>
        <w:adjustRightInd/>
        <w:ind w:firstLine="851"/>
        <w:jc w:val="both"/>
      </w:pPr>
      <w:r>
        <w:t>Рассматривается экономическая безопасность установления договорных отношений с потенциальным контрагентом.</w:t>
      </w:r>
    </w:p>
    <w:p w:rsidR="00D844D8" w:rsidRDefault="00D844D8" w:rsidP="00D9249A">
      <w:pPr>
        <w:pStyle w:val="af8"/>
        <w:widowControl/>
        <w:numPr>
          <w:ilvl w:val="1"/>
          <w:numId w:val="63"/>
        </w:numPr>
        <w:autoSpaceDE/>
        <w:adjustRightInd/>
        <w:spacing w:line="360" w:lineRule="auto"/>
        <w:jc w:val="center"/>
        <w:outlineLvl w:val="0"/>
        <w:rPr>
          <w:b/>
          <w:kern w:val="28"/>
        </w:rPr>
      </w:pPr>
      <w:r>
        <w:rPr>
          <w:b/>
          <w:kern w:val="28"/>
        </w:rPr>
        <w:t>Отборочные и оценочные критерии</w:t>
      </w:r>
    </w:p>
    <w:p w:rsidR="00D844D8" w:rsidRDefault="00D844D8" w:rsidP="00D844D8">
      <w:pPr>
        <w:keepNext/>
        <w:adjustRightInd/>
        <w:ind w:firstLine="709"/>
        <w:jc w:val="both"/>
      </w:pPr>
      <w:r>
        <w:rPr>
          <w:bCs/>
          <w:kern w:val="32"/>
        </w:rPr>
        <w:t>9.5.1.</w:t>
      </w:r>
      <w:r>
        <w:rPr>
          <w:sz w:val="28"/>
        </w:rPr>
        <w:tab/>
      </w:r>
      <w:r>
        <w:t>Критерии в Руководстве разделяются на отборочные и оценочные, при этом оценочные формируются в систему, в которой сложные критерии разбиты на более простые. Каждый из таких «более простых критериев» в свою очередь, может рассматриваться как сложный и, соответственно, быть подвергнут разбиению.</w:t>
      </w:r>
    </w:p>
    <w:p w:rsidR="00D844D8" w:rsidRDefault="00D844D8" w:rsidP="00D844D8">
      <w:pPr>
        <w:keepNext/>
        <w:adjustRightInd/>
        <w:ind w:firstLine="709"/>
        <w:jc w:val="both"/>
      </w:pPr>
      <w:r>
        <w:rPr>
          <w:bCs/>
          <w:kern w:val="32"/>
        </w:rPr>
        <w:t>9.5.2.</w:t>
      </w:r>
      <w:r>
        <w:rPr>
          <w:bCs/>
          <w:kern w:val="32"/>
        </w:rPr>
        <w:tab/>
      </w:r>
      <w:proofErr w:type="gramStart"/>
      <w:r>
        <w:rPr>
          <w:bCs/>
          <w:kern w:val="32"/>
        </w:rPr>
        <w:t>Самые «простые» критерии называют «частными» критериями, а оценки по ним «частными»</w:t>
      </w:r>
      <w:r>
        <w:t xml:space="preserve"> оценками.</w:t>
      </w:r>
      <w:proofErr w:type="gramEnd"/>
      <w:r>
        <w:t xml:space="preserve">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D844D8" w:rsidRDefault="00D844D8" w:rsidP="00D844D8">
      <w:pPr>
        <w:autoSpaceDE/>
        <w:adjustRightInd/>
        <w:ind w:firstLine="709"/>
        <w:jc w:val="both"/>
        <w:outlineLvl w:val="0"/>
        <w:rPr>
          <w:bCs/>
          <w:kern w:val="32"/>
        </w:rPr>
      </w:pPr>
      <w:r>
        <w:rPr>
          <w:bCs/>
          <w:kern w:val="32"/>
        </w:rPr>
        <w:t>9.5.3.</w:t>
      </w:r>
      <w:r>
        <w:rPr>
          <w:bCs/>
          <w:kern w:val="32"/>
        </w:rPr>
        <w:tab/>
      </w:r>
      <w:r>
        <w:rPr>
          <w:bCs/>
          <w:kern w:val="32"/>
          <w:lang w:val="x-none"/>
        </w:rPr>
        <w:t xml:space="preserve">Для более корректной оценки, оценочным критериям назначаются весовые коэффициенты (значимость критериев). Весовые коэффициенты могут быть назначены как частным, так и промежуточным критериям любого уровня (кроме итогового). Сумма весовых коэффициентов в рамках каждой группы критериев, на каждом уровне иерархии составляет 1.0 (или 100%). </w:t>
      </w:r>
    </w:p>
    <w:p w:rsidR="00D844D8" w:rsidRDefault="00D844D8" w:rsidP="00D844D8">
      <w:pPr>
        <w:autoSpaceDE/>
        <w:adjustRightInd/>
        <w:ind w:firstLine="709"/>
        <w:jc w:val="both"/>
        <w:outlineLvl w:val="0"/>
        <w:rPr>
          <w:bCs/>
          <w:kern w:val="32"/>
        </w:rPr>
      </w:pPr>
      <w:r>
        <w:rPr>
          <w:bCs/>
          <w:kern w:val="32"/>
        </w:rPr>
        <w:t>9.5.4.</w:t>
      </w:r>
      <w:r>
        <w:rPr>
          <w:bCs/>
          <w:kern w:val="32"/>
        </w:rPr>
        <w:tab/>
      </w:r>
      <w:r>
        <w:rPr>
          <w:bCs/>
          <w:kern w:val="32"/>
          <w:lang w:val="x-none"/>
        </w:rPr>
        <w:t>Весовые коэффициенты присваиваются критериям на этапе согласования закупки и формирования критериев в составе Руководства и утверждаются</w:t>
      </w:r>
      <w:r>
        <w:rPr>
          <w:bCs/>
          <w:kern w:val="32"/>
        </w:rPr>
        <w:t xml:space="preserve"> ЗК/ПДЗК</w:t>
      </w:r>
      <w:r>
        <w:rPr>
          <w:bCs/>
          <w:kern w:val="32"/>
          <w:lang w:val="x-none"/>
        </w:rPr>
        <w:t>.</w:t>
      </w:r>
    </w:p>
    <w:p w:rsidR="00D844D8" w:rsidRDefault="00D844D8" w:rsidP="00D844D8">
      <w:pPr>
        <w:autoSpaceDE/>
        <w:adjustRightInd/>
        <w:ind w:firstLine="709"/>
        <w:jc w:val="both"/>
        <w:outlineLvl w:val="0"/>
        <w:rPr>
          <w:bCs/>
          <w:kern w:val="32"/>
        </w:rPr>
      </w:pPr>
      <w:r>
        <w:rPr>
          <w:bCs/>
          <w:kern w:val="32"/>
        </w:rPr>
        <w:t>9.5.5.</w:t>
      </w:r>
      <w:r>
        <w:rPr>
          <w:bCs/>
          <w:kern w:val="32"/>
        </w:rPr>
        <w:tab/>
      </w:r>
      <w:r>
        <w:rPr>
          <w:bCs/>
          <w:kern w:val="32"/>
          <w:lang w:val="x-none"/>
        </w:rPr>
        <w:t>Необходимость назначения весовых коэффициентов (значимости) оценочным критериям и метод оценки определяется ЭГ индивидуально для каждой закупки.</w:t>
      </w:r>
    </w:p>
    <w:p w:rsidR="00D844D8" w:rsidRDefault="00D844D8" w:rsidP="00D844D8">
      <w:pPr>
        <w:pStyle w:val="af8"/>
        <w:widowControl/>
        <w:autoSpaceDE/>
        <w:adjustRightInd/>
        <w:spacing w:line="360" w:lineRule="auto"/>
        <w:ind w:left="643"/>
        <w:jc w:val="both"/>
        <w:rPr>
          <w:b/>
        </w:rPr>
      </w:pPr>
      <w:r>
        <w:rPr>
          <w:b/>
        </w:rPr>
        <w:t>9.6. Стадии экспертизы</w:t>
      </w:r>
    </w:p>
    <w:p w:rsidR="00D844D8" w:rsidRDefault="00D844D8" w:rsidP="00D9249A">
      <w:pPr>
        <w:pStyle w:val="af8"/>
        <w:widowControl/>
        <w:numPr>
          <w:ilvl w:val="2"/>
          <w:numId w:val="64"/>
        </w:numPr>
        <w:autoSpaceDE/>
        <w:adjustRightInd/>
        <w:spacing w:line="360" w:lineRule="auto"/>
        <w:jc w:val="both"/>
        <w:rPr>
          <w:b/>
        </w:rPr>
      </w:pPr>
      <w:r>
        <w:rPr>
          <w:b/>
        </w:rPr>
        <w:t>Отборочная стадия</w:t>
      </w:r>
    </w:p>
    <w:p w:rsidR="00D844D8" w:rsidRDefault="00D844D8" w:rsidP="00D844D8">
      <w:pPr>
        <w:widowControl/>
        <w:autoSpaceDE/>
        <w:adjustRightInd/>
        <w:ind w:firstLine="709"/>
        <w:jc w:val="both"/>
      </w:pPr>
      <w:r>
        <w:t>9.6.1.1</w:t>
      </w:r>
      <w:proofErr w:type="gramStart"/>
      <w:r>
        <w:tab/>
        <w:t>В</w:t>
      </w:r>
      <w:proofErr w:type="gramEnd"/>
      <w:r>
        <w:t xml:space="preserve"> рамках отборочной стадии экспертизы осуществляется рассмотрение Заявок по отборочным критериям.</w:t>
      </w:r>
    </w:p>
    <w:p w:rsidR="00D844D8" w:rsidRDefault="00D844D8" w:rsidP="00D844D8">
      <w:pPr>
        <w:pStyle w:val="af8"/>
        <w:widowControl/>
        <w:autoSpaceDE/>
        <w:adjustRightInd/>
        <w:ind w:left="0" w:firstLine="709"/>
        <w:jc w:val="both"/>
      </w:pPr>
      <w:r>
        <w:t>9.6.1.2</w:t>
      </w:r>
      <w:proofErr w:type="gramStart"/>
      <w:r>
        <w:t xml:space="preserve"> П</w:t>
      </w:r>
      <w:proofErr w:type="gramEnd"/>
      <w:r>
        <w:t>од отборочными критериями понимаются обязательные требования к участникам и их Заявкам, несоответствие которым приводит к отклонению заявки без дальнейшего рассмотрения существа содержащихся в ней технико-коммерческих предложений.</w:t>
      </w:r>
    </w:p>
    <w:p w:rsidR="00D844D8" w:rsidRDefault="00D844D8" w:rsidP="00D844D8">
      <w:pPr>
        <w:widowControl/>
        <w:autoSpaceDE/>
        <w:adjustRightInd/>
        <w:ind w:firstLine="360"/>
        <w:jc w:val="both"/>
      </w:pPr>
      <w:r>
        <w:t>В результате рассмотрения Заявок по отборочным критериям в отношении каждого из критериев эксперт выносит одно из следующих решений:</w:t>
      </w:r>
    </w:p>
    <w:p w:rsidR="00D844D8" w:rsidRDefault="00D844D8" w:rsidP="00D844D8">
      <w:pPr>
        <w:widowControl/>
        <w:autoSpaceDE/>
        <w:adjustRightInd/>
        <w:jc w:val="both"/>
      </w:pPr>
      <w:r>
        <w:t>-</w:t>
      </w:r>
      <w:r>
        <w:tab/>
        <w:t>«соответствует условиям закупочной процедуры (обязательным требованиям закупочной документации)»;</w:t>
      </w:r>
    </w:p>
    <w:p w:rsidR="00D844D8" w:rsidRDefault="00D844D8" w:rsidP="00D844D8">
      <w:pPr>
        <w:adjustRightInd/>
        <w:jc w:val="both"/>
      </w:pPr>
      <w:r>
        <w:t>-</w:t>
      </w:r>
      <w:r>
        <w:tab/>
        <w:t xml:space="preserve">«не соответствует условиям закупочной процедуры (обязательным требованиям закупочной документации)» </w:t>
      </w:r>
    </w:p>
    <w:p w:rsidR="00D844D8" w:rsidRDefault="00D844D8" w:rsidP="00D844D8">
      <w:pPr>
        <w:widowControl/>
        <w:autoSpaceDE/>
        <w:adjustRightInd/>
        <w:ind w:firstLine="709"/>
        <w:jc w:val="both"/>
      </w:pPr>
      <w:r>
        <w:t>9.6.1.3</w:t>
      </w:r>
      <w:proofErr w:type="gramStart"/>
      <w:r>
        <w:tab/>
        <w:t>П</w:t>
      </w:r>
      <w:proofErr w:type="gramEnd"/>
      <w:r>
        <w:t>о результатам рассмотрения Заявок, каждый эксперт заполняет форму индивидуальной экспертной оценки Заявок по отборочным критериям (Приложение № 3), отмечая соответствие или несоответствие участника и его Заявки отборочным критериям. По организационной экспертизе эксперт заполняет Приложение 7.</w:t>
      </w:r>
    </w:p>
    <w:p w:rsidR="00D844D8" w:rsidRDefault="00D844D8" w:rsidP="00D844D8">
      <w:pPr>
        <w:widowControl/>
        <w:autoSpaceDE/>
        <w:adjustRightInd/>
        <w:ind w:firstLine="709"/>
        <w:jc w:val="both"/>
      </w:pPr>
      <w:r>
        <w:t>9.6.1.4 Несоответствие Предложения какому-либо отборочному критерию обязательно должно сопровождаться развернутым обоснованием, на основании которого Закупочная  комиссия, в дальнейшем, будет рассматривать вопрос об отклонении соответствующей Заявки. В случае выставления оценки «не соответствует» по какому-либо критерию, эксперт должен продолжить оценку данной Заявки по всем остальным критериям.</w:t>
      </w:r>
    </w:p>
    <w:p w:rsidR="00D844D8" w:rsidRDefault="00D844D8" w:rsidP="00D844D8">
      <w:pPr>
        <w:pStyle w:val="af8"/>
        <w:widowControl/>
        <w:autoSpaceDE/>
        <w:adjustRightInd/>
        <w:spacing w:line="360" w:lineRule="auto"/>
        <w:ind w:left="1003"/>
        <w:jc w:val="both"/>
        <w:rPr>
          <w:b/>
        </w:rPr>
      </w:pPr>
      <w:r>
        <w:rPr>
          <w:b/>
        </w:rPr>
        <w:t>9.6.2 Оценочная стадия</w:t>
      </w:r>
    </w:p>
    <w:p w:rsidR="00D844D8" w:rsidRDefault="00D844D8" w:rsidP="00D844D8">
      <w:pPr>
        <w:widowControl/>
        <w:autoSpaceDE/>
        <w:adjustRightInd/>
        <w:ind w:left="993" w:hanging="710"/>
        <w:jc w:val="both"/>
      </w:pPr>
      <w:r>
        <w:t xml:space="preserve">9.6.2.1.Под оценочными понимаются такие критерии, оценки по которым непосредственно участвуют в формировании итоговой оценки предпочтительности </w:t>
      </w:r>
      <w:proofErr w:type="spellStart"/>
      <w:r>
        <w:t>Заявок</w:t>
      </w:r>
      <w:proofErr w:type="gramStart"/>
      <w:r>
        <w:t>.О</w:t>
      </w:r>
      <w:proofErr w:type="gramEnd"/>
      <w:r>
        <w:t>ценочные</w:t>
      </w:r>
      <w:proofErr w:type="spellEnd"/>
      <w:r>
        <w:t xml:space="preserve"> критерии сформированы в систему, в которой сложные критерии разбиты на более простые. Каждый из таких «более простых критериев» в свою очередь, также может рассматриваться как сложный и, соответственно, быть подвергнут разбиению.</w:t>
      </w:r>
    </w:p>
    <w:p w:rsidR="00D844D8" w:rsidRDefault="00D844D8" w:rsidP="00D844D8">
      <w:pPr>
        <w:pStyle w:val="af8"/>
        <w:widowControl/>
        <w:autoSpaceDE/>
        <w:adjustRightInd/>
        <w:ind w:left="993" w:hanging="710"/>
        <w:jc w:val="both"/>
      </w:pPr>
      <w:r>
        <w:t>9.6.2.2.«Простые» критерии называют «частными» критериями, а оценки по ним - «частными» оценками.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D844D8" w:rsidRDefault="00D844D8" w:rsidP="00D844D8">
      <w:pPr>
        <w:widowControl/>
        <w:autoSpaceDE/>
        <w:adjustRightInd/>
        <w:ind w:left="993" w:hanging="709"/>
        <w:jc w:val="both"/>
      </w:pPr>
      <w:r>
        <w:t xml:space="preserve">9.6.2.3 Эксперты заполняют форму индивидуальной экспертной оценки Заявок (Приложение №4) только по частным критериям, используя единую шкалу экспертной оценки (Приложение №5). </w:t>
      </w:r>
    </w:p>
    <w:p w:rsidR="00D844D8" w:rsidRDefault="00D844D8" w:rsidP="00D844D8">
      <w:pPr>
        <w:widowControl/>
        <w:autoSpaceDE/>
        <w:adjustRightInd/>
        <w:ind w:left="993" w:hanging="709"/>
        <w:jc w:val="both"/>
      </w:pPr>
      <w:r>
        <w:t>9.6.2.4</w:t>
      </w:r>
      <w:proofErr w:type="gramStart"/>
      <w:r>
        <w:t xml:space="preserve"> П</w:t>
      </w:r>
      <w:proofErr w:type="gramEnd"/>
      <w:r>
        <w:t xml:space="preserve">од таблицей, в строке обоснования и комментариев, эксперты дают письменные разъяснения, почему, по его мнению, выставлена та или иная оценка соответствующему участнику, </w:t>
      </w:r>
      <w:r>
        <w:rPr>
          <w:bCs/>
        </w:rPr>
        <w:t xml:space="preserve">сравнивая предложения участников между собой и </w:t>
      </w:r>
      <w:r>
        <w:t>оценивая превышение или частичное несоответствие определенных параметров Заявок указанному в закупочной документации требованию.</w:t>
      </w:r>
    </w:p>
    <w:p w:rsidR="00D844D8" w:rsidRDefault="00D844D8" w:rsidP="00D844D8">
      <w:pPr>
        <w:pStyle w:val="af8"/>
        <w:widowControl/>
        <w:autoSpaceDE/>
        <w:adjustRightInd/>
        <w:ind w:left="993" w:hanging="709"/>
        <w:jc w:val="both"/>
      </w:pPr>
      <w:r>
        <w:t>9.6.2.5</w:t>
      </w:r>
      <w:proofErr w:type="gramStart"/>
      <w:r>
        <w:t xml:space="preserve"> П</w:t>
      </w:r>
      <w:proofErr w:type="gramEnd"/>
      <w:r>
        <w:t>ри наличии в Заявке  участника альтернативных предложений (опционов на выбор заказчика) эксперты должны дать свои оценки по основному и по каждому альтернативному предложению отдельно, а затем –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w:t>
      </w:r>
    </w:p>
    <w:p w:rsidR="00D844D8" w:rsidRDefault="00D844D8" w:rsidP="00D9249A">
      <w:pPr>
        <w:pStyle w:val="af8"/>
        <w:widowControl/>
        <w:numPr>
          <w:ilvl w:val="1"/>
          <w:numId w:val="64"/>
        </w:numPr>
        <w:autoSpaceDE/>
        <w:adjustRightInd/>
        <w:spacing w:line="360" w:lineRule="auto"/>
        <w:jc w:val="both"/>
        <w:outlineLvl w:val="0"/>
        <w:rPr>
          <w:b/>
          <w:kern w:val="28"/>
        </w:rPr>
      </w:pPr>
      <w:r>
        <w:rPr>
          <w:b/>
          <w:kern w:val="28"/>
        </w:rPr>
        <w:t xml:space="preserve">Формирование итоговых оценок и ранжирование Заявок </w:t>
      </w:r>
    </w:p>
    <w:p w:rsidR="00D844D8" w:rsidRDefault="00D844D8" w:rsidP="00D844D8">
      <w:pPr>
        <w:widowControl/>
        <w:autoSpaceDE/>
        <w:adjustRightInd/>
        <w:ind w:firstLine="709"/>
        <w:jc w:val="both"/>
      </w:pPr>
      <w:r>
        <w:t>9.7.1.</w:t>
      </w:r>
      <w:r>
        <w:rPr>
          <w:snapToGrid w:val="0"/>
          <w:sz w:val="28"/>
          <w:szCs w:val="20"/>
        </w:rPr>
        <w:tab/>
      </w:r>
      <w:r>
        <w:t>В процессе экспертной оценки и сопоставления Заявок используется следующий подход:</w:t>
      </w:r>
    </w:p>
    <w:p w:rsidR="00D844D8" w:rsidRDefault="00D844D8" w:rsidP="00D844D8">
      <w:pPr>
        <w:keepNext/>
        <w:widowControl/>
        <w:suppressAutoHyphens/>
        <w:autoSpaceDE/>
        <w:adjustRightInd/>
        <w:ind w:left="1134"/>
        <w:outlineLvl w:val="1"/>
        <w:rPr>
          <w:snapToGrid w:val="0"/>
          <w:u w:val="single"/>
        </w:rPr>
      </w:pPr>
      <w:r>
        <w:rPr>
          <w:snapToGrid w:val="0"/>
          <w:u w:val="single"/>
        </w:rPr>
        <w:t>Экспертно-бальный метод с взвешенным суммированием</w:t>
      </w:r>
    </w:p>
    <w:p w:rsidR="00D844D8" w:rsidRDefault="00D844D8" w:rsidP="00D844D8">
      <w:pPr>
        <w:widowControl/>
        <w:autoSpaceDE/>
        <w:adjustRightInd/>
        <w:ind w:firstLine="360"/>
        <w:jc w:val="both"/>
      </w:pPr>
      <w:r>
        <w:t>При использовании экспертно-бального метода с взвешенным суммированием эксперты, используя свои знания и опыт, преобразуют количественные и качественные характеристики неценовых и ценовых критериев Заявок участников в численные выражения (баллы) используя предложенную шкалу экспертной оценки.</w:t>
      </w:r>
    </w:p>
    <w:p w:rsidR="00D844D8" w:rsidRDefault="00D844D8" w:rsidP="00D844D8">
      <w:pPr>
        <w:widowControl/>
        <w:autoSpaceDE/>
        <w:adjustRightInd/>
        <w:ind w:firstLine="360"/>
        <w:jc w:val="both"/>
      </w:pPr>
      <w:r>
        <w:t>Оценки экспертов усредняются и объединяются с оценками по другим критериям, в том числе на другом уровне иерархии, с помощью взвешенного суммирования или методом усреднения. Результатом является получение итоговой оценки предпочтительности рассматриваемой Заявки.</w:t>
      </w:r>
    </w:p>
    <w:p w:rsidR="00D844D8" w:rsidRDefault="00D844D8" w:rsidP="00D844D8">
      <w:pPr>
        <w:widowControl/>
        <w:autoSpaceDE/>
        <w:adjustRightInd/>
        <w:ind w:firstLine="567"/>
        <w:jc w:val="both"/>
      </w:pPr>
      <w:r>
        <w:t>9.7.2.</w:t>
      </w:r>
      <w:r>
        <w:tab/>
        <w:t xml:space="preserve">На основании результатов оценки и сопоставления Заявок каждой Заявке относительно других присваивается порядковый номер. Первый номер присваивается Заявке с наилучшими показателями. </w:t>
      </w:r>
    </w:p>
    <w:p w:rsidR="00D844D8" w:rsidRDefault="00D844D8" w:rsidP="00D844D8">
      <w:pPr>
        <w:widowControl/>
        <w:autoSpaceDE/>
        <w:adjustRightInd/>
        <w:ind w:firstLine="567"/>
        <w:jc w:val="both"/>
      </w:pPr>
      <w:r>
        <w:t>9.7.3.</w:t>
      </w:r>
      <w:r>
        <w:tab/>
        <w:t>По результатам оценки формируется Сводный Отчет ЭГ (Приложение №6), согласно которым экспертная группа рекомендует Закупочной комиссии выбрать победителем участника, Заявке которого присвоен первый порядковый номер. К Сводному Отчету ЭГ прилагаются индивидуальные заполненные формы экспертов.</w:t>
      </w:r>
    </w:p>
    <w:p w:rsidR="00D844D8" w:rsidRDefault="00D844D8" w:rsidP="00D844D8">
      <w:pPr>
        <w:widowControl/>
        <w:autoSpaceDE/>
        <w:adjustRightInd/>
        <w:ind w:firstLine="567"/>
        <w:jc w:val="both"/>
      </w:pPr>
      <w:r>
        <w:t>9.7.4.</w:t>
      </w:r>
      <w:r>
        <w:tab/>
        <w:t>Руководитель/заместитель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w:t>
      </w:r>
    </w:p>
    <w:p w:rsidR="00D844D8" w:rsidRDefault="00D844D8" w:rsidP="00D844D8">
      <w:pPr>
        <w:widowControl/>
        <w:autoSpaceDE/>
        <w:adjustRightInd/>
        <w:ind w:firstLine="709"/>
        <w:jc w:val="both"/>
      </w:pPr>
      <w:r>
        <w:t>9.7.5.</w:t>
      </w:r>
      <w:r>
        <w:tab/>
        <w:t>После проведения переторжки (переговоров) формируется Сводный отчет ЭГ, в котором меняются баллы по критериям, информация по которым изменилась (ячейку с таким баллом, рекомендуется отметить цветом). К Сводному Отчету ЭГ прилагаются индивидуальные оценочные формы экспертов, проводивших оценку по изменившимся данным.</w:t>
      </w:r>
    </w:p>
    <w:p w:rsidR="00D844D8" w:rsidRDefault="00D844D8" w:rsidP="00D844D8">
      <w:pPr>
        <w:widowControl/>
        <w:autoSpaceDE/>
        <w:adjustRightInd/>
        <w:rPr>
          <w:b/>
          <w:snapToGrid w:val="0"/>
        </w:rPr>
      </w:pPr>
      <w:r>
        <w:rPr>
          <w:snapToGrid w:val="0"/>
        </w:rPr>
        <w:br w:type="page"/>
      </w:r>
    </w:p>
    <w:p w:rsidR="00D844D8" w:rsidRDefault="00D844D8" w:rsidP="00D844D8">
      <w:pPr>
        <w:widowControl/>
        <w:autoSpaceDE/>
        <w:adjustRightInd/>
        <w:spacing w:line="360" w:lineRule="auto"/>
        <w:ind w:left="567"/>
        <w:jc w:val="right"/>
        <w:rPr>
          <w:b/>
          <w:snapToGrid w:val="0"/>
          <w:szCs w:val="20"/>
        </w:rPr>
      </w:pPr>
      <w:r>
        <w:rPr>
          <w:b/>
          <w:snapToGrid w:val="0"/>
          <w:szCs w:val="20"/>
        </w:rPr>
        <w:t>Приложение 1</w:t>
      </w:r>
    </w:p>
    <w:p w:rsidR="00D844D8" w:rsidRDefault="00D844D8" w:rsidP="00D844D8">
      <w:pPr>
        <w:widowControl/>
        <w:autoSpaceDE/>
        <w:adjustRightInd/>
        <w:spacing w:after="120"/>
        <w:jc w:val="center"/>
        <w:rPr>
          <w:b/>
          <w:snapToGrid w:val="0"/>
        </w:rPr>
      </w:pPr>
    </w:p>
    <w:p w:rsidR="00D844D8" w:rsidRDefault="00D844D8" w:rsidP="00D844D8">
      <w:pPr>
        <w:widowControl/>
        <w:autoSpaceDE/>
        <w:adjustRightInd/>
        <w:spacing w:after="120"/>
        <w:jc w:val="center"/>
        <w:rPr>
          <w:b/>
          <w:snapToGrid w:val="0"/>
        </w:rPr>
      </w:pPr>
      <w:r>
        <w:rPr>
          <w:b/>
          <w:snapToGrid w:val="0"/>
        </w:rPr>
        <w:t>Состав экспертной группы и распределение экспертов по направлениям оценки Заявок</w:t>
      </w:r>
    </w:p>
    <w:p w:rsidR="00D844D8" w:rsidRDefault="00D844D8" w:rsidP="00D844D8">
      <w:pPr>
        <w:widowControl/>
        <w:autoSpaceDE/>
        <w:adjustRightInd/>
        <w:jc w:val="center"/>
        <w:rPr>
          <w:i/>
          <w:snapToGrid w:val="0"/>
        </w:rPr>
      </w:pPr>
      <w:r>
        <w:rPr>
          <w:i/>
          <w:snapToGrid w:val="0"/>
        </w:rPr>
        <w:t>(</w:t>
      </w:r>
      <w:proofErr w:type="gramStart"/>
      <w:r>
        <w:rPr>
          <w:i/>
          <w:snapToGrid w:val="0"/>
        </w:rPr>
        <w:t>представлен</w:t>
      </w:r>
      <w:proofErr w:type="gramEnd"/>
      <w:r>
        <w:rPr>
          <w:i/>
          <w:snapToGrid w:val="0"/>
        </w:rPr>
        <w:t xml:space="preserve"> отдельным приложением)</w:t>
      </w:r>
    </w:p>
    <w:p w:rsidR="00D844D8" w:rsidRDefault="00D844D8" w:rsidP="00D844D8">
      <w:pPr>
        <w:widowControl/>
        <w:autoSpaceDE/>
        <w:adjustRightInd/>
        <w:rPr>
          <w:b/>
          <w:snapToGrid w:val="0"/>
          <w:szCs w:val="20"/>
        </w:rPr>
      </w:pPr>
      <w:r>
        <w:rPr>
          <w:b/>
          <w:snapToGrid w:val="0"/>
          <w:szCs w:val="20"/>
        </w:rPr>
        <w:br w:type="page"/>
      </w:r>
    </w:p>
    <w:p w:rsidR="00D844D8" w:rsidRDefault="00D844D8" w:rsidP="00D844D8">
      <w:pPr>
        <w:widowControl/>
        <w:autoSpaceDE/>
        <w:adjustRightInd/>
        <w:spacing w:line="360" w:lineRule="auto"/>
        <w:ind w:left="567"/>
        <w:jc w:val="right"/>
        <w:rPr>
          <w:b/>
          <w:bCs/>
          <w:snapToGrid w:val="0"/>
          <w:szCs w:val="20"/>
        </w:rPr>
      </w:pPr>
      <w:r>
        <w:rPr>
          <w:b/>
          <w:snapToGrid w:val="0"/>
          <w:szCs w:val="20"/>
        </w:rPr>
        <w:t>Приложение № 2</w:t>
      </w:r>
    </w:p>
    <w:p w:rsidR="00D844D8" w:rsidRDefault="00D844D8" w:rsidP="00D844D8">
      <w:pPr>
        <w:widowControl/>
        <w:autoSpaceDE/>
        <w:adjustRightInd/>
        <w:spacing w:line="360" w:lineRule="auto"/>
        <w:ind w:left="567"/>
        <w:jc w:val="both"/>
        <w:rPr>
          <w:snapToGrid w:val="0"/>
          <w:sz w:val="28"/>
          <w:szCs w:val="20"/>
        </w:rPr>
      </w:pPr>
    </w:p>
    <w:p w:rsidR="00D844D8" w:rsidRDefault="00D844D8" w:rsidP="00D844D8">
      <w:pPr>
        <w:widowControl/>
        <w:autoSpaceDE/>
        <w:adjustRightInd/>
        <w:spacing w:line="360" w:lineRule="auto"/>
        <w:ind w:left="567"/>
        <w:jc w:val="center"/>
        <w:rPr>
          <w:b/>
          <w:snapToGrid w:val="0"/>
          <w:szCs w:val="20"/>
        </w:rPr>
      </w:pPr>
      <w:r>
        <w:rPr>
          <w:b/>
          <w:snapToGrid w:val="0"/>
          <w:szCs w:val="20"/>
        </w:rPr>
        <w:t>ЗАЯВЛЕНИЕ О БЕСПРИСТРАСТНОСТИ</w:t>
      </w:r>
    </w:p>
    <w:p w:rsidR="00D844D8" w:rsidRDefault="00D844D8" w:rsidP="00D844D8">
      <w:pPr>
        <w:widowControl/>
        <w:autoSpaceDE/>
        <w:adjustRightInd/>
        <w:spacing w:line="360" w:lineRule="auto"/>
        <w:ind w:left="567"/>
        <w:jc w:val="both"/>
        <w:rPr>
          <w:snapToGrid w:val="0"/>
          <w:sz w:val="28"/>
          <w:szCs w:val="20"/>
        </w:rPr>
      </w:pPr>
    </w:p>
    <w:p w:rsidR="00D844D8" w:rsidRDefault="00D844D8" w:rsidP="00D844D8">
      <w:pPr>
        <w:widowControl/>
        <w:autoSpaceDE/>
        <w:adjustRightInd/>
        <w:spacing w:line="360" w:lineRule="auto"/>
        <w:ind w:firstLine="426"/>
        <w:jc w:val="both"/>
        <w:rPr>
          <w:snapToGrid w:val="0"/>
        </w:rPr>
      </w:pPr>
      <w:r>
        <w:rPr>
          <w:snapToGrid w:val="0"/>
        </w:rPr>
        <w:t xml:space="preserve">Я, нижеподписавшийся, _____________________________, привлечённый в качестве _______________________ к оценке Заявок на участие в закупочной процедуре  на право заключения договора </w:t>
      </w:r>
      <w:proofErr w:type="gramStart"/>
      <w:r>
        <w:rPr>
          <w:snapToGrid w:val="0"/>
        </w:rPr>
        <w:t>на</w:t>
      </w:r>
      <w:proofErr w:type="gramEnd"/>
      <w:r>
        <w:rPr>
          <w:snapToGrid w:val="0"/>
        </w:rPr>
        <w:t xml:space="preserve"> ______________________________________________ обязуюсь:</w:t>
      </w:r>
    </w:p>
    <w:p w:rsidR="00D844D8" w:rsidRDefault="00D844D8" w:rsidP="00D9249A">
      <w:pPr>
        <w:widowControl/>
        <w:numPr>
          <w:ilvl w:val="0"/>
          <w:numId w:val="65"/>
        </w:numPr>
        <w:autoSpaceDE/>
        <w:adjustRightInd/>
        <w:spacing w:line="360" w:lineRule="auto"/>
        <w:contextualSpacing/>
        <w:jc w:val="both"/>
        <w:rPr>
          <w:snapToGrid w:val="0"/>
        </w:rPr>
      </w:pPr>
      <w:r>
        <w:rPr>
          <w:snapToGrid w:val="0"/>
        </w:rPr>
        <w:t>руководствоваться действующим законодательством, закупочной документацией, руководством по экспертной оценке Заявок;</w:t>
      </w:r>
    </w:p>
    <w:p w:rsidR="00D844D8" w:rsidRDefault="00D844D8" w:rsidP="00D9249A">
      <w:pPr>
        <w:widowControl/>
        <w:numPr>
          <w:ilvl w:val="0"/>
          <w:numId w:val="65"/>
        </w:numPr>
        <w:autoSpaceDE/>
        <w:adjustRightInd/>
        <w:spacing w:line="360" w:lineRule="auto"/>
        <w:contextualSpacing/>
        <w:jc w:val="both"/>
        <w:rPr>
          <w:snapToGrid w:val="0"/>
        </w:rPr>
      </w:pPr>
      <w:r>
        <w:rPr>
          <w:snapToGrid w:val="0"/>
        </w:rPr>
        <w:t>придерживаться принципа справедливости, то есть давать оценки по каждому Предложению, используя единые для всех участников подходы, ни для кого не снижая или наоборот, ужесточая требования;</w:t>
      </w:r>
    </w:p>
    <w:p w:rsidR="00D844D8" w:rsidRDefault="00D844D8" w:rsidP="00D9249A">
      <w:pPr>
        <w:widowControl/>
        <w:numPr>
          <w:ilvl w:val="0"/>
          <w:numId w:val="65"/>
        </w:numPr>
        <w:autoSpaceDE/>
        <w:adjustRightInd/>
        <w:spacing w:line="360" w:lineRule="auto"/>
        <w:contextualSpacing/>
        <w:jc w:val="both"/>
        <w:rPr>
          <w:snapToGrid w:val="0"/>
        </w:rPr>
      </w:pPr>
      <w:proofErr w:type="gramStart"/>
      <w:r>
        <w:rPr>
          <w:snapToGrid w:val="0"/>
        </w:rPr>
        <w:t>в случае возникновения в период оценки любых обстоятельств, мешающие мне давать беспристрастные оценки и суждения, либо в случае попытки оказания влияния на мои экспертные оценки и суждения со стороны Участников или иных лиц, не участвующих в оценке Заявок, я обязуюсь незамедлительно доложить об этом лично председателю Закупочной комиссии или Руководителю экспертной группы.</w:t>
      </w:r>
      <w:proofErr w:type="gramEnd"/>
    </w:p>
    <w:p w:rsidR="00D844D8" w:rsidRDefault="00D844D8" w:rsidP="00D844D8">
      <w:pPr>
        <w:widowControl/>
        <w:autoSpaceDE/>
        <w:adjustRightInd/>
        <w:spacing w:line="360" w:lineRule="auto"/>
        <w:ind w:firstLine="360"/>
        <w:jc w:val="both"/>
        <w:rPr>
          <w:i/>
          <w:snapToGrid w:val="0"/>
          <w:lang w:val="en-US"/>
        </w:rPr>
      </w:pPr>
    </w:p>
    <w:p w:rsidR="00D844D8" w:rsidRDefault="00D844D8" w:rsidP="00D844D8">
      <w:pPr>
        <w:widowControl/>
        <w:autoSpaceDE/>
        <w:adjustRightInd/>
        <w:spacing w:line="360" w:lineRule="auto"/>
        <w:ind w:firstLine="360"/>
        <w:jc w:val="both"/>
        <w:rPr>
          <w:i/>
          <w:snapToGrid w:val="0"/>
          <w:lang w:val="en-US"/>
        </w:rPr>
      </w:pPr>
    </w:p>
    <w:p w:rsidR="00D844D8" w:rsidRDefault="00D844D8" w:rsidP="00D844D8">
      <w:pPr>
        <w:widowControl/>
        <w:tabs>
          <w:tab w:val="left" w:pos="7088"/>
        </w:tabs>
        <w:autoSpaceDE/>
        <w:adjustRightInd/>
        <w:spacing w:line="360" w:lineRule="auto"/>
        <w:jc w:val="both"/>
        <w:rPr>
          <w:i/>
          <w:snapToGrid w:val="0"/>
          <w:color w:val="000000"/>
          <w:spacing w:val="-10"/>
        </w:rPr>
      </w:pPr>
      <w:r>
        <w:rPr>
          <w:i/>
          <w:snapToGrid w:val="0"/>
        </w:rPr>
        <w:t>(Должность, подпись)</w:t>
      </w:r>
      <w:r>
        <w:rPr>
          <w:i/>
          <w:snapToGrid w:val="0"/>
        </w:rPr>
        <w:tab/>
        <w:t>(ФИО)</w:t>
      </w:r>
    </w:p>
    <w:p w:rsidR="00D844D8" w:rsidRDefault="00D844D8" w:rsidP="00D844D8">
      <w:pPr>
        <w:widowControl/>
        <w:autoSpaceDE/>
        <w:adjustRightInd/>
        <w:spacing w:after="120" w:line="360" w:lineRule="auto"/>
        <w:jc w:val="both"/>
        <w:rPr>
          <w:snapToGrid w:val="0"/>
        </w:rPr>
      </w:pPr>
    </w:p>
    <w:p w:rsidR="00D844D8" w:rsidRDefault="00D844D8" w:rsidP="00D844D8">
      <w:pPr>
        <w:widowControl/>
        <w:autoSpaceDE/>
        <w:adjustRightInd/>
        <w:spacing w:after="120" w:line="360" w:lineRule="auto"/>
        <w:jc w:val="both"/>
        <w:rPr>
          <w:snapToGrid w:val="0"/>
        </w:rPr>
      </w:pPr>
      <w:r>
        <w:rPr>
          <w:snapToGrid w:val="0"/>
        </w:rPr>
        <w:t>«_____» _________________ 20__ г.</w:t>
      </w:r>
    </w:p>
    <w:p w:rsidR="00D844D8" w:rsidRDefault="00D844D8" w:rsidP="00D844D8">
      <w:pPr>
        <w:widowControl/>
        <w:autoSpaceDE/>
        <w:adjustRightInd/>
        <w:spacing w:after="120" w:line="360" w:lineRule="auto"/>
        <w:ind w:firstLine="567"/>
        <w:jc w:val="both"/>
        <w:rPr>
          <w:snapToGrid w:val="0"/>
        </w:rPr>
      </w:pPr>
    </w:p>
    <w:p w:rsidR="00D844D8" w:rsidRDefault="00D844D8" w:rsidP="00D844D8">
      <w:pPr>
        <w:widowControl/>
        <w:autoSpaceDE/>
        <w:adjustRightInd/>
        <w:spacing w:after="120" w:line="360" w:lineRule="auto"/>
        <w:ind w:firstLine="567"/>
        <w:jc w:val="both"/>
        <w:rPr>
          <w:snapToGrid w:val="0"/>
        </w:rPr>
      </w:pPr>
    </w:p>
    <w:p w:rsidR="00D844D8" w:rsidRDefault="00D844D8" w:rsidP="00D844D8">
      <w:pPr>
        <w:widowControl/>
        <w:autoSpaceDE/>
        <w:adjustRightInd/>
        <w:rPr>
          <w:snapToGrid w:val="0"/>
        </w:rPr>
      </w:pPr>
      <w:r>
        <w:rPr>
          <w:snapToGrid w:val="0"/>
        </w:rPr>
        <w:br w:type="page"/>
      </w:r>
    </w:p>
    <w:p w:rsidR="00D844D8" w:rsidRDefault="00D844D8" w:rsidP="00D844D8">
      <w:pPr>
        <w:widowControl/>
        <w:tabs>
          <w:tab w:val="left" w:pos="12478"/>
        </w:tabs>
        <w:autoSpaceDE/>
        <w:adjustRightInd/>
        <w:jc w:val="right"/>
        <w:rPr>
          <w:b/>
        </w:rPr>
      </w:pPr>
      <w:r>
        <w:rPr>
          <w:b/>
        </w:rPr>
        <w:t>Приложение №3</w:t>
      </w:r>
    </w:p>
    <w:p w:rsidR="00D844D8" w:rsidRDefault="00D844D8" w:rsidP="00D844D8">
      <w:pPr>
        <w:widowControl/>
        <w:tabs>
          <w:tab w:val="left" w:pos="12478"/>
        </w:tabs>
        <w:autoSpaceDE/>
        <w:adjustRightInd/>
        <w:ind w:right="249"/>
        <w:jc w:val="both"/>
      </w:pPr>
    </w:p>
    <w:p w:rsidR="00D844D8" w:rsidRDefault="00D844D8" w:rsidP="00D844D8">
      <w:pPr>
        <w:widowControl/>
        <w:tabs>
          <w:tab w:val="left" w:pos="12478"/>
        </w:tabs>
        <w:autoSpaceDE/>
        <w:adjustRightInd/>
        <w:rPr>
          <w:bCs/>
        </w:rPr>
      </w:pPr>
      <w:r>
        <w:rPr>
          <w:b/>
          <w:bCs/>
        </w:rPr>
        <w:t xml:space="preserve">Форма индивидуальной экспертной оценки Заявок </w:t>
      </w:r>
      <w:proofErr w:type="gramStart"/>
      <w:r>
        <w:rPr>
          <w:b/>
          <w:bCs/>
        </w:rPr>
        <w:t>на участие в закупочной процедуре на право заключения договора на</w:t>
      </w:r>
      <w:r>
        <w:rPr>
          <w:b/>
          <w:snapToGrid w:val="0"/>
        </w:rPr>
        <w:t xml:space="preserve">  ______________________________________________________</w:t>
      </w:r>
      <w:r>
        <w:rPr>
          <w:snapToGrid w:val="0"/>
          <w:color w:val="464646"/>
        </w:rPr>
        <w:t xml:space="preserve"> </w:t>
      </w:r>
      <w:r>
        <w:rPr>
          <w:b/>
          <w:bCs/>
          <w:u w:val="single"/>
        </w:rPr>
        <w:t>по отборочным критериям</w:t>
      </w:r>
      <w:proofErr w:type="gramEnd"/>
      <w:r>
        <w:rPr>
          <w:bCs/>
        </w:rPr>
        <w:t xml:space="preserve"> </w:t>
      </w:r>
    </w:p>
    <w:p w:rsidR="00D844D8" w:rsidRDefault="00D844D8" w:rsidP="00D844D8">
      <w:pPr>
        <w:widowControl/>
        <w:tabs>
          <w:tab w:val="left" w:pos="12478"/>
        </w:tabs>
        <w:autoSpaceDE/>
        <w:adjustRightInd/>
        <w:ind w:right="249"/>
        <w:rPr>
          <w:b/>
          <w:bCs/>
        </w:rPr>
      </w:pPr>
    </w:p>
    <w:p w:rsidR="00D844D8" w:rsidRDefault="00D844D8" w:rsidP="00D844D8">
      <w:pPr>
        <w:widowControl/>
        <w:tabs>
          <w:tab w:val="left" w:pos="12478"/>
        </w:tabs>
        <w:autoSpaceDE/>
        <w:adjustRightInd/>
        <w:ind w:right="249"/>
        <w:rPr>
          <w:b/>
          <w:bCs/>
        </w:rPr>
      </w:pPr>
      <w:r>
        <w:rPr>
          <w:b/>
          <w:bCs/>
        </w:rPr>
        <w:t>Ф.И.О. Эксперта, оценивающего Предложения по критерию:____________________</w:t>
      </w:r>
    </w:p>
    <w:p w:rsidR="00D844D8" w:rsidRDefault="00D844D8" w:rsidP="00D844D8">
      <w:pPr>
        <w:widowControl/>
        <w:tabs>
          <w:tab w:val="left" w:pos="12478"/>
        </w:tabs>
        <w:autoSpaceDE/>
        <w:adjustRightInd/>
        <w:ind w:right="249"/>
        <w:rPr>
          <w:b/>
          <w:bCs/>
        </w:rPr>
      </w:pPr>
    </w:p>
    <w:tbl>
      <w:tblPr>
        <w:tblW w:w="10170" w:type="dxa"/>
        <w:jc w:val="center"/>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
        <w:gridCol w:w="3383"/>
        <w:gridCol w:w="1983"/>
        <w:gridCol w:w="1275"/>
        <w:gridCol w:w="1417"/>
        <w:gridCol w:w="1275"/>
      </w:tblGrid>
      <w:tr w:rsidR="00D844D8" w:rsidTr="00D844D8">
        <w:trPr>
          <w:tblHeader/>
          <w:jc w:val="center"/>
        </w:trPr>
        <w:tc>
          <w:tcPr>
            <w:tcW w:w="837" w:type="dxa"/>
            <w:vMerge w:val="restart"/>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b/>
                <w:snapToGrid w:val="0"/>
                <w:sz w:val="18"/>
                <w:szCs w:val="18"/>
                <w:lang w:eastAsia="en-US"/>
              </w:rPr>
            </w:pPr>
            <w:r>
              <w:rPr>
                <w:b/>
                <w:snapToGrid w:val="0"/>
                <w:sz w:val="18"/>
                <w:szCs w:val="18"/>
                <w:lang w:eastAsia="en-US"/>
              </w:rPr>
              <w:t xml:space="preserve">№ </w:t>
            </w:r>
            <w:proofErr w:type="gramStart"/>
            <w:r>
              <w:rPr>
                <w:b/>
                <w:snapToGrid w:val="0"/>
                <w:sz w:val="18"/>
                <w:szCs w:val="18"/>
                <w:lang w:eastAsia="en-US"/>
              </w:rPr>
              <w:t>п</w:t>
            </w:r>
            <w:proofErr w:type="gramEnd"/>
            <w:r>
              <w:rPr>
                <w:b/>
                <w:snapToGrid w:val="0"/>
                <w:sz w:val="18"/>
                <w:szCs w:val="18"/>
                <w:lang w:eastAsia="en-US"/>
              </w:rPr>
              <w:t>/п критерия</w:t>
            </w:r>
          </w:p>
        </w:tc>
        <w:tc>
          <w:tcPr>
            <w:tcW w:w="3386" w:type="dxa"/>
            <w:vMerge w:val="restart"/>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ind w:firstLine="12"/>
              <w:jc w:val="center"/>
              <w:rPr>
                <w:b/>
                <w:snapToGrid w:val="0"/>
                <w:sz w:val="18"/>
                <w:szCs w:val="18"/>
                <w:lang w:eastAsia="en-US"/>
              </w:rPr>
            </w:pPr>
            <w:r>
              <w:rPr>
                <w:b/>
                <w:snapToGrid w:val="0"/>
                <w:sz w:val="18"/>
                <w:szCs w:val="18"/>
                <w:lang w:eastAsia="en-US"/>
              </w:rPr>
              <w:t xml:space="preserve">Наименование отборочного критерия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 w:val="18"/>
                <w:szCs w:val="18"/>
                <w:lang w:eastAsia="en-US"/>
              </w:rPr>
            </w:pPr>
            <w:r>
              <w:rPr>
                <w:b/>
                <w:bCs/>
                <w:sz w:val="18"/>
                <w:szCs w:val="18"/>
                <w:lang w:eastAsia="en-US"/>
              </w:rPr>
              <w:t>Вид экспертной оценки*</w:t>
            </w:r>
          </w:p>
        </w:tc>
        <w:tc>
          <w:tcPr>
            <w:tcW w:w="3970" w:type="dxa"/>
            <w:gridSpan w:val="3"/>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line="276" w:lineRule="auto"/>
              <w:jc w:val="center"/>
              <w:rPr>
                <w:snapToGrid w:val="0"/>
                <w:sz w:val="18"/>
                <w:szCs w:val="18"/>
                <w:lang w:eastAsia="en-US"/>
              </w:rPr>
            </w:pPr>
            <w:r>
              <w:rPr>
                <w:snapToGrid w:val="0"/>
                <w:sz w:val="18"/>
                <w:szCs w:val="18"/>
                <w:lang w:eastAsia="en-US"/>
              </w:rPr>
              <w:t>Экспертные оценки</w:t>
            </w:r>
            <w:r>
              <w:rPr>
                <w:snapToGrid w:val="0"/>
                <w:sz w:val="18"/>
                <w:szCs w:val="18"/>
                <w:lang w:eastAsia="en-US"/>
              </w:rPr>
              <w:br/>
            </w:r>
            <w:r>
              <w:rPr>
                <w:b/>
                <w:snapToGrid w:val="0"/>
                <w:sz w:val="18"/>
                <w:szCs w:val="18"/>
                <w:lang w:eastAsia="en-US"/>
              </w:rPr>
              <w:t>«Соответствует»</w:t>
            </w:r>
            <w:r>
              <w:rPr>
                <w:snapToGrid w:val="0"/>
                <w:sz w:val="18"/>
                <w:szCs w:val="18"/>
                <w:lang w:eastAsia="en-US"/>
              </w:rPr>
              <w:t xml:space="preserve"> или «</w:t>
            </w:r>
            <w:r>
              <w:rPr>
                <w:b/>
                <w:snapToGrid w:val="0"/>
                <w:sz w:val="18"/>
                <w:szCs w:val="18"/>
                <w:lang w:eastAsia="en-US"/>
              </w:rPr>
              <w:t>Не соответствует»</w:t>
            </w:r>
            <w:r>
              <w:rPr>
                <w:snapToGrid w:val="0"/>
                <w:sz w:val="18"/>
                <w:szCs w:val="18"/>
                <w:lang w:eastAsia="en-US"/>
              </w:rPr>
              <w:t xml:space="preserve"> требованиям закупочной документации</w:t>
            </w:r>
            <w:r>
              <w:rPr>
                <w:snapToGrid w:val="0"/>
                <w:sz w:val="18"/>
                <w:szCs w:val="18"/>
                <w:lang w:eastAsia="en-US"/>
              </w:rPr>
              <w:br/>
            </w:r>
            <w:r>
              <w:rPr>
                <w:snapToGrid w:val="0"/>
                <w:color w:val="FF0000"/>
                <w:sz w:val="18"/>
                <w:szCs w:val="18"/>
                <w:lang w:eastAsia="en-US"/>
              </w:rPr>
              <w:t>(в случае несоответствия указываются причины)</w:t>
            </w:r>
          </w:p>
        </w:tc>
      </w:tr>
      <w:tr w:rsidR="00D844D8" w:rsidTr="00D844D8">
        <w:trPr>
          <w:trHeight w:val="430"/>
          <w:tblHeader/>
          <w:jc w:val="center"/>
        </w:trPr>
        <w:tc>
          <w:tcPr>
            <w:tcW w:w="837" w:type="dxa"/>
            <w:vMerge/>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utoSpaceDN/>
              <w:adjustRightInd/>
              <w:rPr>
                <w:b/>
                <w:snapToGrid w:val="0"/>
                <w:sz w:val="18"/>
                <w:szCs w:val="18"/>
                <w:lang w:eastAsia="en-US"/>
              </w:rPr>
            </w:pPr>
          </w:p>
        </w:tc>
        <w:tc>
          <w:tcPr>
            <w:tcW w:w="3386" w:type="dxa"/>
            <w:vMerge/>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utoSpaceDN/>
              <w:adjustRightInd/>
              <w:rPr>
                <w:b/>
                <w:snapToGrid w:val="0"/>
                <w:sz w:val="18"/>
                <w:szCs w:val="18"/>
                <w:lang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utoSpaceDN/>
              <w:adjustRightInd/>
              <w:rPr>
                <w:snapToGrid w:val="0"/>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b/>
                <w:bCs/>
                <w:i/>
                <w:iCs/>
                <w:sz w:val="18"/>
                <w:szCs w:val="18"/>
                <w:lang w:eastAsia="en-US"/>
              </w:rPr>
            </w:pPr>
            <w:r>
              <w:rPr>
                <w:b/>
                <w:bCs/>
                <w:i/>
                <w:iCs/>
                <w:sz w:val="18"/>
                <w:szCs w:val="18"/>
                <w:lang w:eastAsia="en-US"/>
              </w:rPr>
              <w:t>Участник 1</w:t>
            </w:r>
          </w:p>
        </w:tc>
        <w:tc>
          <w:tcPr>
            <w:tcW w:w="1418"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b/>
                <w:bCs/>
                <w:i/>
                <w:iCs/>
                <w:sz w:val="18"/>
                <w:szCs w:val="18"/>
                <w:lang w:eastAsia="en-US"/>
              </w:rPr>
            </w:pPr>
            <w:r>
              <w:rPr>
                <w:b/>
                <w:bCs/>
                <w:i/>
                <w:iCs/>
                <w:sz w:val="18"/>
                <w:szCs w:val="18"/>
                <w:lang w:eastAsia="en-US"/>
              </w:rPr>
              <w:t>Участник 2</w:t>
            </w:r>
          </w:p>
        </w:tc>
        <w:tc>
          <w:tcPr>
            <w:tcW w:w="1276"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b/>
                <w:bCs/>
                <w:i/>
                <w:iCs/>
                <w:sz w:val="18"/>
                <w:szCs w:val="18"/>
                <w:lang w:eastAsia="en-US"/>
              </w:rPr>
            </w:pPr>
            <w:r>
              <w:rPr>
                <w:b/>
                <w:bCs/>
                <w:i/>
                <w:iCs/>
                <w:sz w:val="18"/>
                <w:szCs w:val="18"/>
                <w:lang w:eastAsia="en-US"/>
              </w:rPr>
              <w:t xml:space="preserve">Участник </w:t>
            </w:r>
            <w:r>
              <w:rPr>
                <w:b/>
                <w:bCs/>
                <w:i/>
                <w:iCs/>
                <w:sz w:val="18"/>
                <w:szCs w:val="18"/>
                <w:lang w:val="en-US" w:eastAsia="en-US"/>
              </w:rPr>
              <w:t>n</w:t>
            </w:r>
          </w:p>
        </w:tc>
      </w:tr>
      <w:tr w:rsidR="00D844D8" w:rsidTr="00D844D8">
        <w:trPr>
          <w:jc w:val="center"/>
        </w:trPr>
        <w:tc>
          <w:tcPr>
            <w:tcW w:w="837"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line="276" w:lineRule="auto"/>
              <w:rPr>
                <w:b/>
                <w:i/>
                <w:snapToGrid w:val="0"/>
                <w:sz w:val="18"/>
                <w:szCs w:val="18"/>
                <w:lang w:val="en-US" w:eastAsia="en-US"/>
              </w:rPr>
            </w:pPr>
            <w:r>
              <w:rPr>
                <w:b/>
                <w:i/>
                <w:snapToGrid w:val="0"/>
                <w:sz w:val="18"/>
                <w:szCs w:val="18"/>
                <w:lang w:val="en-US" w:eastAsia="en-US"/>
              </w:rPr>
              <w:t>1</w:t>
            </w:r>
          </w:p>
        </w:tc>
        <w:tc>
          <w:tcPr>
            <w:tcW w:w="3386"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line="276" w:lineRule="auto"/>
              <w:rPr>
                <w:b/>
                <w:snapToGrid w:val="0"/>
                <w:sz w:val="18"/>
                <w:szCs w:val="18"/>
                <w:lang w:eastAsia="en-US"/>
              </w:rPr>
            </w:pPr>
            <w:r>
              <w:rPr>
                <w:b/>
                <w:snapToGrid w:val="0"/>
                <w:sz w:val="18"/>
                <w:szCs w:val="18"/>
                <w:lang w:eastAsia="en-US"/>
              </w:rPr>
              <w:t xml:space="preserve">Соответствие Участника и его Заявки (Предложения) требованиям Документации </w:t>
            </w:r>
            <w:r>
              <w:rPr>
                <w:snapToGrid w:val="0"/>
                <w:sz w:val="18"/>
                <w:szCs w:val="18"/>
                <w:lang w:eastAsia="en-US"/>
              </w:rPr>
              <w:t>(требования описаны в закупочной документации)</w:t>
            </w:r>
          </w:p>
        </w:tc>
        <w:tc>
          <w:tcPr>
            <w:tcW w:w="1984"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line="276" w:lineRule="auto"/>
              <w:rPr>
                <w:snapToGrid w:val="0"/>
                <w:sz w:val="16"/>
                <w:szCs w:val="16"/>
                <w:lang w:eastAsia="en-US"/>
              </w:rPr>
            </w:pPr>
            <w:r>
              <w:rPr>
                <w:snapToGrid w:val="0"/>
                <w:sz w:val="16"/>
                <w:szCs w:val="16"/>
                <w:lang w:eastAsia="en-US"/>
              </w:rPr>
              <w:t>Техническая, юридическая, финансово-экономическая, экономическая безопасность, организационная</w:t>
            </w:r>
          </w:p>
          <w:p w:rsidR="00D844D8" w:rsidRDefault="00D844D8">
            <w:pPr>
              <w:widowControl/>
              <w:autoSpaceDE/>
              <w:adjustRightInd/>
              <w:spacing w:line="276" w:lineRule="auto"/>
              <w:rPr>
                <w:b/>
                <w:snapToGrid w:val="0"/>
                <w:sz w:val="16"/>
                <w:szCs w:val="18"/>
                <w:lang w:val="en-US" w:eastAsia="en-US"/>
              </w:rPr>
            </w:pPr>
            <w:r>
              <w:rPr>
                <w:snapToGrid w:val="0"/>
                <w:sz w:val="16"/>
                <w:szCs w:val="16"/>
                <w:lang w:eastAsia="en-US"/>
              </w:rPr>
              <w:t>коммерческая</w:t>
            </w:r>
          </w:p>
        </w:tc>
        <w:tc>
          <w:tcPr>
            <w:tcW w:w="1276"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line="276" w:lineRule="auto"/>
              <w:rPr>
                <w:b/>
                <w:snapToGrid w:val="0"/>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line="276" w:lineRule="auto"/>
              <w:rPr>
                <w:b/>
                <w:snapToGrid w:val="0"/>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line="276" w:lineRule="auto"/>
              <w:rPr>
                <w:b/>
                <w:snapToGrid w:val="0"/>
                <w:sz w:val="18"/>
                <w:szCs w:val="18"/>
                <w:lang w:eastAsia="en-US"/>
              </w:rPr>
            </w:pPr>
          </w:p>
        </w:tc>
      </w:tr>
    </w:tbl>
    <w:p w:rsidR="00D844D8" w:rsidRDefault="00D844D8" w:rsidP="00D844D8">
      <w:pPr>
        <w:widowControl/>
        <w:suppressAutoHyphens/>
        <w:autoSpaceDE/>
        <w:adjustRightInd/>
        <w:spacing w:before="120" w:after="120"/>
        <w:jc w:val="both"/>
        <w:rPr>
          <w:b/>
          <w:bCs/>
          <w:i/>
        </w:rPr>
      </w:pPr>
      <w:r>
        <w:rPr>
          <w:b/>
          <w:bCs/>
          <w:i/>
        </w:rPr>
        <w:t xml:space="preserve">* - оценка проводится  только по тем направлениям оценки, по которым назначены эксперты,  согласно Приложению 1. </w:t>
      </w:r>
    </w:p>
    <w:p w:rsidR="00D844D8" w:rsidRDefault="00D844D8" w:rsidP="00D844D8">
      <w:pPr>
        <w:widowControl/>
        <w:suppressAutoHyphens/>
        <w:autoSpaceDE/>
        <w:adjustRightInd/>
        <w:spacing w:before="120" w:after="120"/>
        <w:jc w:val="both"/>
        <w:rPr>
          <w:b/>
          <w:bCs/>
          <w:i/>
        </w:rPr>
      </w:pPr>
      <w:r>
        <w:rPr>
          <w:b/>
          <w:bCs/>
          <w:i/>
        </w:rPr>
        <w:t xml:space="preserve">Заключение </w:t>
      </w:r>
      <w:r>
        <w:rPr>
          <w:bCs/>
          <w:i/>
        </w:rPr>
        <w:t>(заполняется во всех случаях несоответствия)</w:t>
      </w:r>
      <w:r>
        <w:rPr>
          <w:b/>
          <w:bCs/>
          <w:i/>
        </w:rPr>
        <w:t>: </w:t>
      </w:r>
    </w:p>
    <w:p w:rsidR="00D844D8" w:rsidRDefault="00D844D8" w:rsidP="00D844D8">
      <w:pPr>
        <w:widowControl/>
        <w:autoSpaceDE/>
        <w:adjustRightInd/>
        <w:spacing w:after="120"/>
        <w:ind w:firstLine="567"/>
        <w:jc w:val="both"/>
        <w:rPr>
          <w:b/>
        </w:rPr>
      </w:pPr>
      <w:r>
        <w:rPr>
          <w:b/>
        </w:rPr>
        <w:t>Считаю, что выявленные недостатки Участника</w:t>
      </w:r>
      <w:r>
        <w:rPr>
          <w:b/>
          <w:snapToGrid w:val="0"/>
        </w:rPr>
        <w:t xml:space="preserve"> (</w:t>
      </w:r>
      <w:r>
        <w:rPr>
          <w:b/>
          <w:i/>
          <w:snapToGrid w:val="0"/>
        </w:rPr>
        <w:t>либо</w:t>
      </w:r>
      <w:r>
        <w:rPr>
          <w:b/>
          <w:snapToGrid w:val="0"/>
        </w:rPr>
        <w:t xml:space="preserve"> Предложения Участника) </w:t>
      </w:r>
      <w:r>
        <w:rPr>
          <w:b/>
          <w:i/>
          <w:u w:val="single"/>
        </w:rPr>
        <w:t xml:space="preserve">(указывается наименование  Участника) </w:t>
      </w:r>
      <w:r>
        <w:rPr>
          <w:b/>
        </w:rPr>
        <w:t xml:space="preserve">достаточным </w:t>
      </w:r>
      <w:r>
        <w:rPr>
          <w:b/>
          <w:snapToGrid w:val="0"/>
        </w:rPr>
        <w:t>(</w:t>
      </w:r>
      <w:r>
        <w:rPr>
          <w:b/>
          <w:i/>
          <w:snapToGrid w:val="0"/>
        </w:rPr>
        <w:t>либо</w:t>
      </w:r>
      <w:r>
        <w:rPr>
          <w:b/>
          <w:snapToGrid w:val="0"/>
        </w:rPr>
        <w:t xml:space="preserve"> не достаточным) </w:t>
      </w:r>
      <w:r>
        <w:rPr>
          <w:b/>
        </w:rPr>
        <w:t xml:space="preserve">основанием для отклонения, так как </w:t>
      </w:r>
      <w:r>
        <w:rPr>
          <w:b/>
          <w:i/>
        </w:rPr>
        <w:t>(описывается почему)</w:t>
      </w:r>
      <w:r>
        <w:rPr>
          <w:b/>
        </w:rPr>
        <w:t xml:space="preserve"> </w:t>
      </w:r>
    </w:p>
    <w:p w:rsidR="00D844D8" w:rsidRDefault="00D844D8" w:rsidP="00D844D8">
      <w:pPr>
        <w:suppressAutoHyphens/>
        <w:autoSpaceDE/>
        <w:adjustRightInd/>
        <w:spacing w:before="240" w:after="120"/>
        <w:ind w:left="1134" w:hanging="567"/>
        <w:outlineLvl w:val="3"/>
        <w:rPr>
          <w:b/>
          <w:i/>
          <w:snapToGrid w:val="0"/>
        </w:rPr>
      </w:pPr>
      <w:r>
        <w:rPr>
          <w:b/>
          <w:i/>
          <w:snapToGrid w:val="0"/>
        </w:rPr>
        <w:t>Считаю…</w:t>
      </w:r>
    </w:p>
    <w:p w:rsidR="00D844D8" w:rsidRDefault="00D844D8" w:rsidP="00D844D8">
      <w:pPr>
        <w:widowControl/>
        <w:autoSpaceDE/>
        <w:adjustRightInd/>
        <w:spacing w:line="360" w:lineRule="auto"/>
        <w:ind w:left="283" w:hanging="283"/>
        <w:contextualSpacing/>
        <w:jc w:val="both"/>
      </w:pPr>
      <w:r>
        <w:t>(Дата и подпись Эксперта) </w:t>
      </w:r>
    </w:p>
    <w:p w:rsidR="00D844D8" w:rsidRDefault="00D844D8" w:rsidP="00D844D8">
      <w:pPr>
        <w:widowControl/>
        <w:autoSpaceDE/>
        <w:adjustRightInd/>
        <w:spacing w:line="360" w:lineRule="auto"/>
        <w:ind w:left="283" w:hanging="283"/>
        <w:contextualSpacing/>
        <w:jc w:val="both"/>
        <w:rPr>
          <w:sz w:val="28"/>
          <w:szCs w:val="20"/>
        </w:rPr>
      </w:pPr>
    </w:p>
    <w:p w:rsidR="00D844D8" w:rsidRDefault="00D844D8" w:rsidP="00D844D8">
      <w:pPr>
        <w:widowControl/>
        <w:autoSpaceDE/>
        <w:adjustRightInd/>
        <w:rPr>
          <w:b/>
          <w:sz w:val="28"/>
          <w:szCs w:val="20"/>
        </w:rPr>
      </w:pPr>
      <w:r>
        <w:rPr>
          <w:b/>
          <w:sz w:val="28"/>
          <w:szCs w:val="20"/>
        </w:rPr>
        <w:br w:type="page"/>
      </w:r>
    </w:p>
    <w:p w:rsidR="00D844D8" w:rsidRDefault="00D844D8" w:rsidP="00D844D8">
      <w:pPr>
        <w:widowControl/>
        <w:tabs>
          <w:tab w:val="left" w:pos="12478"/>
        </w:tabs>
        <w:autoSpaceDE/>
        <w:adjustRightInd/>
        <w:jc w:val="right"/>
        <w:rPr>
          <w:b/>
        </w:rPr>
      </w:pPr>
      <w:r>
        <w:rPr>
          <w:b/>
        </w:rPr>
        <w:t>Приложение №4</w:t>
      </w:r>
    </w:p>
    <w:p w:rsidR="00D844D8" w:rsidRDefault="00D844D8" w:rsidP="00D844D8">
      <w:pPr>
        <w:widowControl/>
        <w:tabs>
          <w:tab w:val="left" w:pos="12478"/>
        </w:tabs>
        <w:autoSpaceDE/>
        <w:adjustRightInd/>
        <w:ind w:right="249"/>
        <w:jc w:val="both"/>
      </w:pPr>
    </w:p>
    <w:p w:rsidR="00D844D8" w:rsidRDefault="00D844D8" w:rsidP="00D844D8">
      <w:pPr>
        <w:widowControl/>
        <w:tabs>
          <w:tab w:val="left" w:pos="10065"/>
          <w:tab w:val="left" w:pos="12478"/>
        </w:tabs>
        <w:autoSpaceDE/>
        <w:adjustRightInd/>
        <w:rPr>
          <w:b/>
          <w:bCs/>
          <w:u w:val="single"/>
        </w:rPr>
      </w:pPr>
      <w:r>
        <w:rPr>
          <w:b/>
          <w:bCs/>
        </w:rPr>
        <w:t xml:space="preserve">Форма индивидуальной экспертной оценки Заявок </w:t>
      </w:r>
      <w:proofErr w:type="gramStart"/>
      <w:r>
        <w:rPr>
          <w:b/>
          <w:bCs/>
        </w:rPr>
        <w:t>на участие в закупочной процедуре на право заключения договора на</w:t>
      </w:r>
      <w:r>
        <w:rPr>
          <w:b/>
          <w:snapToGrid w:val="0"/>
        </w:rPr>
        <w:t xml:space="preserve">  __________________________________________________ </w:t>
      </w:r>
      <w:r>
        <w:rPr>
          <w:b/>
          <w:bCs/>
          <w:u w:val="single"/>
        </w:rPr>
        <w:t>по оценочным критериям</w:t>
      </w:r>
      <w:proofErr w:type="gramEnd"/>
    </w:p>
    <w:p w:rsidR="00D844D8" w:rsidRDefault="00D844D8" w:rsidP="00D844D8">
      <w:pPr>
        <w:widowControl/>
        <w:tabs>
          <w:tab w:val="left" w:pos="12478"/>
        </w:tabs>
        <w:autoSpaceDE/>
        <w:adjustRightInd/>
        <w:ind w:right="249"/>
        <w:rPr>
          <w:b/>
          <w:bCs/>
          <w:u w:val="single"/>
        </w:rPr>
      </w:pPr>
    </w:p>
    <w:p w:rsidR="00D844D8" w:rsidRDefault="00D844D8" w:rsidP="00D844D8">
      <w:pPr>
        <w:widowControl/>
        <w:tabs>
          <w:tab w:val="left" w:pos="12478"/>
        </w:tabs>
        <w:autoSpaceDE/>
        <w:adjustRightInd/>
        <w:ind w:right="249"/>
        <w:rPr>
          <w:b/>
          <w:bCs/>
        </w:rPr>
      </w:pPr>
      <w:r>
        <w:rPr>
          <w:b/>
          <w:bCs/>
        </w:rPr>
        <w:t>Ф.И.О. Эксперта, оценивающего Предложения по критерию:______________________</w:t>
      </w:r>
    </w:p>
    <w:p w:rsidR="00D844D8" w:rsidRDefault="00D844D8" w:rsidP="00D844D8">
      <w:pPr>
        <w:widowControl/>
        <w:tabs>
          <w:tab w:val="left" w:pos="12478"/>
        </w:tabs>
        <w:autoSpaceDE/>
        <w:adjustRightInd/>
        <w:ind w:right="249"/>
        <w:rPr>
          <w:b/>
          <w:bCs/>
        </w:rPr>
      </w:pPr>
    </w:p>
    <w:tbl>
      <w:tblPr>
        <w:tblW w:w="9945" w:type="dxa"/>
        <w:jc w:val="center"/>
        <w:tblLayout w:type="fixed"/>
        <w:tblLook w:val="04A0" w:firstRow="1" w:lastRow="0" w:firstColumn="1" w:lastColumn="0" w:noHBand="0" w:noVBand="1"/>
      </w:tblPr>
      <w:tblGrid>
        <w:gridCol w:w="582"/>
        <w:gridCol w:w="3831"/>
        <w:gridCol w:w="1198"/>
        <w:gridCol w:w="1780"/>
        <w:gridCol w:w="1277"/>
        <w:gridCol w:w="1277"/>
      </w:tblGrid>
      <w:tr w:rsidR="00D844D8" w:rsidTr="00D844D8">
        <w:trPr>
          <w:jc w:val="center"/>
        </w:trPr>
        <w:tc>
          <w:tcPr>
            <w:tcW w:w="582" w:type="dxa"/>
            <w:vMerge w:val="restart"/>
            <w:tcBorders>
              <w:top w:val="single" w:sz="8" w:space="0" w:color="auto"/>
              <w:left w:val="single" w:sz="8" w:space="0" w:color="auto"/>
              <w:bottom w:val="single" w:sz="4" w:space="0" w:color="auto"/>
              <w:right w:val="nil"/>
            </w:tcBorders>
            <w:vAlign w:val="center"/>
            <w:hideMark/>
          </w:tcPr>
          <w:p w:rsidR="00D844D8" w:rsidRDefault="00D844D8">
            <w:pPr>
              <w:widowControl/>
              <w:autoSpaceDE/>
              <w:adjustRightInd/>
              <w:spacing w:line="276" w:lineRule="auto"/>
              <w:jc w:val="center"/>
              <w:rPr>
                <w:b/>
                <w:bCs/>
                <w:sz w:val="20"/>
                <w:szCs w:val="20"/>
                <w:lang w:eastAsia="en-US"/>
              </w:rPr>
            </w:pPr>
            <w:r>
              <w:rPr>
                <w:b/>
                <w:bCs/>
                <w:sz w:val="20"/>
                <w:szCs w:val="20"/>
                <w:lang w:eastAsia="en-US"/>
              </w:rPr>
              <w:t>№ критерия</w:t>
            </w:r>
          </w:p>
        </w:tc>
        <w:tc>
          <w:tcPr>
            <w:tcW w:w="3828" w:type="dxa"/>
            <w:vMerge w:val="restart"/>
            <w:tcBorders>
              <w:top w:val="single" w:sz="8" w:space="0" w:color="auto"/>
              <w:left w:val="single" w:sz="4" w:space="0" w:color="auto"/>
              <w:bottom w:val="single" w:sz="4" w:space="0" w:color="auto"/>
              <w:right w:val="single" w:sz="4" w:space="0" w:color="auto"/>
            </w:tcBorders>
            <w:vAlign w:val="center"/>
          </w:tcPr>
          <w:p w:rsidR="00D844D8" w:rsidRDefault="00D844D8">
            <w:pPr>
              <w:widowControl/>
              <w:autoSpaceDE/>
              <w:adjustRightInd/>
              <w:spacing w:line="276" w:lineRule="auto"/>
              <w:jc w:val="center"/>
              <w:rPr>
                <w:b/>
                <w:bCs/>
                <w:sz w:val="20"/>
                <w:szCs w:val="20"/>
                <w:lang w:eastAsia="en-US"/>
              </w:rPr>
            </w:pPr>
            <w:r>
              <w:rPr>
                <w:b/>
                <w:bCs/>
                <w:sz w:val="20"/>
                <w:szCs w:val="20"/>
                <w:lang w:eastAsia="en-US"/>
              </w:rPr>
              <w:t>Наименование критерия</w:t>
            </w:r>
          </w:p>
          <w:p w:rsidR="00D844D8" w:rsidRDefault="00D844D8">
            <w:pPr>
              <w:widowControl/>
              <w:autoSpaceDE/>
              <w:adjustRightInd/>
              <w:spacing w:line="276" w:lineRule="auto"/>
              <w:jc w:val="center"/>
              <w:rPr>
                <w:bCs/>
                <w:i/>
                <w:sz w:val="20"/>
                <w:szCs w:val="20"/>
                <w:lang w:eastAsia="en-US"/>
              </w:rPr>
            </w:pPr>
          </w:p>
        </w:tc>
        <w:tc>
          <w:tcPr>
            <w:tcW w:w="1197" w:type="dxa"/>
            <w:vMerge w:val="restart"/>
            <w:tcBorders>
              <w:top w:val="single" w:sz="8" w:space="0" w:color="auto"/>
              <w:left w:val="nil"/>
              <w:bottom w:val="single" w:sz="4" w:space="0" w:color="auto"/>
              <w:right w:val="single" w:sz="4" w:space="0" w:color="000000"/>
            </w:tcBorders>
            <w:vAlign w:val="center"/>
            <w:hideMark/>
          </w:tcPr>
          <w:p w:rsidR="00D844D8" w:rsidRDefault="00D844D8">
            <w:pPr>
              <w:widowControl/>
              <w:autoSpaceDE/>
              <w:adjustRightInd/>
              <w:spacing w:line="276" w:lineRule="auto"/>
              <w:jc w:val="center"/>
              <w:rPr>
                <w:b/>
                <w:bCs/>
                <w:sz w:val="16"/>
                <w:szCs w:val="20"/>
                <w:lang w:eastAsia="en-US"/>
              </w:rPr>
            </w:pPr>
            <w:r>
              <w:rPr>
                <w:b/>
                <w:bCs/>
                <w:sz w:val="16"/>
                <w:szCs w:val="20"/>
                <w:lang w:eastAsia="en-US"/>
              </w:rPr>
              <w:t>Требования Закупочной документации (№ пункта)</w:t>
            </w:r>
            <w:r>
              <w:rPr>
                <w:b/>
                <w:bCs/>
                <w:sz w:val="16"/>
                <w:szCs w:val="20"/>
                <w:lang w:eastAsia="en-US"/>
              </w:rPr>
              <w:br/>
            </w:r>
            <w:r>
              <w:rPr>
                <w:bCs/>
                <w:i/>
                <w:sz w:val="16"/>
                <w:szCs w:val="20"/>
                <w:lang w:eastAsia="en-US"/>
              </w:rPr>
              <w:t>(при наличии)</w:t>
            </w:r>
          </w:p>
        </w:tc>
        <w:tc>
          <w:tcPr>
            <w:tcW w:w="1779" w:type="dxa"/>
            <w:vMerge w:val="restart"/>
            <w:tcBorders>
              <w:top w:val="single" w:sz="8"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b/>
                <w:bCs/>
                <w:sz w:val="20"/>
                <w:szCs w:val="20"/>
                <w:lang w:eastAsia="en-US"/>
              </w:rPr>
            </w:pPr>
            <w:r>
              <w:rPr>
                <w:b/>
                <w:bCs/>
                <w:sz w:val="20"/>
                <w:szCs w:val="20"/>
                <w:lang w:eastAsia="en-US"/>
              </w:rPr>
              <w:t>Вид экспертной оценки</w:t>
            </w:r>
          </w:p>
        </w:tc>
        <w:tc>
          <w:tcPr>
            <w:tcW w:w="2552" w:type="dxa"/>
            <w:gridSpan w:val="2"/>
            <w:tcBorders>
              <w:top w:val="single" w:sz="8" w:space="0" w:color="auto"/>
              <w:left w:val="nil"/>
              <w:bottom w:val="single" w:sz="4" w:space="0" w:color="auto"/>
              <w:right w:val="single" w:sz="4" w:space="0" w:color="000000"/>
            </w:tcBorders>
            <w:vAlign w:val="center"/>
            <w:hideMark/>
          </w:tcPr>
          <w:p w:rsidR="00D844D8" w:rsidRDefault="00D844D8">
            <w:pPr>
              <w:widowControl/>
              <w:autoSpaceDE/>
              <w:adjustRightInd/>
              <w:spacing w:line="276" w:lineRule="auto"/>
              <w:jc w:val="center"/>
              <w:rPr>
                <w:b/>
                <w:bCs/>
                <w:sz w:val="20"/>
                <w:szCs w:val="20"/>
                <w:lang w:eastAsia="en-US"/>
              </w:rPr>
            </w:pPr>
            <w:r>
              <w:rPr>
                <w:b/>
                <w:bCs/>
                <w:sz w:val="20"/>
                <w:szCs w:val="20"/>
                <w:lang w:eastAsia="en-US"/>
              </w:rPr>
              <w:t xml:space="preserve">Оценки  Участников </w:t>
            </w:r>
            <w:proofErr w:type="gramStart"/>
            <w:r>
              <w:rPr>
                <w:b/>
                <w:bCs/>
                <w:sz w:val="20"/>
                <w:szCs w:val="20"/>
                <w:lang w:eastAsia="en-US"/>
              </w:rPr>
              <w:t>согласно шкалы</w:t>
            </w:r>
            <w:proofErr w:type="gramEnd"/>
            <w:r>
              <w:rPr>
                <w:b/>
                <w:bCs/>
                <w:sz w:val="20"/>
                <w:szCs w:val="20"/>
                <w:lang w:eastAsia="en-US"/>
              </w:rPr>
              <w:t xml:space="preserve"> оценок</w:t>
            </w:r>
          </w:p>
        </w:tc>
      </w:tr>
      <w:tr w:rsidR="00D844D8" w:rsidTr="00D844D8">
        <w:trPr>
          <w:jc w:val="center"/>
        </w:trPr>
        <w:tc>
          <w:tcPr>
            <w:tcW w:w="582" w:type="dxa"/>
            <w:vMerge/>
            <w:tcBorders>
              <w:top w:val="single" w:sz="8" w:space="0" w:color="auto"/>
              <w:left w:val="single" w:sz="8" w:space="0" w:color="auto"/>
              <w:bottom w:val="single" w:sz="4" w:space="0" w:color="auto"/>
              <w:right w:val="nil"/>
            </w:tcBorders>
            <w:vAlign w:val="center"/>
            <w:hideMark/>
          </w:tcPr>
          <w:p w:rsidR="00D844D8" w:rsidRDefault="00D844D8">
            <w:pPr>
              <w:widowControl/>
              <w:autoSpaceDE/>
              <w:autoSpaceDN/>
              <w:adjustRightInd/>
              <w:rPr>
                <w:b/>
                <w:bCs/>
                <w:sz w:val="20"/>
                <w:szCs w:val="20"/>
                <w:lang w:eastAsia="en-US"/>
              </w:rPr>
            </w:pPr>
          </w:p>
        </w:tc>
        <w:tc>
          <w:tcPr>
            <w:tcW w:w="3828" w:type="dxa"/>
            <w:vMerge/>
            <w:tcBorders>
              <w:top w:val="single" w:sz="8" w:space="0" w:color="auto"/>
              <w:left w:val="single" w:sz="4" w:space="0" w:color="auto"/>
              <w:bottom w:val="single" w:sz="4" w:space="0" w:color="auto"/>
              <w:right w:val="single" w:sz="4" w:space="0" w:color="auto"/>
            </w:tcBorders>
            <w:vAlign w:val="center"/>
            <w:hideMark/>
          </w:tcPr>
          <w:p w:rsidR="00D844D8" w:rsidRDefault="00D844D8">
            <w:pPr>
              <w:widowControl/>
              <w:autoSpaceDE/>
              <w:autoSpaceDN/>
              <w:adjustRightInd/>
              <w:rPr>
                <w:bCs/>
                <w:i/>
                <w:sz w:val="20"/>
                <w:szCs w:val="20"/>
                <w:lang w:eastAsia="en-US"/>
              </w:rPr>
            </w:pPr>
          </w:p>
        </w:tc>
        <w:tc>
          <w:tcPr>
            <w:tcW w:w="1197" w:type="dxa"/>
            <w:vMerge/>
            <w:tcBorders>
              <w:top w:val="single" w:sz="8" w:space="0" w:color="auto"/>
              <w:left w:val="nil"/>
              <w:bottom w:val="single" w:sz="4" w:space="0" w:color="auto"/>
              <w:right w:val="single" w:sz="4" w:space="0" w:color="000000"/>
            </w:tcBorders>
            <w:vAlign w:val="center"/>
            <w:hideMark/>
          </w:tcPr>
          <w:p w:rsidR="00D844D8" w:rsidRDefault="00D844D8">
            <w:pPr>
              <w:widowControl/>
              <w:autoSpaceDE/>
              <w:autoSpaceDN/>
              <w:adjustRightInd/>
              <w:rPr>
                <w:b/>
                <w:bCs/>
                <w:sz w:val="16"/>
                <w:szCs w:val="20"/>
                <w:lang w:eastAsia="en-US"/>
              </w:rPr>
            </w:pPr>
          </w:p>
        </w:tc>
        <w:tc>
          <w:tcPr>
            <w:tcW w:w="1779" w:type="dxa"/>
            <w:vMerge/>
            <w:tcBorders>
              <w:top w:val="single" w:sz="8" w:space="0" w:color="auto"/>
              <w:left w:val="single" w:sz="4" w:space="0" w:color="auto"/>
              <w:bottom w:val="single" w:sz="4" w:space="0" w:color="auto"/>
              <w:right w:val="single" w:sz="4" w:space="0" w:color="auto"/>
            </w:tcBorders>
            <w:vAlign w:val="center"/>
            <w:hideMark/>
          </w:tcPr>
          <w:p w:rsidR="00D844D8" w:rsidRDefault="00D844D8">
            <w:pPr>
              <w:widowControl/>
              <w:autoSpaceDE/>
              <w:autoSpaceDN/>
              <w:adjustRightInd/>
              <w:rPr>
                <w:b/>
                <w:bCs/>
                <w:sz w:val="20"/>
                <w:szCs w:val="20"/>
                <w:lang w:eastAsia="en-US"/>
              </w:rPr>
            </w:pPr>
          </w:p>
        </w:tc>
        <w:tc>
          <w:tcPr>
            <w:tcW w:w="1276" w:type="dxa"/>
            <w:tcBorders>
              <w:top w:val="nil"/>
              <w:left w:val="nil"/>
              <w:bottom w:val="single" w:sz="4" w:space="0" w:color="auto"/>
              <w:right w:val="single" w:sz="4" w:space="0" w:color="auto"/>
            </w:tcBorders>
            <w:vAlign w:val="center"/>
            <w:hideMark/>
          </w:tcPr>
          <w:p w:rsidR="00D844D8" w:rsidRDefault="00D844D8">
            <w:pPr>
              <w:widowControl/>
              <w:autoSpaceDE/>
              <w:adjustRightInd/>
              <w:spacing w:line="276" w:lineRule="auto"/>
              <w:jc w:val="center"/>
              <w:rPr>
                <w:b/>
                <w:bCs/>
                <w:i/>
                <w:iCs/>
                <w:sz w:val="20"/>
                <w:szCs w:val="20"/>
                <w:lang w:eastAsia="en-US"/>
              </w:rPr>
            </w:pPr>
            <w:r>
              <w:rPr>
                <w:b/>
                <w:bCs/>
                <w:i/>
                <w:iCs/>
                <w:snapToGrid w:val="0"/>
                <w:sz w:val="20"/>
                <w:szCs w:val="20"/>
                <w:lang w:eastAsia="en-US"/>
              </w:rPr>
              <w:t>Участник 1</w:t>
            </w:r>
          </w:p>
        </w:tc>
        <w:tc>
          <w:tcPr>
            <w:tcW w:w="1276" w:type="dxa"/>
            <w:tcBorders>
              <w:top w:val="nil"/>
              <w:left w:val="nil"/>
              <w:bottom w:val="single" w:sz="4" w:space="0" w:color="auto"/>
              <w:right w:val="single" w:sz="4" w:space="0" w:color="auto"/>
            </w:tcBorders>
            <w:vAlign w:val="center"/>
            <w:hideMark/>
          </w:tcPr>
          <w:p w:rsidR="00D844D8" w:rsidRDefault="00D844D8">
            <w:pPr>
              <w:widowControl/>
              <w:autoSpaceDE/>
              <w:adjustRightInd/>
              <w:spacing w:line="276" w:lineRule="auto"/>
              <w:jc w:val="center"/>
              <w:rPr>
                <w:b/>
                <w:bCs/>
                <w:i/>
                <w:iCs/>
                <w:sz w:val="20"/>
                <w:szCs w:val="20"/>
                <w:lang w:val="en-US" w:eastAsia="en-US"/>
              </w:rPr>
            </w:pPr>
            <w:r>
              <w:rPr>
                <w:b/>
                <w:bCs/>
                <w:i/>
                <w:iCs/>
                <w:sz w:val="20"/>
                <w:szCs w:val="20"/>
                <w:lang w:eastAsia="en-US"/>
              </w:rPr>
              <w:t xml:space="preserve">Участник </w:t>
            </w:r>
            <w:r>
              <w:rPr>
                <w:b/>
                <w:bCs/>
                <w:i/>
                <w:iCs/>
                <w:sz w:val="20"/>
                <w:szCs w:val="20"/>
                <w:lang w:val="en-US" w:eastAsia="en-US"/>
              </w:rPr>
              <w:t>n</w:t>
            </w: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b/>
                <w:sz w:val="20"/>
                <w:szCs w:val="20"/>
                <w:lang w:eastAsia="en-US"/>
              </w:rPr>
            </w:pPr>
            <w:r>
              <w:rPr>
                <w:b/>
                <w:sz w:val="20"/>
                <w:szCs w:val="20"/>
                <w:lang w:eastAsia="en-US"/>
              </w:rPr>
              <w:t>1.</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b/>
                <w:sz w:val="20"/>
                <w:szCs w:val="20"/>
                <w:lang w:eastAsia="en-US"/>
              </w:rPr>
            </w:pPr>
            <w:r>
              <w:rPr>
                <w:b/>
                <w:snapToGrid w:val="0"/>
                <w:sz w:val="20"/>
                <w:szCs w:val="20"/>
                <w:lang w:eastAsia="en-US"/>
              </w:rPr>
              <w:t>Надежность Участника (ресурсные возможности, деловая репутация, юридические риски и т.д.)</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napToGrid w:val="0"/>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1.1</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Юридические риски</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юридическая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highlight w:val="red"/>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highlight w:val="red"/>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1.2</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Кадровые ресурсы, имеющиеся у Участника (образование, опыт, сертификация сотрудников)</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1.3</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Материальные ресурсы, имеющиеся у Участника и необходимые для осуществления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1.4</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Опыт выполнения аналогичных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b/>
                <w:sz w:val="20"/>
                <w:szCs w:val="20"/>
                <w:lang w:eastAsia="en-US"/>
              </w:rPr>
            </w:pPr>
            <w:r>
              <w:rPr>
                <w:b/>
                <w:sz w:val="20"/>
                <w:szCs w:val="20"/>
                <w:lang w:eastAsia="en-US"/>
              </w:rPr>
              <w:t>2.</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b/>
                <w:sz w:val="20"/>
                <w:szCs w:val="20"/>
                <w:lang w:eastAsia="en-US"/>
              </w:rPr>
            </w:pPr>
            <w:r>
              <w:rPr>
                <w:b/>
                <w:snapToGrid w:val="0"/>
                <w:sz w:val="20"/>
                <w:szCs w:val="20"/>
                <w:lang w:eastAsia="en-US"/>
              </w:rPr>
              <w:t>Технические и качественные характеристики, сроки выполнения работ/оказания услуг</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napToGrid w:val="0"/>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2.1</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Соответствие предложения требованиям ТЗ и ТУ</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2.2</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Временные параметры поставки/выполнения работ</w:t>
            </w:r>
          </w:p>
        </w:tc>
        <w:tc>
          <w:tcPr>
            <w:tcW w:w="1197" w:type="dxa"/>
            <w:tcBorders>
              <w:top w:val="single" w:sz="4" w:space="0" w:color="auto"/>
              <w:left w:val="single" w:sz="4" w:space="0" w:color="auto"/>
              <w:bottom w:val="single" w:sz="4" w:space="0" w:color="auto"/>
              <w:right w:val="single" w:sz="4" w:space="0" w:color="auto"/>
            </w:tcBorders>
            <w:noWrap/>
          </w:tcPr>
          <w:p w:rsidR="00D844D8" w:rsidRDefault="00D844D8">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2.3</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Гарантийные обязательства</w:t>
            </w:r>
          </w:p>
        </w:tc>
        <w:tc>
          <w:tcPr>
            <w:tcW w:w="1197" w:type="dxa"/>
            <w:tcBorders>
              <w:top w:val="single" w:sz="4" w:space="0" w:color="auto"/>
              <w:left w:val="single" w:sz="4" w:space="0" w:color="auto"/>
              <w:bottom w:val="single" w:sz="4" w:space="0" w:color="auto"/>
              <w:right w:val="single" w:sz="4" w:space="0" w:color="auto"/>
            </w:tcBorders>
            <w:noWrap/>
          </w:tcPr>
          <w:p w:rsidR="00D844D8" w:rsidRDefault="00D844D8">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b/>
                <w:sz w:val="20"/>
                <w:szCs w:val="20"/>
                <w:lang w:eastAsia="en-US"/>
              </w:rPr>
            </w:pPr>
            <w:r>
              <w:rPr>
                <w:b/>
                <w:sz w:val="20"/>
                <w:szCs w:val="20"/>
                <w:lang w:eastAsia="en-US"/>
              </w:rPr>
              <w:t>3</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b/>
                <w:snapToGrid w:val="0"/>
                <w:sz w:val="20"/>
                <w:szCs w:val="20"/>
                <w:lang w:eastAsia="en-US"/>
              </w:rPr>
            </w:pPr>
            <w:r>
              <w:rPr>
                <w:b/>
                <w:snapToGrid w:val="0"/>
                <w:sz w:val="20"/>
                <w:szCs w:val="20"/>
                <w:lang w:eastAsia="en-US"/>
              </w:rPr>
              <w:t>Коммерческое предложение</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техническая, коммерческая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3.1</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Приведенная цена предмета закупочной процедуры</w:t>
            </w:r>
          </w:p>
        </w:tc>
        <w:tc>
          <w:tcPr>
            <w:tcW w:w="1197" w:type="dxa"/>
            <w:tcBorders>
              <w:top w:val="single" w:sz="4" w:space="0" w:color="auto"/>
              <w:left w:val="single" w:sz="4" w:space="0" w:color="auto"/>
              <w:bottom w:val="single" w:sz="4" w:space="0" w:color="auto"/>
              <w:right w:val="single" w:sz="4" w:space="0" w:color="auto"/>
            </w:tcBorders>
            <w:noWrap/>
          </w:tcPr>
          <w:p w:rsidR="00D844D8" w:rsidRDefault="00D844D8">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коммерческая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3.2</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Структура цены</w:t>
            </w:r>
          </w:p>
        </w:tc>
        <w:tc>
          <w:tcPr>
            <w:tcW w:w="1197" w:type="dxa"/>
            <w:tcBorders>
              <w:top w:val="single" w:sz="4" w:space="0" w:color="auto"/>
              <w:left w:val="single" w:sz="4" w:space="0" w:color="auto"/>
              <w:bottom w:val="single" w:sz="4" w:space="0" w:color="auto"/>
              <w:right w:val="single" w:sz="4" w:space="0" w:color="auto"/>
            </w:tcBorders>
            <w:noWrap/>
          </w:tcPr>
          <w:p w:rsidR="00D844D8" w:rsidRDefault="00D844D8">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b/>
                <w:sz w:val="20"/>
                <w:szCs w:val="20"/>
                <w:lang w:eastAsia="en-US"/>
              </w:rPr>
            </w:pPr>
            <w:r>
              <w:rPr>
                <w:b/>
                <w:sz w:val="20"/>
                <w:szCs w:val="20"/>
                <w:lang w:eastAsia="en-US"/>
              </w:rPr>
              <w:t>4</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b/>
                <w:snapToGrid w:val="0"/>
                <w:sz w:val="20"/>
                <w:szCs w:val="20"/>
                <w:lang w:eastAsia="en-US"/>
              </w:rPr>
            </w:pPr>
            <w:r>
              <w:rPr>
                <w:b/>
                <w:snapToGrid w:val="0"/>
                <w:sz w:val="20"/>
                <w:szCs w:val="20"/>
                <w:lang w:eastAsia="en-US"/>
              </w:rPr>
              <w:t>Финансовая устойчивость Участника</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финансово-экономическая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r>
    </w:tbl>
    <w:p w:rsidR="00D844D8" w:rsidRDefault="00D844D8" w:rsidP="00D844D8">
      <w:pPr>
        <w:widowControl/>
        <w:autoSpaceDE/>
        <w:adjustRightInd/>
        <w:jc w:val="both"/>
        <w:rPr>
          <w:snapToGrid w:val="0"/>
          <w:sz w:val="28"/>
          <w:szCs w:val="20"/>
        </w:rPr>
      </w:pPr>
      <w:r>
        <w:rPr>
          <w:b/>
          <w:bCs/>
        </w:rPr>
        <w:t>Развернутые обоснования оценок и комментарии:</w:t>
      </w:r>
    </w:p>
    <w:p w:rsidR="00D844D8" w:rsidRDefault="00D844D8" w:rsidP="00D844D8">
      <w:pPr>
        <w:widowControl/>
        <w:autoSpaceDE/>
        <w:adjustRightInd/>
        <w:jc w:val="both"/>
        <w:rPr>
          <w:b/>
          <w:bCs/>
        </w:rPr>
      </w:pPr>
      <w:r>
        <w:rPr>
          <w:b/>
          <w:bCs/>
        </w:rPr>
        <w:t>Участник 1: __________</w:t>
      </w:r>
    </w:p>
    <w:p w:rsidR="00D844D8" w:rsidRDefault="00D844D8" w:rsidP="00D844D8">
      <w:pPr>
        <w:widowControl/>
        <w:autoSpaceDE/>
        <w:adjustRightInd/>
        <w:jc w:val="both"/>
        <w:rPr>
          <w:b/>
          <w:bCs/>
        </w:rPr>
      </w:pPr>
      <w:r>
        <w:rPr>
          <w:b/>
          <w:bCs/>
        </w:rPr>
        <w:t>критерий №___: ___________________________________________________________</w:t>
      </w:r>
    </w:p>
    <w:p w:rsidR="00D844D8" w:rsidRDefault="00D844D8" w:rsidP="00D844D8">
      <w:pPr>
        <w:widowControl/>
        <w:autoSpaceDE/>
        <w:adjustRightInd/>
        <w:jc w:val="both"/>
        <w:rPr>
          <w:b/>
          <w:bCs/>
        </w:rPr>
      </w:pPr>
      <w:r>
        <w:rPr>
          <w:b/>
          <w:bCs/>
        </w:rPr>
        <w:t>Участник 2: __________</w:t>
      </w:r>
    </w:p>
    <w:p w:rsidR="00D844D8" w:rsidRDefault="00D844D8" w:rsidP="00D844D8">
      <w:pPr>
        <w:widowControl/>
        <w:autoSpaceDE/>
        <w:adjustRightInd/>
        <w:jc w:val="both"/>
        <w:rPr>
          <w:b/>
          <w:bCs/>
        </w:rPr>
      </w:pPr>
      <w:r>
        <w:rPr>
          <w:b/>
          <w:bCs/>
        </w:rPr>
        <w:t>критерий №___: ___________________________________________________________</w:t>
      </w:r>
    </w:p>
    <w:p w:rsidR="00D844D8" w:rsidRDefault="00D844D8" w:rsidP="00D844D8">
      <w:pPr>
        <w:widowControl/>
        <w:autoSpaceDE/>
        <w:adjustRightInd/>
        <w:jc w:val="both"/>
        <w:rPr>
          <w:b/>
          <w:bCs/>
        </w:rPr>
      </w:pPr>
      <w:r>
        <w:rPr>
          <w:b/>
          <w:bCs/>
        </w:rPr>
        <w:t xml:space="preserve">Участник </w:t>
      </w:r>
      <w:r>
        <w:rPr>
          <w:b/>
          <w:bCs/>
          <w:lang w:val="en-US"/>
        </w:rPr>
        <w:t>n</w:t>
      </w:r>
      <w:r>
        <w:rPr>
          <w:b/>
          <w:bCs/>
        </w:rPr>
        <w:t>: __________</w:t>
      </w:r>
    </w:p>
    <w:p w:rsidR="00D844D8" w:rsidRDefault="00D844D8" w:rsidP="00D844D8">
      <w:pPr>
        <w:widowControl/>
        <w:autoSpaceDE/>
        <w:adjustRightInd/>
        <w:jc w:val="both"/>
        <w:rPr>
          <w:b/>
          <w:bCs/>
        </w:rPr>
      </w:pPr>
      <w:r>
        <w:rPr>
          <w:b/>
          <w:bCs/>
        </w:rPr>
        <w:t>критерий №___: ___________________________________________________________</w:t>
      </w:r>
    </w:p>
    <w:p w:rsidR="00D844D8" w:rsidRDefault="00D844D8" w:rsidP="00D844D8">
      <w:pPr>
        <w:widowControl/>
        <w:autoSpaceDE/>
        <w:adjustRightInd/>
        <w:jc w:val="both"/>
        <w:rPr>
          <w:b/>
          <w:bCs/>
        </w:rPr>
      </w:pPr>
      <w:r>
        <w:rPr>
          <w:b/>
          <w:bCs/>
        </w:rPr>
        <w:t>(Дата и подпись Эксперта)</w:t>
      </w:r>
    </w:p>
    <w:p w:rsidR="00D844D8" w:rsidRDefault="00D844D8" w:rsidP="00D844D8">
      <w:pPr>
        <w:widowControl/>
        <w:autoSpaceDE/>
        <w:adjustRightInd/>
        <w:rPr>
          <w:b/>
          <w:snapToGrid w:val="0"/>
        </w:rPr>
      </w:pPr>
      <w:r>
        <w:rPr>
          <w:snapToGrid w:val="0"/>
          <w:sz w:val="28"/>
          <w:szCs w:val="20"/>
        </w:rPr>
        <w:br w:type="page"/>
      </w:r>
    </w:p>
    <w:p w:rsidR="00D844D8" w:rsidRDefault="00D844D8" w:rsidP="00D844D8">
      <w:pPr>
        <w:widowControl/>
        <w:autoSpaceDE/>
        <w:adjustRightInd/>
        <w:spacing w:line="360" w:lineRule="auto"/>
        <w:ind w:left="567"/>
        <w:jc w:val="right"/>
        <w:rPr>
          <w:b/>
          <w:snapToGrid w:val="0"/>
          <w:szCs w:val="20"/>
          <w:lang w:val="en-US"/>
        </w:rPr>
      </w:pPr>
      <w:r>
        <w:rPr>
          <w:b/>
          <w:snapToGrid w:val="0"/>
          <w:szCs w:val="20"/>
        </w:rPr>
        <w:t>Приложение № 5</w:t>
      </w:r>
    </w:p>
    <w:p w:rsidR="00D844D8" w:rsidRDefault="00D844D8" w:rsidP="00D844D8">
      <w:pPr>
        <w:widowControl/>
        <w:autoSpaceDE/>
        <w:adjustRightInd/>
        <w:spacing w:line="360" w:lineRule="auto"/>
        <w:ind w:left="567"/>
        <w:jc w:val="center"/>
        <w:rPr>
          <w:b/>
          <w:snapToGrid w:val="0"/>
          <w:lang w:val="en-US"/>
        </w:rPr>
      </w:pPr>
    </w:p>
    <w:p w:rsidR="00D844D8" w:rsidRDefault="00D844D8" w:rsidP="00D844D8">
      <w:pPr>
        <w:widowControl/>
        <w:autoSpaceDE/>
        <w:adjustRightInd/>
        <w:spacing w:line="360" w:lineRule="auto"/>
        <w:ind w:left="567"/>
        <w:jc w:val="center"/>
        <w:rPr>
          <w:b/>
          <w:snapToGrid w:val="0"/>
        </w:rPr>
      </w:pPr>
      <w:r>
        <w:rPr>
          <w:b/>
          <w:snapToGrid w:val="0"/>
        </w:rPr>
        <w:t>ШКАЛА ЭКСПЕРТНОЙ ОЦЕНКИ</w:t>
      </w:r>
    </w:p>
    <w:tbl>
      <w:tblPr>
        <w:tblW w:w="10095" w:type="dxa"/>
        <w:jc w:val="center"/>
        <w:tblInd w:w="-2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1"/>
        <w:gridCol w:w="2947"/>
        <w:gridCol w:w="2947"/>
      </w:tblGrid>
      <w:tr w:rsidR="00D844D8" w:rsidTr="00D844D8">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after="60" w:line="276" w:lineRule="auto"/>
              <w:jc w:val="center"/>
              <w:rPr>
                <w:b/>
                <w:snapToGrid w:val="0"/>
                <w:lang w:eastAsia="en-US"/>
              </w:rPr>
            </w:pPr>
            <w:r>
              <w:rPr>
                <w:b/>
                <w:snapToGrid w:val="0"/>
                <w:lang w:eastAsia="en-US"/>
              </w:rPr>
              <w:t>Словесное выражение экспертов</w:t>
            </w:r>
          </w:p>
        </w:tc>
        <w:tc>
          <w:tcPr>
            <w:tcW w:w="2948"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after="60" w:line="276" w:lineRule="auto"/>
              <w:jc w:val="center"/>
              <w:rPr>
                <w:b/>
                <w:snapToGrid w:val="0"/>
                <w:lang w:eastAsia="en-US"/>
              </w:rPr>
            </w:pPr>
            <w:r>
              <w:rPr>
                <w:b/>
                <w:snapToGrid w:val="0"/>
                <w:lang w:eastAsia="en-US"/>
              </w:rPr>
              <w:t>Словесное выражение  экспертов оценивающих экономические и юридические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844D8" w:rsidRDefault="00D844D8">
            <w:pPr>
              <w:widowControl/>
              <w:autoSpaceDE/>
              <w:adjustRightInd/>
              <w:spacing w:after="60" w:line="276" w:lineRule="auto"/>
              <w:jc w:val="center"/>
              <w:rPr>
                <w:b/>
                <w:snapToGrid w:val="0"/>
                <w:lang w:eastAsia="en-US"/>
              </w:rPr>
            </w:pPr>
            <w:r>
              <w:rPr>
                <w:b/>
                <w:snapToGrid w:val="0"/>
                <w:lang w:eastAsia="en-US"/>
              </w:rPr>
              <w:t>Числовое обозначение (балл) для внесения в индивидуальную форму</w:t>
            </w:r>
          </w:p>
        </w:tc>
      </w:tr>
      <w:tr w:rsidR="00D844D8" w:rsidTr="00D844D8">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 xml:space="preserve">«Минимально приемлемо» </w:t>
            </w:r>
            <w:r>
              <w:rPr>
                <w:snapToGrid w:val="0"/>
                <w:szCs w:val="20"/>
                <w:lang w:eastAsia="en-US"/>
              </w:rPr>
              <w:br/>
              <w:t>(значительно ухудшает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«Очень высокие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1*</w:t>
            </w:r>
          </w:p>
        </w:tc>
      </w:tr>
      <w:tr w:rsidR="00D844D8" w:rsidTr="00D844D8">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 xml:space="preserve">«Удовлетворительно» </w:t>
            </w:r>
            <w:r>
              <w:rPr>
                <w:snapToGrid w:val="0"/>
                <w:szCs w:val="20"/>
                <w:lang w:eastAsia="en-US"/>
              </w:rPr>
              <w:br/>
              <w:t>(незначительно ухудшает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«Повышенные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2*</w:t>
            </w:r>
          </w:p>
        </w:tc>
      </w:tr>
      <w:tr w:rsidR="00D844D8" w:rsidTr="00D844D8">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 xml:space="preserve">«Хорошо» </w:t>
            </w:r>
            <w:r>
              <w:rPr>
                <w:snapToGrid w:val="0"/>
                <w:szCs w:val="20"/>
                <w:lang w:eastAsia="en-US"/>
              </w:rPr>
              <w:br/>
              <w:t>(соответствует требованиям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«Вполне приемлемые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3*</w:t>
            </w:r>
          </w:p>
        </w:tc>
      </w:tr>
      <w:tr w:rsidR="00D844D8" w:rsidTr="00D844D8">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 xml:space="preserve">«Очень хорошо» </w:t>
            </w:r>
            <w:r>
              <w:rPr>
                <w:snapToGrid w:val="0"/>
                <w:szCs w:val="20"/>
                <w:lang w:eastAsia="en-US"/>
              </w:rPr>
              <w:br/>
              <w:t>(незначительно улучшает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«Приемлемые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4*</w:t>
            </w:r>
          </w:p>
        </w:tc>
      </w:tr>
      <w:tr w:rsidR="00D844D8" w:rsidTr="00D844D8">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 xml:space="preserve">«Отлично» </w:t>
            </w:r>
            <w:r>
              <w:rPr>
                <w:snapToGrid w:val="0"/>
                <w:szCs w:val="20"/>
                <w:lang w:eastAsia="en-US"/>
              </w:rPr>
              <w:br/>
              <w:t>(значительно улучшает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«Минимальные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5</w:t>
            </w:r>
          </w:p>
        </w:tc>
      </w:tr>
    </w:tbl>
    <w:p w:rsidR="00D844D8" w:rsidRDefault="00D844D8" w:rsidP="00D844D8">
      <w:pPr>
        <w:widowControl/>
        <w:suppressAutoHyphens/>
        <w:autoSpaceDE/>
        <w:adjustRightInd/>
        <w:ind w:firstLine="567"/>
        <w:jc w:val="both"/>
        <w:rPr>
          <w:bCs/>
          <w:i/>
          <w:snapToGrid w:val="0"/>
          <w:szCs w:val="20"/>
        </w:rPr>
      </w:pPr>
      <w:r>
        <w:rPr>
          <w:bCs/>
          <w:i/>
          <w:snapToGrid w:val="0"/>
          <w:szCs w:val="20"/>
        </w:rPr>
        <w:t>*− возможна оценка с одним знаком после запятой.</w:t>
      </w:r>
    </w:p>
    <w:p w:rsidR="00D844D8" w:rsidRDefault="00D844D8" w:rsidP="00D844D8">
      <w:pPr>
        <w:widowControl/>
        <w:autoSpaceDE/>
        <w:adjustRightInd/>
        <w:ind w:firstLine="567"/>
        <w:jc w:val="both"/>
        <w:rPr>
          <w:snapToGrid w:val="0"/>
        </w:rPr>
      </w:pPr>
    </w:p>
    <w:p w:rsidR="00D844D8" w:rsidRDefault="00D844D8" w:rsidP="00D844D8">
      <w:pPr>
        <w:widowControl/>
        <w:autoSpaceDE/>
        <w:adjustRightInd/>
        <w:ind w:firstLine="567"/>
        <w:jc w:val="both"/>
        <w:rPr>
          <w:snapToGrid w:val="0"/>
        </w:rPr>
      </w:pPr>
      <w:r>
        <w:rPr>
          <w:snapToGrid w:val="0"/>
        </w:rPr>
        <w:t xml:space="preserve">При оценке частных критериев эксперт выставляет оценки, </w:t>
      </w:r>
      <w:r>
        <w:rPr>
          <w:bCs/>
          <w:snapToGrid w:val="0"/>
        </w:rPr>
        <w:t xml:space="preserve">сравнивая предложения Участников между собой и </w:t>
      </w:r>
      <w:r>
        <w:rPr>
          <w:snapToGrid w:val="0"/>
        </w:rPr>
        <w:t xml:space="preserve">оценивая превышение и частичное несоответствие определенных параметров Заявок, указанному в закупочной документации уровню. </w:t>
      </w:r>
    </w:p>
    <w:p w:rsidR="00D844D8" w:rsidRDefault="00D844D8" w:rsidP="00D844D8">
      <w:pPr>
        <w:suppressAutoHyphens/>
        <w:autoSpaceDE/>
        <w:adjustRightInd/>
        <w:ind w:firstLine="567"/>
        <w:jc w:val="both"/>
        <w:outlineLvl w:val="3"/>
        <w:rPr>
          <w:b/>
          <w:i/>
          <w:snapToGrid w:val="0"/>
        </w:rPr>
      </w:pPr>
      <w:r>
        <w:rPr>
          <w:b/>
          <w:i/>
          <w:snapToGrid w:val="0"/>
        </w:rPr>
        <w:t>Эксперт обязан давать комментарии  к каждой выставленной оценке.</w:t>
      </w:r>
    </w:p>
    <w:p w:rsidR="00D844D8" w:rsidRDefault="00D844D8" w:rsidP="00D844D8">
      <w:pPr>
        <w:widowControl/>
        <w:autoSpaceDE/>
        <w:adjustRightInd/>
        <w:ind w:firstLine="567"/>
        <w:jc w:val="both"/>
        <w:rPr>
          <w:snapToGrid w:val="0"/>
          <w:sz w:val="28"/>
          <w:szCs w:val="20"/>
        </w:rPr>
      </w:pPr>
      <w:proofErr w:type="gramStart"/>
      <w:r>
        <w:rPr>
          <w:snapToGrid w:val="0"/>
        </w:rPr>
        <w:t>Если, по мнению эксперта, положительная оценка по какому-либо частному критерию, при наличии имеющихся документов и сведений, содержащихся в этих документах невозможна, а отборочная и оценочная стадии оценки Заявок проходят параллельно, эксперт ставит такому Участнику оценку «0» - «Неприемлемо», незамедлительно сообщает  о данном факте Руководителю экспертной группы и продолжает оценку по остальным критериям.</w:t>
      </w:r>
      <w:proofErr w:type="gramEnd"/>
    </w:p>
    <w:p w:rsidR="00D844D8" w:rsidRDefault="00D844D8" w:rsidP="00D844D8">
      <w:pPr>
        <w:widowControl/>
        <w:autoSpaceDE/>
        <w:adjustRightInd/>
        <w:rPr>
          <w:snapToGrid w:val="0"/>
          <w:sz w:val="28"/>
          <w:szCs w:val="20"/>
        </w:rPr>
      </w:pPr>
      <w:r>
        <w:rPr>
          <w:snapToGrid w:val="0"/>
          <w:sz w:val="28"/>
          <w:szCs w:val="20"/>
        </w:rPr>
        <w:br w:type="page"/>
      </w:r>
    </w:p>
    <w:p w:rsidR="00D844D8" w:rsidRDefault="00D844D8" w:rsidP="00D844D8">
      <w:pPr>
        <w:widowControl/>
        <w:autoSpaceDE/>
        <w:adjustRightInd/>
        <w:spacing w:line="360" w:lineRule="auto"/>
        <w:ind w:left="567"/>
        <w:jc w:val="right"/>
        <w:rPr>
          <w:b/>
          <w:snapToGrid w:val="0"/>
        </w:rPr>
      </w:pPr>
      <w:r>
        <w:rPr>
          <w:b/>
          <w:snapToGrid w:val="0"/>
        </w:rPr>
        <w:t>Приложение 6</w:t>
      </w:r>
    </w:p>
    <w:p w:rsidR="00D844D8" w:rsidRDefault="00D844D8" w:rsidP="00D844D8">
      <w:pPr>
        <w:widowControl/>
        <w:autoSpaceDE/>
        <w:adjustRightInd/>
        <w:ind w:firstLine="567"/>
        <w:jc w:val="both"/>
        <w:rPr>
          <w:snapToGrid w:val="0"/>
        </w:rPr>
      </w:pPr>
    </w:p>
    <w:p w:rsidR="00D844D8" w:rsidRDefault="00D844D8" w:rsidP="00D844D8">
      <w:pPr>
        <w:widowControl/>
        <w:autoSpaceDE/>
        <w:adjustRightInd/>
        <w:ind w:firstLine="567"/>
        <w:jc w:val="center"/>
        <w:rPr>
          <w:b/>
          <w:snapToGrid w:val="0"/>
        </w:rPr>
      </w:pPr>
      <w:r>
        <w:rPr>
          <w:b/>
          <w:snapToGrid w:val="0"/>
        </w:rPr>
        <w:t>Отчет Экспертной группы по рассмотрению, оценке и сопоставлению Заявок</w:t>
      </w:r>
    </w:p>
    <w:p w:rsidR="00D844D8" w:rsidRDefault="00D844D8" w:rsidP="00D844D8">
      <w:pPr>
        <w:widowControl/>
        <w:autoSpaceDE/>
        <w:adjustRightInd/>
        <w:jc w:val="both"/>
        <w:rPr>
          <w:snapToGrid w:val="0"/>
        </w:rPr>
      </w:pPr>
    </w:p>
    <w:p w:rsidR="00D844D8" w:rsidRDefault="00D844D8" w:rsidP="00D844D8">
      <w:pPr>
        <w:autoSpaceDE/>
        <w:adjustRightInd/>
        <w:ind w:firstLine="567"/>
        <w:jc w:val="both"/>
        <w:rPr>
          <w:snapToGrid w:val="0"/>
        </w:rPr>
      </w:pPr>
      <w:r>
        <w:rPr>
          <w:snapToGrid w:val="0"/>
        </w:rPr>
        <w:t xml:space="preserve">Сводная таблица оценок предоставляется в формате MS </w:t>
      </w:r>
      <w:proofErr w:type="spellStart"/>
      <w:r>
        <w:rPr>
          <w:snapToGrid w:val="0"/>
        </w:rPr>
        <w:t>Excel</w:t>
      </w:r>
      <w:proofErr w:type="spellEnd"/>
      <w:r>
        <w:rPr>
          <w:snapToGrid w:val="0"/>
        </w:rPr>
        <w:t>.</w:t>
      </w:r>
    </w:p>
    <w:p w:rsidR="00D844D8" w:rsidRDefault="00D844D8" w:rsidP="00D844D8">
      <w:pPr>
        <w:widowControl/>
        <w:autoSpaceDE/>
        <w:adjustRightInd/>
        <w:ind w:firstLine="567"/>
        <w:jc w:val="both"/>
        <w:rPr>
          <w:snapToGrid w:val="0"/>
          <w:highlight w:val="red"/>
        </w:rPr>
      </w:pPr>
      <w:r>
        <w:rPr>
          <w:snapToGrid w:val="0"/>
        </w:rPr>
        <w:t>(Приложение 6 Сводный_отчет.xls)</w:t>
      </w:r>
    </w:p>
    <w:p w:rsidR="00D844D8" w:rsidRDefault="00D844D8" w:rsidP="00D844D8">
      <w:pPr>
        <w:widowControl/>
        <w:autoSpaceDE/>
        <w:adjustRightInd/>
        <w:ind w:firstLine="567"/>
        <w:jc w:val="both"/>
        <w:rPr>
          <w:snapToGrid w:val="0"/>
          <w:highlight w:val="red"/>
        </w:rPr>
      </w:pPr>
    </w:p>
    <w:p w:rsidR="00D844D8" w:rsidRDefault="00D844D8" w:rsidP="00D844D8">
      <w:pPr>
        <w:widowControl/>
        <w:autoSpaceDE/>
        <w:adjustRightInd/>
        <w:ind w:firstLine="567"/>
        <w:jc w:val="both"/>
        <w:rPr>
          <w:snapToGrid w:val="0"/>
        </w:rPr>
      </w:pPr>
    </w:p>
    <w:p w:rsidR="00D844D8" w:rsidRDefault="00D844D8" w:rsidP="00D844D8">
      <w:pPr>
        <w:widowControl/>
        <w:autoSpaceDE/>
        <w:adjustRightInd/>
        <w:rPr>
          <w:snapToGrid w:val="0"/>
        </w:rPr>
      </w:pPr>
      <w:r>
        <w:rPr>
          <w:snapToGrid w:val="0"/>
        </w:rPr>
        <w:br w:type="page"/>
      </w:r>
    </w:p>
    <w:p w:rsidR="00D844D8" w:rsidRDefault="00D844D8" w:rsidP="00D844D8">
      <w:pPr>
        <w:widowControl/>
        <w:autoSpaceDE/>
        <w:adjustRightInd/>
        <w:spacing w:line="360" w:lineRule="auto"/>
        <w:ind w:left="567"/>
        <w:jc w:val="right"/>
        <w:rPr>
          <w:b/>
          <w:snapToGrid w:val="0"/>
        </w:rPr>
      </w:pPr>
      <w:r>
        <w:rPr>
          <w:b/>
          <w:snapToGrid w:val="0"/>
        </w:rPr>
        <w:t>Приложение 7</w:t>
      </w:r>
    </w:p>
    <w:p w:rsidR="00D844D8" w:rsidRDefault="00D844D8" w:rsidP="00D844D8">
      <w:pPr>
        <w:widowControl/>
        <w:autoSpaceDE/>
        <w:adjustRightInd/>
        <w:jc w:val="center"/>
        <w:rPr>
          <w:b/>
          <w:snapToGrid w:val="0"/>
        </w:rPr>
      </w:pPr>
    </w:p>
    <w:p w:rsidR="00D844D8" w:rsidRDefault="00D844D8" w:rsidP="00D844D8">
      <w:pPr>
        <w:widowControl/>
        <w:autoSpaceDE/>
        <w:adjustRightInd/>
        <w:jc w:val="center"/>
        <w:rPr>
          <w:snapToGrid w:val="0"/>
        </w:rPr>
      </w:pPr>
      <w:r>
        <w:rPr>
          <w:b/>
          <w:snapToGrid w:val="0"/>
        </w:rPr>
        <w:t xml:space="preserve">Полнота и качество оформления Заявок требованию закупочной документации по </w:t>
      </w:r>
      <w:r>
        <w:rPr>
          <w:snapToGrid w:val="0"/>
        </w:rPr>
        <w:t>закупочной процедуре</w:t>
      </w:r>
      <w:r>
        <w:rPr>
          <w:b/>
          <w:snapToGrid w:val="0"/>
        </w:rPr>
        <w:t xml:space="preserve"> </w:t>
      </w:r>
      <w:r>
        <w:rPr>
          <w:bCs/>
        </w:rPr>
        <w:t xml:space="preserve">на право заключения договора </w:t>
      </w:r>
      <w:proofErr w:type="gramStart"/>
      <w:r>
        <w:rPr>
          <w:bCs/>
        </w:rPr>
        <w:t>на</w:t>
      </w:r>
      <w:proofErr w:type="gramEnd"/>
      <w:r>
        <w:rPr>
          <w:snapToGrid w:val="0"/>
        </w:rPr>
        <w:t xml:space="preserve">  ___________________________</w:t>
      </w:r>
    </w:p>
    <w:p w:rsidR="00D844D8" w:rsidRDefault="00D844D8" w:rsidP="00D844D8">
      <w:pPr>
        <w:widowControl/>
        <w:autoSpaceDE/>
        <w:adjustRightInd/>
        <w:ind w:left="567"/>
        <w:jc w:val="center"/>
        <w:rPr>
          <w:b/>
          <w:snapToGrid w:val="0"/>
        </w:rPr>
      </w:pPr>
    </w:p>
    <w:tbl>
      <w:tblPr>
        <w:tblStyle w:val="aff6"/>
        <w:tblW w:w="0" w:type="auto"/>
        <w:jc w:val="center"/>
        <w:tblLook w:val="04A0" w:firstRow="1" w:lastRow="0" w:firstColumn="1" w:lastColumn="0" w:noHBand="0" w:noVBand="1"/>
      </w:tblPr>
      <w:tblGrid>
        <w:gridCol w:w="3269"/>
        <w:gridCol w:w="1287"/>
        <w:gridCol w:w="1412"/>
        <w:gridCol w:w="803"/>
        <w:gridCol w:w="708"/>
        <w:gridCol w:w="851"/>
        <w:gridCol w:w="770"/>
      </w:tblGrid>
      <w:tr w:rsidR="00D844D8" w:rsidTr="00D844D8">
        <w:trPr>
          <w:jc w:val="center"/>
        </w:trPr>
        <w:tc>
          <w:tcPr>
            <w:tcW w:w="3269" w:type="dxa"/>
            <w:vMerge w:val="restart"/>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jc w:val="center"/>
              <w:rPr>
                <w:b/>
                <w:snapToGrid w:val="0"/>
                <w:lang w:eastAsia="en-US"/>
              </w:rPr>
            </w:pPr>
            <w:r>
              <w:rPr>
                <w:b/>
                <w:snapToGrid w:val="0"/>
                <w:lang w:eastAsia="en-US"/>
              </w:rPr>
              <w:t>Наименование требуемого документа, согласно закупочной документации</w:t>
            </w:r>
          </w:p>
        </w:tc>
        <w:tc>
          <w:tcPr>
            <w:tcW w:w="5831" w:type="dxa"/>
            <w:gridSpan w:val="6"/>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after="120"/>
              <w:jc w:val="center"/>
              <w:rPr>
                <w:b/>
                <w:snapToGrid w:val="0"/>
                <w:lang w:eastAsia="en-US"/>
              </w:rPr>
            </w:pPr>
            <w:r>
              <w:rPr>
                <w:b/>
                <w:snapToGrid w:val="0"/>
                <w:lang w:eastAsia="en-US"/>
              </w:rPr>
              <w:t>Наименование Участников</w:t>
            </w:r>
          </w:p>
        </w:tc>
      </w:tr>
      <w:tr w:rsidR="00D844D8" w:rsidTr="00D844D8">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utoSpaceDN/>
              <w:adjustRightInd/>
              <w:rPr>
                <w:b/>
                <w:snapToGrid w:val="0"/>
                <w:lang w:eastAsia="en-US"/>
              </w:rPr>
            </w:pPr>
          </w:p>
        </w:tc>
        <w:tc>
          <w:tcPr>
            <w:tcW w:w="1287"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line="360" w:lineRule="auto"/>
              <w:jc w:val="center"/>
              <w:rPr>
                <w:b/>
                <w:snapToGrid w:val="0"/>
                <w:lang w:eastAsia="en-US"/>
              </w:rPr>
            </w:pPr>
            <w:r>
              <w:rPr>
                <w:b/>
                <w:snapToGrid w:val="0"/>
                <w:lang w:eastAsia="en-US"/>
              </w:rPr>
              <w:t>Участник 1</w:t>
            </w:r>
          </w:p>
        </w:tc>
        <w:tc>
          <w:tcPr>
            <w:tcW w:w="1412"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line="360" w:lineRule="auto"/>
              <w:jc w:val="center"/>
              <w:rPr>
                <w:b/>
                <w:snapToGrid w:val="0"/>
                <w:lang w:eastAsia="en-US"/>
              </w:rPr>
            </w:pPr>
            <w:r>
              <w:rPr>
                <w:b/>
                <w:snapToGrid w:val="0"/>
                <w:lang w:eastAsia="en-US"/>
              </w:rPr>
              <w:t>Участник 2</w:t>
            </w:r>
          </w:p>
        </w:tc>
        <w:tc>
          <w:tcPr>
            <w:tcW w:w="803"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line="360" w:lineRule="auto"/>
              <w:jc w:val="center"/>
              <w:rPr>
                <w:b/>
                <w:snapToGrid w:val="0"/>
                <w:lang w:eastAsia="en-US"/>
              </w:rPr>
            </w:pPr>
            <w:r>
              <w:rPr>
                <w:b/>
                <w:snapToGrid w:val="0"/>
                <w:lang w:eastAsia="en-US"/>
              </w:rPr>
              <w:t>…</w:t>
            </w:r>
          </w:p>
        </w:tc>
        <w:tc>
          <w:tcPr>
            <w:tcW w:w="708"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line="360" w:lineRule="auto"/>
              <w:jc w:val="center"/>
              <w:rPr>
                <w:b/>
                <w:snapToGrid w:val="0"/>
                <w:lang w:eastAsia="en-US"/>
              </w:rPr>
            </w:pPr>
            <w:r>
              <w:rPr>
                <w:b/>
                <w:snapToGrid w:val="0"/>
                <w:lang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line="360" w:lineRule="auto"/>
              <w:jc w:val="center"/>
              <w:rPr>
                <w:b/>
                <w:snapToGrid w:val="0"/>
                <w:lang w:eastAsia="en-US"/>
              </w:rPr>
            </w:pPr>
            <w:r>
              <w:rPr>
                <w:b/>
                <w:snapToGrid w:val="0"/>
                <w:lang w:eastAsia="en-US"/>
              </w:rPr>
              <w:t>…</w:t>
            </w:r>
          </w:p>
        </w:tc>
        <w:tc>
          <w:tcPr>
            <w:tcW w:w="770"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line="360" w:lineRule="auto"/>
              <w:jc w:val="center"/>
              <w:rPr>
                <w:b/>
                <w:snapToGrid w:val="0"/>
                <w:lang w:eastAsia="en-US"/>
              </w:rPr>
            </w:pPr>
            <w:r>
              <w:rPr>
                <w:b/>
                <w:snapToGrid w:val="0"/>
                <w:lang w:eastAsia="en-US"/>
              </w:rPr>
              <w:t>…</w:t>
            </w:r>
          </w:p>
        </w:tc>
      </w:tr>
      <w:tr w:rsidR="00D844D8" w:rsidTr="00D844D8">
        <w:trPr>
          <w:jc w:val="center"/>
        </w:trPr>
        <w:tc>
          <w:tcPr>
            <w:tcW w:w="3269"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jc w:val="both"/>
              <w:rPr>
                <w:i/>
                <w:snapToGrid w:val="0"/>
                <w:lang w:eastAsia="en-US"/>
              </w:rPr>
            </w:pPr>
            <w:r>
              <w:rPr>
                <w:i/>
                <w:snapToGrid w:val="0"/>
                <w:lang w:eastAsia="en-US"/>
              </w:rPr>
              <w:t>Срок действия оферты</w:t>
            </w:r>
          </w:p>
        </w:tc>
        <w:tc>
          <w:tcPr>
            <w:tcW w:w="1287"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r>
      <w:tr w:rsidR="00D844D8" w:rsidTr="00D844D8">
        <w:trPr>
          <w:jc w:val="center"/>
        </w:trPr>
        <w:tc>
          <w:tcPr>
            <w:tcW w:w="3269"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jc w:val="both"/>
              <w:rPr>
                <w:i/>
                <w:snapToGrid w:val="0"/>
                <w:lang w:eastAsia="en-US"/>
              </w:rPr>
            </w:pPr>
            <w:r>
              <w:rPr>
                <w:i/>
                <w:snapToGrid w:val="0"/>
                <w:lang w:eastAsia="en-US"/>
              </w:rPr>
              <w:t>Предоставление электронной копии документов</w:t>
            </w:r>
          </w:p>
        </w:tc>
        <w:tc>
          <w:tcPr>
            <w:tcW w:w="1287"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r>
      <w:tr w:rsidR="00D844D8" w:rsidTr="00D844D8">
        <w:trPr>
          <w:jc w:val="center"/>
        </w:trPr>
        <w:tc>
          <w:tcPr>
            <w:tcW w:w="3269"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jc w:val="both"/>
              <w:rPr>
                <w:i/>
                <w:snapToGrid w:val="0"/>
                <w:lang w:eastAsia="en-US"/>
              </w:rPr>
            </w:pPr>
            <w:r>
              <w:rPr>
                <w:i/>
                <w:snapToGrid w:val="0"/>
                <w:lang w:eastAsia="en-US"/>
              </w:rPr>
              <w:t xml:space="preserve">Далее таблица заполняется согласно </w:t>
            </w:r>
            <w:r>
              <w:rPr>
                <w:b/>
                <w:i/>
                <w:snapToGrid w:val="0"/>
                <w:lang w:eastAsia="en-US"/>
              </w:rPr>
              <w:t>матрице содержания  заявки</w:t>
            </w:r>
            <w:r>
              <w:rPr>
                <w:i/>
                <w:snapToGrid w:val="0"/>
                <w:lang w:eastAsia="en-US"/>
              </w:rPr>
              <w:t>, входящей в состав соответствующей закупочной документации</w:t>
            </w:r>
          </w:p>
        </w:tc>
        <w:tc>
          <w:tcPr>
            <w:tcW w:w="1287"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r>
      <w:tr w:rsidR="00D844D8" w:rsidTr="00D844D8">
        <w:trPr>
          <w:jc w:val="center"/>
        </w:trPr>
        <w:tc>
          <w:tcPr>
            <w:tcW w:w="3269"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jc w:val="both"/>
              <w:rPr>
                <w:i/>
                <w:snapToGrid w:val="0"/>
                <w:lang w:eastAsia="en-US"/>
              </w:rPr>
            </w:pPr>
            <w:r>
              <w:rPr>
                <w:i/>
                <w:snapToGrid w:val="0"/>
                <w:lang w:eastAsia="en-US"/>
              </w:rPr>
              <w:t>…</w:t>
            </w:r>
          </w:p>
        </w:tc>
        <w:tc>
          <w:tcPr>
            <w:tcW w:w="1287"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r>
    </w:tbl>
    <w:p w:rsidR="00D844D8" w:rsidRDefault="00D844D8" w:rsidP="00D844D8">
      <w:pPr>
        <w:widowControl/>
        <w:autoSpaceDE/>
        <w:adjustRightInd/>
        <w:spacing w:before="240" w:after="120"/>
        <w:ind w:firstLine="567"/>
        <w:jc w:val="both"/>
        <w:rPr>
          <w:i/>
          <w:snapToGrid w:val="0"/>
        </w:rPr>
      </w:pPr>
      <w:r>
        <w:rPr>
          <w:i/>
          <w:snapToGrid w:val="0"/>
        </w:rPr>
        <w:t>Вывод: (по каждому участнику)</w:t>
      </w:r>
    </w:p>
    <w:p w:rsidR="00D844D8" w:rsidRDefault="00D844D8" w:rsidP="00D844D8">
      <w:pPr>
        <w:widowControl/>
        <w:autoSpaceDE/>
        <w:adjustRightInd/>
        <w:spacing w:before="240" w:after="120"/>
        <w:ind w:firstLine="567"/>
        <w:jc w:val="both"/>
        <w:rPr>
          <w:i/>
          <w:snapToGrid w:val="0"/>
        </w:rPr>
      </w:pPr>
      <w:r>
        <w:rPr>
          <w:i/>
          <w:snapToGrid w:val="0"/>
        </w:rPr>
        <w:t xml:space="preserve">Легенда: </w:t>
      </w:r>
    </w:p>
    <w:p w:rsidR="00D844D8" w:rsidRDefault="00D844D8" w:rsidP="00D844D8">
      <w:pPr>
        <w:widowControl/>
        <w:tabs>
          <w:tab w:val="left" w:pos="2977"/>
        </w:tabs>
        <w:autoSpaceDE/>
        <w:adjustRightInd/>
        <w:spacing w:after="120"/>
        <w:ind w:left="2977" w:hanging="2410"/>
        <w:jc w:val="both"/>
        <w:rPr>
          <w:i/>
          <w:snapToGrid w:val="0"/>
        </w:rPr>
      </w:pPr>
      <w:r>
        <w:rPr>
          <w:i/>
          <w:snapToGrid w:val="0"/>
        </w:rPr>
        <w:t>«+»</w:t>
      </w:r>
      <w:r>
        <w:rPr>
          <w:i/>
          <w:snapToGrid w:val="0"/>
        </w:rPr>
        <w:tab/>
        <w:t>документ/информация присутствует в заявке и соответствует требованиям  закупочной документации;</w:t>
      </w:r>
    </w:p>
    <w:p w:rsidR="00D844D8" w:rsidRDefault="00D844D8" w:rsidP="00D844D8">
      <w:pPr>
        <w:widowControl/>
        <w:tabs>
          <w:tab w:val="left" w:pos="2977"/>
        </w:tabs>
        <w:autoSpaceDE/>
        <w:adjustRightInd/>
        <w:spacing w:after="120"/>
        <w:ind w:left="851" w:hanging="284"/>
        <w:jc w:val="both"/>
        <w:rPr>
          <w:i/>
          <w:snapToGrid w:val="0"/>
        </w:rPr>
      </w:pPr>
      <w:r>
        <w:rPr>
          <w:i/>
          <w:snapToGrid w:val="0"/>
        </w:rPr>
        <w:t xml:space="preserve">«-» </w:t>
      </w:r>
      <w:r>
        <w:rPr>
          <w:i/>
          <w:snapToGrid w:val="0"/>
        </w:rPr>
        <w:tab/>
        <w:t xml:space="preserve"> документ/информация  отсутствует;</w:t>
      </w:r>
    </w:p>
    <w:p w:rsidR="00D844D8" w:rsidRDefault="00D844D8" w:rsidP="00D844D8">
      <w:pPr>
        <w:spacing w:before="120" w:after="60"/>
        <w:ind w:firstLine="851"/>
        <w:jc w:val="both"/>
        <w:rPr>
          <w:b/>
        </w:rPr>
      </w:pPr>
      <w:r>
        <w:rPr>
          <w:i/>
          <w:snapToGrid w:val="0"/>
        </w:rPr>
        <w:t xml:space="preserve">«-  с текстом» </w:t>
      </w:r>
      <w:r>
        <w:rPr>
          <w:i/>
          <w:snapToGrid w:val="0"/>
        </w:rPr>
        <w:tab/>
        <w:t xml:space="preserve"> документ/информация  присутствует, но не соответствует  требованиям закупочной документации. При этом эксперт указывает, что именно отличается от требований, например: «не заверен нотариально» или «выписка просрочена» или «срок действия оферты менее 60 дней».</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6" w:name="_Toc422244218"/>
      <w:bookmarkStart w:id="297" w:name="_Ref55280368"/>
      <w:bookmarkStart w:id="298" w:name="_Toc55285361"/>
      <w:bookmarkStart w:id="299" w:name="_Toc55305390"/>
      <w:bookmarkStart w:id="300" w:name="_Toc57314671"/>
      <w:bookmarkStart w:id="301" w:name="_Toc69728985"/>
      <w:bookmarkStart w:id="302" w:name="_Toc309208619"/>
      <w:bookmarkStart w:id="303" w:name="ФОРМЫ"/>
      <w:r w:rsidRPr="00297AA2">
        <w:rPr>
          <w:rFonts w:cs="Arial"/>
          <w:b/>
          <w:bCs/>
          <w:kern w:val="32"/>
        </w:rPr>
        <w:t>Раздел 10. ОБРАЗЦЫ ОСНОВНЫХ ФОРМ ДОКУМЕНТОВ, ВКЛЮЧАЕМЫХ В ЗАЯВКУ НА УЧАСТИЕ В ЗАКУПКЕ</w:t>
      </w:r>
      <w:bookmarkEnd w:id="296"/>
    </w:p>
    <w:p w:rsidR="00297AA2" w:rsidRPr="00297AA2" w:rsidRDefault="00297AA2" w:rsidP="00D9249A">
      <w:pPr>
        <w:numPr>
          <w:ilvl w:val="1"/>
          <w:numId w:val="48"/>
        </w:numPr>
        <w:spacing w:before="120" w:after="60"/>
        <w:contextualSpacing/>
        <w:outlineLvl w:val="0"/>
        <w:rPr>
          <w:b/>
        </w:rPr>
      </w:pPr>
      <w:r w:rsidRPr="00297AA2">
        <w:rPr>
          <w:b/>
        </w:rPr>
        <w:t xml:space="preserve"> </w:t>
      </w:r>
      <w:bookmarkStart w:id="304"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2755CD">
        <w:rPr>
          <w:b/>
          <w:noProof/>
        </w:rPr>
        <w:t>1</w:t>
      </w:r>
      <w:r w:rsidRPr="00297AA2">
        <w:rPr>
          <w:b/>
        </w:rPr>
        <w:fldChar w:fldCharType="end"/>
      </w:r>
      <w:r w:rsidRPr="00297AA2">
        <w:rPr>
          <w:b/>
        </w:rPr>
        <w:t>)</w:t>
      </w:r>
      <w:bookmarkEnd w:id="304"/>
    </w:p>
    <w:p w:rsidR="00297AA2" w:rsidRPr="00297AA2" w:rsidRDefault="00297AA2" w:rsidP="00D9249A">
      <w:pPr>
        <w:numPr>
          <w:ilvl w:val="2"/>
          <w:numId w:val="48"/>
        </w:numPr>
        <w:spacing w:before="60" w:after="60"/>
        <w:ind w:left="1997"/>
        <w:contextualSpacing/>
        <w:jc w:val="both"/>
        <w:outlineLvl w:val="1"/>
      </w:pPr>
      <w:bookmarkStart w:id="305" w:name="_Toc422244220"/>
      <w:r w:rsidRPr="00297AA2">
        <w:t>Форма письма о подаче оферты</w:t>
      </w:r>
      <w:bookmarkEnd w:id="30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6" w:name="_Toc422244221"/>
            <w:r w:rsidRPr="00297AA2">
              <w:rPr>
                <w:b/>
                <w:iCs/>
                <w:snapToGrid w:val="0"/>
                <w:color w:val="943634"/>
              </w:rPr>
              <w:t>БЛАНК ПОТЕНЦИАЛЬНОГО УЧАСТНИКА</w:t>
            </w:r>
            <w:bookmarkEnd w:id="306"/>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w:t>
      </w:r>
      <w:proofErr w:type="spellStart"/>
      <w:r w:rsidRPr="00434EE6">
        <w:rPr>
          <w:i/>
          <w:color w:val="4F81BD" w:themeColor="accent1"/>
        </w:rPr>
        <w:t>Интер</w:t>
      </w:r>
      <w:proofErr w:type="spellEnd"/>
      <w:r w:rsidRPr="00434EE6">
        <w:rPr>
          <w:i/>
          <w:color w:val="4F81BD" w:themeColor="accent1"/>
        </w:rPr>
        <w:t xml:space="preserve"> РАО»  от 28.04.2015 № ИРАО/208 и размещенной на официальном сайте в сети И</w:t>
      </w:r>
      <w:r w:rsidR="00D844D8">
        <w:rPr>
          <w:i/>
          <w:color w:val="4F81BD" w:themeColor="accent1"/>
        </w:rPr>
        <w:t>нтернет (www.________</w:t>
      </w:r>
      <w:r w:rsidRPr="00434EE6">
        <w:rPr>
          <w:i/>
          <w:color w:val="4F81BD" w:themeColor="accent1"/>
        </w:rPr>
        <w:t>.ru)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C70023" w:rsidRPr="00297AA2" w:rsidRDefault="00C70023" w:rsidP="00C70023">
      <w:pPr>
        <w:jc w:val="both"/>
      </w:pPr>
      <w:r w:rsidRPr="00297AA2">
        <w:rPr>
          <w:color w:val="4F81BD" w:themeColor="accent1"/>
        </w:rPr>
        <w:t>являющеес</w:t>
      </w:r>
      <w:proofErr w:type="gramStart"/>
      <w:r w:rsidRPr="00297AA2">
        <w:rPr>
          <w:color w:val="4F81BD" w:themeColor="accent1"/>
        </w:rPr>
        <w:t>я(</w:t>
      </w:r>
      <w:proofErr w:type="spellStart"/>
      <w:proofErr w:type="gramEnd"/>
      <w:r w:rsidRPr="00297AA2">
        <w:rPr>
          <w:color w:val="4F81BD" w:themeColor="accent1"/>
        </w:rPr>
        <w:t>ийся</w:t>
      </w:r>
      <w:proofErr w:type="spellEnd"/>
      <w:r w:rsidRPr="00297AA2">
        <w:rPr>
          <w:color w:val="4F81BD" w:themeColor="accent1"/>
        </w:rPr>
        <w:t xml:space="preserve">) участником Программы партнерства с субъектами малого и среднего предпринимательства, утвержденной </w:t>
      </w:r>
      <w:r w:rsidRPr="00434EE6">
        <w:rPr>
          <w:color w:val="4F81BD" w:themeColor="accent1"/>
        </w:rPr>
        <w:t>Приказом ОАО «</w:t>
      </w:r>
      <w:proofErr w:type="spellStart"/>
      <w:r w:rsidRPr="00434EE6">
        <w:rPr>
          <w:color w:val="4F81BD" w:themeColor="accent1"/>
        </w:rPr>
        <w:t>Интер</w:t>
      </w:r>
      <w:proofErr w:type="spellEnd"/>
      <w:r w:rsidRPr="00434EE6">
        <w:rPr>
          <w:color w:val="4F81BD" w:themeColor="accent1"/>
        </w:rPr>
        <w:t xml:space="preserve"> РАО»  от 28.04.2015 № ИРАО/208 и размещенной на официальном сайте в сети И</w:t>
      </w:r>
      <w:r w:rsidR="00D844D8">
        <w:rPr>
          <w:color w:val="4F81BD" w:themeColor="accent1"/>
        </w:rPr>
        <w:t>нтернет (www.________</w:t>
      </w:r>
      <w:r w:rsidRPr="00434EE6">
        <w:rPr>
          <w:color w:val="4F81BD" w:themeColor="accent1"/>
        </w:rPr>
        <w:t>.ru)</w:t>
      </w:r>
      <w:r w:rsidRPr="00297AA2">
        <w:rPr>
          <w:color w:val="4F81BD" w:themeColor="accent1"/>
        </w:rPr>
        <w:t xml:space="preserve"> </w:t>
      </w:r>
      <w:r w:rsidRPr="00F0562D">
        <w:rPr>
          <w:color w:val="4F81BD" w:themeColor="accent1"/>
        </w:rPr>
        <w:t>[</w:t>
      </w:r>
      <w:r w:rsidRPr="00297AA2">
        <w:rPr>
          <w:color w:val="4F81BD" w:themeColor="accent1"/>
        </w:rPr>
        <w:t>указ</w:t>
      </w:r>
      <w:r>
        <w:rPr>
          <w:color w:val="4F81BD" w:themeColor="accent1"/>
        </w:rPr>
        <w:t>ывается номер реестровой записи</w:t>
      </w:r>
      <w:r w:rsidRPr="00F0562D">
        <w:rPr>
          <w:color w:val="4F81BD" w:themeColor="accent1"/>
        </w:rPr>
        <w:t>]</w:t>
      </w:r>
      <w:r>
        <w:rPr>
          <w:color w:val="4F81BD" w:themeColor="accent1"/>
        </w:rPr>
        <w:t xml:space="preserve"> (далее – Программа партнерства)</w:t>
      </w:r>
      <w:r w:rsidRPr="00297AA2">
        <w:t>,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C70023" w:rsidRDefault="00C70023" w:rsidP="00C70023">
      <w:pPr>
        <w:ind w:left="284"/>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C70023" w:rsidRDefault="00C70023" w:rsidP="00C70023">
      <w:pPr>
        <w:ind w:left="284"/>
        <w:jc w:val="both"/>
        <w:rPr>
          <w:i/>
          <w:color w:val="548DD4" w:themeColor="text2" w:themeTint="99"/>
          <w:u w:val="single"/>
        </w:rPr>
      </w:pPr>
    </w:p>
    <w:p w:rsidR="00C70023" w:rsidRPr="00297AA2" w:rsidRDefault="00C70023" w:rsidP="00C70023">
      <w:pPr>
        <w:ind w:left="284"/>
        <w:jc w:val="both"/>
        <w:rPr>
          <w:i/>
          <w:color w:val="548DD4" w:themeColor="text2" w:themeTint="99"/>
          <w:u w:val="single"/>
        </w:rPr>
      </w:pPr>
      <w:r w:rsidRPr="003368EB">
        <w:rPr>
          <w:rStyle w:val="afff9"/>
          <w:color w:val="548DD4" w:themeColor="text2" w:themeTint="99"/>
          <w:sz w:val="24"/>
          <w:u w:val="single"/>
        </w:rPr>
        <w:t xml:space="preserve">В случае </w:t>
      </w:r>
      <w:r w:rsidRPr="00E62B4D">
        <w:rPr>
          <w:rStyle w:val="afff9"/>
          <w:color w:val="548DD4" w:themeColor="text2" w:themeTint="99"/>
          <w:sz w:val="24"/>
          <w:szCs w:val="24"/>
          <w:u w:val="single"/>
        </w:rPr>
        <w:t>заключения рамочного договора указывается начальная (максимальная) цена закупки/или цена лота, в руб., без НДС</w:t>
      </w:r>
    </w:p>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4E2BE7">
        <w:trPr>
          <w:trHeight w:val="20"/>
        </w:trPr>
        <w:tc>
          <w:tcPr>
            <w:tcW w:w="5168" w:type="dxa"/>
            <w:vAlign w:val="bottom"/>
          </w:tcPr>
          <w:p w:rsidR="00C70023" w:rsidRPr="00297AA2" w:rsidRDefault="00C70023" w:rsidP="004E2BE7">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4E2BE7">
            <w:pPr>
              <w:spacing w:before="120"/>
              <w:ind w:left="284" w:hanging="284"/>
              <w:jc w:val="center"/>
              <w:rPr>
                <w:color w:val="3366FF"/>
              </w:rPr>
            </w:pPr>
            <w:r w:rsidRPr="00297AA2">
              <w:rPr>
                <w:i/>
                <w:color w:val="3366FF"/>
              </w:rPr>
              <w:t>_______________________________</w:t>
            </w:r>
          </w:p>
          <w:p w:rsidR="00C70023" w:rsidRPr="00297AA2" w:rsidRDefault="00C70023" w:rsidP="004E2BE7">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4E2BE7">
        <w:trPr>
          <w:trHeight w:val="20"/>
        </w:trPr>
        <w:tc>
          <w:tcPr>
            <w:tcW w:w="5168" w:type="dxa"/>
            <w:vAlign w:val="center"/>
          </w:tcPr>
          <w:p w:rsidR="00C70023" w:rsidRPr="00297AA2" w:rsidRDefault="00C70023" w:rsidP="004E2BE7">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4E2BE7">
            <w:pPr>
              <w:spacing w:before="120"/>
              <w:ind w:left="284" w:hanging="284"/>
              <w:jc w:val="center"/>
              <w:rPr>
                <w:color w:val="3366FF"/>
              </w:rPr>
            </w:pPr>
            <w:r w:rsidRPr="00297AA2">
              <w:rPr>
                <w:i/>
                <w:color w:val="3366FF"/>
              </w:rPr>
              <w:t>_______________________________</w:t>
            </w:r>
          </w:p>
          <w:p w:rsidR="00C70023" w:rsidRPr="00297AA2" w:rsidRDefault="00C70023" w:rsidP="004E2BE7">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4E2BE7">
        <w:trPr>
          <w:trHeight w:val="20"/>
        </w:trPr>
        <w:tc>
          <w:tcPr>
            <w:tcW w:w="5168" w:type="dxa"/>
            <w:vAlign w:val="center"/>
          </w:tcPr>
          <w:p w:rsidR="00C70023" w:rsidRPr="00297AA2" w:rsidRDefault="00C70023" w:rsidP="004E2BE7">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4E2BE7">
            <w:pPr>
              <w:spacing w:before="120"/>
              <w:ind w:left="284" w:hanging="284"/>
              <w:jc w:val="center"/>
              <w:rPr>
                <w:color w:val="3366FF"/>
              </w:rPr>
            </w:pPr>
            <w:r w:rsidRPr="00297AA2">
              <w:rPr>
                <w:i/>
                <w:color w:val="3366FF"/>
              </w:rPr>
              <w:t>_______________________________</w:t>
            </w:r>
          </w:p>
          <w:p w:rsidR="00C70023" w:rsidRPr="00297AA2" w:rsidRDefault="00C70023" w:rsidP="004E2BE7">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4E2BE7">
        <w:trPr>
          <w:trHeight w:val="20"/>
        </w:trPr>
        <w:tc>
          <w:tcPr>
            <w:tcW w:w="5168" w:type="dxa"/>
            <w:vAlign w:val="bottom"/>
          </w:tcPr>
          <w:p w:rsidR="00C70023" w:rsidRPr="00297AA2" w:rsidRDefault="00C70023" w:rsidP="004E2BE7">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4E2BE7">
            <w:pPr>
              <w:spacing w:before="120"/>
              <w:ind w:left="284" w:hanging="284"/>
              <w:jc w:val="center"/>
              <w:rPr>
                <w:color w:val="3366FF"/>
              </w:rPr>
            </w:pPr>
            <w:r w:rsidRPr="00297AA2">
              <w:rPr>
                <w:i/>
                <w:color w:val="3366FF"/>
              </w:rPr>
              <w:t>_______________________________</w:t>
            </w:r>
          </w:p>
          <w:p w:rsidR="00C70023" w:rsidRPr="00297AA2" w:rsidRDefault="00C70023" w:rsidP="004E2BE7">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4E2BE7">
        <w:trPr>
          <w:trHeight w:val="20"/>
        </w:trPr>
        <w:tc>
          <w:tcPr>
            <w:tcW w:w="5168" w:type="dxa"/>
            <w:vAlign w:val="center"/>
          </w:tcPr>
          <w:p w:rsidR="00C70023" w:rsidRPr="00297AA2" w:rsidRDefault="00C70023" w:rsidP="004E2BE7">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4E2BE7">
            <w:pPr>
              <w:spacing w:before="120"/>
              <w:ind w:left="284" w:hanging="284"/>
              <w:jc w:val="center"/>
              <w:rPr>
                <w:color w:val="3366FF"/>
              </w:rPr>
            </w:pPr>
            <w:r w:rsidRPr="00297AA2">
              <w:rPr>
                <w:i/>
                <w:color w:val="3366FF"/>
              </w:rPr>
              <w:t>_______________________________</w:t>
            </w:r>
          </w:p>
          <w:p w:rsidR="00C70023" w:rsidRPr="00297AA2" w:rsidRDefault="00C70023" w:rsidP="004E2BE7">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4E2BE7">
        <w:trPr>
          <w:trHeight w:val="20"/>
        </w:trPr>
        <w:tc>
          <w:tcPr>
            <w:tcW w:w="5168" w:type="dxa"/>
            <w:vAlign w:val="center"/>
          </w:tcPr>
          <w:p w:rsidR="00C70023" w:rsidRPr="00297AA2" w:rsidRDefault="00C70023" w:rsidP="004E2BE7">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4E2BE7">
            <w:pPr>
              <w:spacing w:before="120"/>
              <w:ind w:left="284" w:hanging="284"/>
              <w:jc w:val="center"/>
              <w:rPr>
                <w:color w:val="3366FF"/>
              </w:rPr>
            </w:pPr>
            <w:r w:rsidRPr="00297AA2">
              <w:rPr>
                <w:i/>
                <w:color w:val="3366FF"/>
              </w:rPr>
              <w:t>_______________________________</w:t>
            </w:r>
          </w:p>
          <w:p w:rsidR="00C70023" w:rsidRPr="00297AA2" w:rsidRDefault="00C70023" w:rsidP="004E2BE7">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C70023" w:rsidRPr="00297AA2" w:rsidRDefault="00C70023" w:rsidP="00C70023">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D9249A">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D9249A">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D9249A">
      <w:pPr>
        <w:pStyle w:val="ad"/>
        <w:numPr>
          <w:ilvl w:val="0"/>
          <w:numId w:val="61"/>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D9249A">
      <w:pPr>
        <w:pStyle w:val="af8"/>
        <w:widowControl/>
        <w:numPr>
          <w:ilvl w:val="0"/>
          <w:numId w:val="61"/>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Default="00C70023" w:rsidP="00C70023">
      <w:pPr>
        <w:pStyle w:val="af8"/>
        <w:widowControl/>
        <w:tabs>
          <w:tab w:val="left" w:pos="1134"/>
        </w:tabs>
        <w:autoSpaceDE/>
        <w:autoSpaceDN/>
        <w:adjustRightInd/>
        <w:ind w:left="0" w:firstLine="720"/>
        <w:jc w:val="both"/>
        <w:rPr>
          <w:color w:val="4F81BD" w:themeColor="accent1"/>
          <w:szCs w:val="28"/>
        </w:rPr>
      </w:pPr>
    </w:p>
    <w:p w:rsidR="00C70023" w:rsidRPr="004147C2" w:rsidRDefault="00C70023" w:rsidP="00C70023">
      <w:pPr>
        <w:pStyle w:val="af8"/>
        <w:widowControl/>
        <w:tabs>
          <w:tab w:val="left" w:pos="1134"/>
        </w:tabs>
        <w:autoSpaceDE/>
        <w:autoSpaceDN/>
        <w:adjustRightInd/>
        <w:ind w:left="0" w:firstLine="720"/>
        <w:jc w:val="both"/>
        <w:rPr>
          <w:color w:val="4F81BD" w:themeColor="accent1"/>
        </w:rPr>
      </w:pPr>
      <w:r w:rsidRPr="00120588">
        <w:rPr>
          <w:color w:val="4F81BD" w:themeColor="accent1"/>
          <w:szCs w:val="28"/>
        </w:rPr>
        <w:t>[</w:t>
      </w:r>
      <w:r w:rsidRPr="004147C2">
        <w:rPr>
          <w:i/>
          <w:color w:val="4F81BD" w:themeColor="accent1"/>
          <w:szCs w:val="28"/>
        </w:rPr>
        <w:t xml:space="preserve">В случае если Потенциальный участник является участником </w:t>
      </w:r>
      <w:r w:rsidRPr="004147C2">
        <w:rPr>
          <w:i/>
          <w:color w:val="4F81BD" w:themeColor="accent1"/>
        </w:rPr>
        <w:t>Программы партнерства</w:t>
      </w:r>
      <w:r>
        <w:rPr>
          <w:i/>
          <w:color w:val="4F81BD" w:themeColor="accent1"/>
        </w:rPr>
        <w:t>,</w:t>
      </w:r>
      <w:r w:rsidRPr="004147C2">
        <w:rPr>
          <w:i/>
          <w:color w:val="4F81BD" w:themeColor="accent1"/>
        </w:rPr>
        <w:t xml:space="preserve"> указывается следующее</w:t>
      </w:r>
      <w:proofErr w:type="gramStart"/>
      <w:r w:rsidRPr="004147C2">
        <w:rPr>
          <w:i/>
          <w:color w:val="4F81BD" w:themeColor="accent1"/>
        </w:rPr>
        <w:t>:</w:t>
      </w:r>
      <w:r w:rsidRPr="004147C2">
        <w:rPr>
          <w:color w:val="4F81BD" w:themeColor="accent1"/>
        </w:rPr>
        <w:t>]</w:t>
      </w:r>
      <w:proofErr w:type="gramEnd"/>
    </w:p>
    <w:p w:rsidR="00C70023" w:rsidRPr="008508F0" w:rsidRDefault="00C70023" w:rsidP="00C70023">
      <w:pPr>
        <w:pStyle w:val="af8"/>
        <w:widowControl/>
        <w:tabs>
          <w:tab w:val="left" w:pos="1134"/>
        </w:tabs>
        <w:autoSpaceDE/>
        <w:autoSpaceDN/>
        <w:adjustRightInd/>
        <w:ind w:left="0" w:firstLine="720"/>
        <w:jc w:val="both"/>
        <w:rPr>
          <w:szCs w:val="28"/>
        </w:rPr>
      </w:pPr>
      <w:r w:rsidRPr="008508F0">
        <w:t xml:space="preserve">Документы и сведения, предоставленные </w:t>
      </w:r>
      <w:r w:rsidRPr="008508F0">
        <w:rPr>
          <w:color w:val="4F81BD" w:themeColor="accent1"/>
        </w:rPr>
        <w:t>______________ (указывается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w:t>
      </w:r>
      <w:r>
        <w:t xml:space="preserve">являются актуальными и </w:t>
      </w:r>
      <w:r w:rsidRPr="008508F0">
        <w:t>могут быть использованы Организатором закупки для оценки поданной заявки на участие в закупке, в том числе:</w:t>
      </w:r>
    </w:p>
    <w:p w:rsidR="00C70023" w:rsidRPr="00C70FD2" w:rsidRDefault="00C70023" w:rsidP="00D9249A">
      <w:pPr>
        <w:pStyle w:val="af8"/>
        <w:widowControl/>
        <w:numPr>
          <w:ilvl w:val="0"/>
          <w:numId w:val="61"/>
        </w:numPr>
        <w:tabs>
          <w:tab w:val="left" w:pos="1134"/>
        </w:tabs>
        <w:autoSpaceDE/>
        <w:autoSpaceDN/>
        <w:adjustRightInd/>
        <w:ind w:left="0" w:firstLine="360"/>
        <w:jc w:val="both"/>
      </w:pPr>
      <w:r w:rsidRPr="00A61D9F">
        <w:t>в устав</w:t>
      </w:r>
      <w:r w:rsidRPr="00336FF0">
        <w:rPr>
          <w:sz w:val="28"/>
          <w:szCs w:val="28"/>
        </w:rPr>
        <w:t xml:space="preserve"> 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w:t>
      </w:r>
      <w:r>
        <w:t xml:space="preserve">его </w:t>
      </w:r>
      <w:r w:rsidRPr="00A61D9F">
        <w:t>предоставления для присоединения к Программе партнерства</w:t>
      </w:r>
      <w:r>
        <w:t>,</w:t>
      </w:r>
      <w:r w:rsidRPr="00A61D9F">
        <w:t xml:space="preserve"> изменения не вносились;</w:t>
      </w:r>
    </w:p>
    <w:p w:rsidR="00C70023" w:rsidRDefault="00C70023" w:rsidP="00D9249A">
      <w:pPr>
        <w:pStyle w:val="af8"/>
        <w:widowControl/>
        <w:numPr>
          <w:ilvl w:val="0"/>
          <w:numId w:val="61"/>
        </w:numPr>
        <w:tabs>
          <w:tab w:val="left" w:pos="1134"/>
        </w:tabs>
        <w:autoSpaceDE/>
        <w:autoSpaceDN/>
        <w:adjustRightInd/>
        <w:ind w:left="0" w:firstLine="360"/>
        <w:jc w:val="both"/>
      </w:pPr>
      <w:r>
        <w:t xml:space="preserve">изменение сведений, указанных в Выписке из ЕГРЮЛ, в части единоличного исполнительного органа (_____________) </w:t>
      </w:r>
      <w:r w:rsidRPr="008A0A46">
        <w:rPr>
          <w:color w:val="4F81BD" w:themeColor="accent1"/>
        </w:rPr>
        <w:t>(указать должность, ФИО)</w:t>
      </w:r>
      <w:r>
        <w:t>, имеющи</w:t>
      </w:r>
      <w:proofErr w:type="gramStart"/>
      <w:r>
        <w:t>й(</w:t>
      </w:r>
      <w:proofErr w:type="spellStart"/>
      <w:proofErr w:type="gramEnd"/>
      <w:r>
        <w:t>ая</w:t>
      </w:r>
      <w:proofErr w:type="spellEnd"/>
      <w:r>
        <w:t xml:space="preserve">) право без доверенности действовать от имени </w:t>
      </w:r>
      <w:r w:rsidRPr="00336FF0">
        <w:rPr>
          <w:sz w:val="28"/>
          <w:szCs w:val="28"/>
        </w:rPr>
        <w:t>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предоставления </w:t>
      </w:r>
      <w:r>
        <w:t>решения о его(ее) назначении (избрании) единоличным исполнительным органом (руководителем)</w:t>
      </w:r>
      <w:r w:rsidRPr="00A61D9F">
        <w:t xml:space="preserve"> для присоединения к Программе</w:t>
      </w:r>
      <w:r>
        <w:t xml:space="preserve"> партнерства, не осуществлялось</w:t>
      </w:r>
      <w:r w:rsidRPr="00627754">
        <w:t>;</w:t>
      </w:r>
    </w:p>
    <w:p w:rsidR="00C70023" w:rsidRDefault="00C70023" w:rsidP="00D9249A">
      <w:pPr>
        <w:pStyle w:val="af8"/>
        <w:widowControl/>
        <w:numPr>
          <w:ilvl w:val="0"/>
          <w:numId w:val="61"/>
        </w:numPr>
        <w:tabs>
          <w:tab w:val="left" w:pos="1134"/>
        </w:tabs>
        <w:autoSpaceDE/>
        <w:autoSpaceDN/>
        <w:adjustRightInd/>
        <w:ind w:left="142" w:firstLine="218"/>
        <w:jc w:val="both"/>
      </w:pPr>
      <w:r>
        <w:t xml:space="preserve">сведения об участии </w:t>
      </w:r>
      <w:r w:rsidRPr="00A416E2">
        <w:t>__________</w:t>
      </w:r>
      <w:r>
        <w:t xml:space="preserve"> </w:t>
      </w:r>
      <w:r w:rsidRPr="008A0A46">
        <w:rPr>
          <w:color w:val="4F81BD" w:themeColor="accent1"/>
        </w:rPr>
        <w:t>(указывается наименование Потенциального участника закупки)</w:t>
      </w:r>
      <w:r>
        <w:t xml:space="preserve"> в судебных разбирательствах, </w:t>
      </w:r>
      <w:r w:rsidRPr="00A61D9F">
        <w:t xml:space="preserve">с момента предоставления </w:t>
      </w:r>
      <w:r>
        <w:t xml:space="preserve">справки об участии в судебных разбирательствах </w:t>
      </w:r>
      <w:r w:rsidRPr="00A61D9F">
        <w:t>для присоединения к Программе партнерства</w:t>
      </w:r>
      <w:r>
        <w:t>,</w:t>
      </w:r>
      <w:r w:rsidRPr="00A61D9F">
        <w:t xml:space="preserve"> </w:t>
      </w:r>
      <w:r>
        <w:t>не изменились</w:t>
      </w:r>
      <w:r w:rsidRPr="007061FE">
        <w:t>;</w:t>
      </w:r>
    </w:p>
    <w:p w:rsidR="00C70023" w:rsidRPr="00A1299D" w:rsidRDefault="00C70023" w:rsidP="00D9249A">
      <w:pPr>
        <w:pStyle w:val="af8"/>
        <w:widowControl/>
        <w:numPr>
          <w:ilvl w:val="0"/>
          <w:numId w:val="61"/>
        </w:numPr>
        <w:tabs>
          <w:tab w:val="left" w:pos="1134"/>
        </w:tabs>
        <w:autoSpaceDE/>
        <w:autoSpaceDN/>
        <w:adjustRightInd/>
        <w:ind w:left="142" w:firstLine="218"/>
        <w:jc w:val="both"/>
      </w:pPr>
      <w:r>
        <w:t xml:space="preserve">сведения, указанные в справке о цепочке собственников, </w:t>
      </w:r>
      <w:r w:rsidRPr="00A61D9F">
        <w:t xml:space="preserve">с момента </w:t>
      </w:r>
      <w:r>
        <w:t xml:space="preserve">ее </w:t>
      </w:r>
      <w:r w:rsidRPr="00A61D9F">
        <w:t>предоставления для присоединения к Программе партнерства</w:t>
      </w:r>
      <w:r>
        <w:t>, не изменялись.</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Техническое предложение (форма 2) – на ___ </w:t>
      </w:r>
      <w:proofErr w:type="gramStart"/>
      <w:r w:rsidRPr="009661B1">
        <w:rPr>
          <w:i/>
          <w:color w:val="548DD4" w:themeColor="text2" w:themeTint="99"/>
        </w:rPr>
        <w:t>л</w:t>
      </w:r>
      <w:proofErr w:type="gramEnd"/>
      <w:r w:rsidRPr="009661B1">
        <w:rPr>
          <w:i/>
          <w:color w:val="548DD4" w:themeColor="text2" w:themeTint="99"/>
        </w:rPr>
        <w:t>.;</w:t>
      </w:r>
    </w:p>
    <w:p w:rsidR="00752A92" w:rsidRPr="009661B1" w:rsidRDefault="00297AA2"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w:t>
      </w:r>
      <w:proofErr w:type="gramStart"/>
      <w:r w:rsidR="00752A92" w:rsidRPr="009661B1">
        <w:rPr>
          <w:i/>
          <w:color w:val="548DD4" w:themeColor="text2" w:themeTint="99"/>
        </w:rPr>
        <w:t>л</w:t>
      </w:r>
      <w:proofErr w:type="gramEnd"/>
      <w:r w:rsidR="00752A92" w:rsidRPr="009661B1">
        <w:rPr>
          <w:i/>
          <w:color w:val="548DD4" w:themeColor="text2" w:themeTint="99"/>
        </w:rPr>
        <w:t>.;</w:t>
      </w:r>
    </w:p>
    <w:p w:rsidR="00752A92" w:rsidRPr="009661B1" w:rsidRDefault="00752A92"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Сводная таблица стоимости работ/услуг (форма 4)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Протокол разногласий к проекту Договора (форма 5)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Календарный план (форма 6)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График оплаты (форма 7)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Анкета Потенциального участника закупки (форма 8)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Опись документов, содержащихся в заявке на участие в закупке (форма 13)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об участии в судебных разбирательствах (форма 14)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Форма гарантийного письма на предоставление сведений о цепочке собственников (форма 15)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Декларация о соответствии Потенциального участника критериям субъекта малого и среднего предпринимательства (форма 16)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Декларация о соответствии/несоответствии субподрядчика (соисполнителя) критериям субъекта малого и среднего предпринимательства (форма 17)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1</w:t>
      </w:r>
      <w:r w:rsidR="00471B82" w:rsidRPr="009661B1">
        <w:rPr>
          <w:i/>
          <w:color w:val="548DD4" w:themeColor="text2" w:themeTint="99"/>
        </w:rPr>
        <w:t>8</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9661B1" w:rsidRPr="009661B1" w:rsidRDefault="009661B1"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Гарантийное письмо об отсутствии изменений в документах (форма 2</w:t>
      </w:r>
      <w:r w:rsidR="009661B1">
        <w:rPr>
          <w:i/>
          <w:color w:val="548DD4" w:themeColor="text2" w:themeTint="99"/>
        </w:rPr>
        <w:t>7</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 xml:space="preserve">(фамилия, имя, отчество </w:t>
            </w:r>
            <w:proofErr w:type="gramStart"/>
            <w:r w:rsidRPr="009661B1">
              <w:rPr>
                <w:sz w:val="26"/>
                <w:szCs w:val="26"/>
                <w:vertAlign w:val="superscript"/>
              </w:rPr>
              <w:t>подписавшего</w:t>
            </w:r>
            <w:proofErr w:type="gramEnd"/>
            <w:r w:rsidRPr="009661B1">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D9249A">
      <w:pPr>
        <w:numPr>
          <w:ilvl w:val="1"/>
          <w:numId w:val="48"/>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D9249A">
      <w:pPr>
        <w:numPr>
          <w:ilvl w:val="2"/>
          <w:numId w:val="48"/>
        </w:numPr>
        <w:spacing w:before="60" w:after="60"/>
        <w:ind w:left="993" w:hanging="993"/>
        <w:jc w:val="both"/>
        <w:outlineLvl w:val="1"/>
        <w:rPr>
          <w:b/>
        </w:rPr>
      </w:pPr>
      <w:bookmarkStart w:id="307" w:name="_Toc422244222"/>
      <w:r w:rsidRPr="00297AA2">
        <w:rPr>
          <w:b/>
        </w:rPr>
        <w:t>Инструкции по заполнению</w:t>
      </w:r>
      <w:bookmarkEnd w:id="307"/>
    </w:p>
    <w:p w:rsidR="00297AA2" w:rsidRPr="00297AA2" w:rsidRDefault="00297AA2" w:rsidP="00D9249A">
      <w:pPr>
        <w:numPr>
          <w:ilvl w:val="3"/>
          <w:numId w:val="48"/>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D9249A">
      <w:pPr>
        <w:numPr>
          <w:ilvl w:val="3"/>
          <w:numId w:val="48"/>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D9249A">
      <w:pPr>
        <w:numPr>
          <w:ilvl w:val="3"/>
          <w:numId w:val="48"/>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D9249A">
      <w:pPr>
        <w:numPr>
          <w:ilvl w:val="3"/>
          <w:numId w:val="48"/>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D9249A">
      <w:pPr>
        <w:numPr>
          <w:ilvl w:val="3"/>
          <w:numId w:val="48"/>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D9249A">
      <w:pPr>
        <w:numPr>
          <w:ilvl w:val="3"/>
          <w:numId w:val="48"/>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8" w:name="_Toc422244223"/>
      <w:r w:rsidRPr="00297AA2">
        <w:rPr>
          <w:b/>
        </w:rPr>
        <w:t>10.2 Техническое предложение (форма 2)</w:t>
      </w:r>
      <w:bookmarkEnd w:id="308"/>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9" w:name="_Toc422244224"/>
      <w:r w:rsidRPr="00297AA2">
        <w:t xml:space="preserve">10.2.1 Форма Технического предложения </w:t>
      </w:r>
      <w:r w:rsidRPr="00297AA2">
        <w:rPr>
          <w:color w:val="4F81BD" w:themeColor="accent1"/>
        </w:rPr>
        <w:t>(на поставку товара)</w:t>
      </w:r>
      <w:bookmarkEnd w:id="309"/>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D9249A">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D9249A">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D9249A">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D9249A">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D9249A">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D9249A">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D9249A">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D9249A">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D9249A">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D9249A">
      <w:pPr>
        <w:numPr>
          <w:ilvl w:val="2"/>
          <w:numId w:val="50"/>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10" w:name="_Toc422244225"/>
      <w:r w:rsidRPr="00297AA2">
        <w:t>10.2.1.1 Инструкции по заполнению</w:t>
      </w:r>
      <w:bookmarkEnd w:id="310"/>
    </w:p>
    <w:p w:rsidR="00297AA2" w:rsidRPr="00297AA2" w:rsidRDefault="00297AA2" w:rsidP="00D9249A">
      <w:pPr>
        <w:numPr>
          <w:ilvl w:val="4"/>
          <w:numId w:val="51"/>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D9249A">
      <w:pPr>
        <w:numPr>
          <w:ilvl w:val="4"/>
          <w:numId w:val="51"/>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D9249A">
      <w:pPr>
        <w:numPr>
          <w:ilvl w:val="4"/>
          <w:numId w:val="51"/>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D9249A">
      <w:pPr>
        <w:numPr>
          <w:ilvl w:val="4"/>
          <w:numId w:val="51"/>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D9249A">
      <w:pPr>
        <w:numPr>
          <w:ilvl w:val="4"/>
          <w:numId w:val="51"/>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D9249A">
      <w:pPr>
        <w:numPr>
          <w:ilvl w:val="4"/>
          <w:numId w:val="51"/>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D9249A">
      <w:pPr>
        <w:numPr>
          <w:ilvl w:val="1"/>
          <w:numId w:val="48"/>
        </w:numPr>
        <w:spacing w:before="120" w:after="60"/>
        <w:outlineLvl w:val="0"/>
        <w:rPr>
          <w:b/>
        </w:rPr>
      </w:pPr>
      <w:bookmarkStart w:id="311" w:name="_Toc422244226"/>
      <w:r w:rsidRPr="00297AA2">
        <w:rPr>
          <w:b/>
        </w:rPr>
        <w:t>2 Техническое предложение (форма 2)</w:t>
      </w:r>
      <w:bookmarkEnd w:id="311"/>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12"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12"/>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D9249A">
      <w:pPr>
        <w:numPr>
          <w:ilvl w:val="2"/>
          <w:numId w:val="48"/>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D9249A">
      <w:pPr>
        <w:numPr>
          <w:ilvl w:val="2"/>
          <w:numId w:val="48"/>
        </w:numPr>
        <w:spacing w:before="60" w:after="60"/>
        <w:ind w:left="993" w:hanging="993"/>
        <w:jc w:val="both"/>
        <w:outlineLvl w:val="1"/>
        <w:rPr>
          <w:b/>
        </w:rPr>
      </w:pPr>
      <w:bookmarkStart w:id="313" w:name="_Toc422244228"/>
      <w:r w:rsidRPr="00297AA2">
        <w:rPr>
          <w:b/>
        </w:rPr>
        <w:t>Инструкции по заполнению</w:t>
      </w:r>
      <w:bookmarkEnd w:id="313"/>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D9249A">
      <w:pPr>
        <w:numPr>
          <w:ilvl w:val="1"/>
          <w:numId w:val="54"/>
        </w:numPr>
        <w:contextualSpacing/>
        <w:jc w:val="center"/>
        <w:rPr>
          <w:i/>
          <w:color w:val="548DD4" w:themeColor="text2" w:themeTint="99"/>
          <w:shd w:val="clear" w:color="auto" w:fill="FFFF99"/>
        </w:rPr>
      </w:pPr>
      <w:r w:rsidRPr="00DF4F05">
        <w:rPr>
          <w:b/>
        </w:rPr>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D9249A">
      <w:pPr>
        <w:numPr>
          <w:ilvl w:val="0"/>
          <w:numId w:val="55"/>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D9249A">
      <w:pPr>
        <w:numPr>
          <w:ilvl w:val="0"/>
          <w:numId w:val="56"/>
        </w:numPr>
        <w:ind w:left="426" w:hanging="426"/>
        <w:contextualSpacing/>
      </w:pPr>
      <w:bookmarkStart w:id="314" w:name="_Toc422244229"/>
      <w:r w:rsidRPr="00DF4F05">
        <w:t>Форма коммерческого предложения на поставку товаров</w:t>
      </w:r>
      <w:bookmarkEnd w:id="314"/>
    </w:p>
    <w:p w:rsidR="00DF4F05" w:rsidRPr="00DF4F05" w:rsidRDefault="00DF4F05" w:rsidP="00DF4F05">
      <w:pPr>
        <w:rPr>
          <w:color w:val="000000"/>
          <w:spacing w:val="36"/>
        </w:rPr>
      </w:pPr>
    </w:p>
    <w:p w:rsidR="00DF4F05" w:rsidRPr="00DF4F05" w:rsidRDefault="00DF4F05" w:rsidP="00DF4F05">
      <w:pPr>
        <w:pBdr>
          <w:top w:val="single" w:sz="4" w:space="1" w:color="auto"/>
        </w:pBdr>
        <w:shd w:val="clear" w:color="auto" w:fill="E0E0E0"/>
        <w:ind w:right="21"/>
        <w:jc w:val="center"/>
        <w:rPr>
          <w:b/>
          <w:color w:val="000000"/>
          <w:spacing w:val="36"/>
        </w:rPr>
      </w:pPr>
      <w:r w:rsidRPr="00DF4F05">
        <w:rPr>
          <w:b/>
          <w:color w:val="000000"/>
          <w:spacing w:val="36"/>
        </w:rPr>
        <w:t>начало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DF4F05">
      <w:pPr>
        <w:rPr>
          <w:sz w:val="26"/>
          <w:szCs w:val="26"/>
          <w:vertAlign w:val="superscript"/>
        </w:rPr>
      </w:pPr>
      <w:r w:rsidRPr="00DF4F05">
        <w:rPr>
          <w:sz w:val="26"/>
          <w:szCs w:val="26"/>
          <w:vertAlign w:val="superscript"/>
        </w:rPr>
        <w:t>Приложение №2 к письму о подаче оферты</w:t>
      </w:r>
      <w:r w:rsidRPr="00DF4F05">
        <w:rPr>
          <w:sz w:val="26"/>
          <w:szCs w:val="26"/>
          <w:vertAlign w:val="superscript"/>
        </w:rPr>
        <w:br/>
        <w:t>от «____»____________ года №________</w:t>
      </w:r>
    </w:p>
    <w:p w:rsidR="00DF4F05" w:rsidRPr="00DF4F05" w:rsidRDefault="00DF4F05" w:rsidP="00DF4F05">
      <w:pPr>
        <w:jc w:val="center"/>
        <w:rPr>
          <w:b/>
          <w:vertAlign w:val="superscript"/>
        </w:rPr>
      </w:pPr>
      <w:r w:rsidRPr="00DF4F05">
        <w:rPr>
          <w:b/>
        </w:rPr>
        <w:t>Коммерческое предложение</w:t>
      </w:r>
    </w:p>
    <w:p w:rsidR="00DF4F05" w:rsidRPr="00DF4F05" w:rsidRDefault="00DF4F05" w:rsidP="00DF4F05">
      <w:pPr>
        <w:rPr>
          <w:color w:val="000000"/>
        </w:rPr>
      </w:pPr>
      <w:r w:rsidRPr="00DF4F05">
        <w:rPr>
          <w:color w:val="000000"/>
        </w:rPr>
        <w:t>Наименование  Потенциального участника закупки: ________________________</w:t>
      </w:r>
    </w:p>
    <w:p w:rsidR="00DF4F05" w:rsidRPr="00DF4F05" w:rsidRDefault="00DF4F05" w:rsidP="00DF4F05">
      <w:pPr>
        <w:rPr>
          <w:color w:val="000000"/>
        </w:rPr>
      </w:pPr>
      <w:r w:rsidRPr="00DF4F05">
        <w:rPr>
          <w:color w:val="000000"/>
        </w:rPr>
        <w:t>Номер и наименование лота:________________________________________________</w:t>
      </w:r>
    </w:p>
    <w:p w:rsidR="00DF4F05" w:rsidRPr="00DF4F05" w:rsidRDefault="00DF4F05" w:rsidP="00DF4F05">
      <w:pPr>
        <w:rPr>
          <w:b/>
          <w:sz w:val="22"/>
          <w:szCs w:val="22"/>
        </w:rPr>
      </w:pPr>
      <w:r w:rsidRPr="00DF4F05">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F4F05" w:rsidRPr="00DF4F05" w:rsidTr="00503045">
        <w:trPr>
          <w:trHeight w:val="1060"/>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1843"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продукции</w:t>
            </w:r>
          </w:p>
        </w:tc>
        <w:tc>
          <w:tcPr>
            <w:tcW w:w="1843"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Ед. изм.</w:t>
            </w:r>
          </w:p>
        </w:tc>
        <w:tc>
          <w:tcPr>
            <w:tcW w:w="1275"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Кол-во в ед. изм.</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 xml:space="preserve">Цена единицы, руб. без НДС </w:t>
            </w:r>
          </w:p>
        </w:tc>
        <w:tc>
          <w:tcPr>
            <w:tcW w:w="1418"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Общая цена, руб. без НДС</w:t>
            </w:r>
          </w:p>
        </w:tc>
      </w:tr>
      <w:tr w:rsidR="00DF4F05" w:rsidRPr="00DF4F05" w:rsidTr="00503045">
        <w:trPr>
          <w:trHeight w:val="343"/>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312"/>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297"/>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bCs/>
                <w:sz w:val="26"/>
                <w:szCs w:val="26"/>
              </w:rPr>
            </w:pPr>
          </w:p>
        </w:tc>
        <w:tc>
          <w:tcPr>
            <w:tcW w:w="1275" w:type="dxa"/>
          </w:tcPr>
          <w:p w:rsidR="00DF4F05" w:rsidRPr="00DF4F05" w:rsidRDefault="00DF4F05" w:rsidP="00DF4F05">
            <w:pPr>
              <w:rPr>
                <w:bCs/>
                <w:sz w:val="26"/>
                <w:szCs w:val="26"/>
              </w:rPr>
            </w:pPr>
          </w:p>
        </w:tc>
        <w:tc>
          <w:tcPr>
            <w:tcW w:w="1276" w:type="dxa"/>
          </w:tcPr>
          <w:p w:rsidR="00DF4F05" w:rsidRPr="00DF4F05" w:rsidRDefault="00DF4F05" w:rsidP="00DF4F05">
            <w:pPr>
              <w:rPr>
                <w:bCs/>
                <w:sz w:val="26"/>
                <w:szCs w:val="26"/>
              </w:rPr>
            </w:pPr>
          </w:p>
        </w:tc>
        <w:tc>
          <w:tcPr>
            <w:tcW w:w="1418" w:type="dxa"/>
          </w:tcPr>
          <w:p w:rsidR="00DF4F05" w:rsidRPr="00DF4F05" w:rsidRDefault="00DF4F05" w:rsidP="00DF4F05">
            <w:pPr>
              <w:rPr>
                <w:sz w:val="26"/>
                <w:szCs w:val="26"/>
              </w:rPr>
            </w:pPr>
          </w:p>
        </w:tc>
      </w:tr>
      <w:tr w:rsidR="00DF4F05" w:rsidRPr="00DF4F05" w:rsidTr="00503045">
        <w:trPr>
          <w:trHeight w:val="326"/>
        </w:trPr>
        <w:tc>
          <w:tcPr>
            <w:tcW w:w="4253" w:type="dxa"/>
            <w:gridSpan w:val="3"/>
          </w:tcPr>
          <w:p w:rsidR="00DF4F05" w:rsidRPr="00DF4F05" w:rsidRDefault="00DF4F05" w:rsidP="00DF4F05">
            <w:r w:rsidRPr="00DF4F05">
              <w:rPr>
                <w:bCs/>
              </w:rPr>
              <w:t>ИТОГО</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275" w:type="dxa"/>
            <w:vAlign w:val="center"/>
          </w:tcPr>
          <w:p w:rsidR="00DF4F05" w:rsidRPr="00DF4F05" w:rsidRDefault="00DF4F05" w:rsidP="00DF4F05">
            <w:pPr>
              <w:rPr>
                <w:bCs/>
                <w:sz w:val="26"/>
                <w:szCs w:val="26"/>
              </w:rPr>
            </w:pPr>
            <w:r w:rsidRPr="00DF4F05">
              <w:rPr>
                <w:bCs/>
                <w:sz w:val="26"/>
                <w:szCs w:val="26"/>
              </w:rPr>
              <w:t>х</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418" w:type="dxa"/>
            <w:vAlign w:val="center"/>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7371"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статьи расходов</w:t>
            </w:r>
          </w:p>
        </w:tc>
        <w:tc>
          <w:tcPr>
            <w:tcW w:w="1560"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Стоимость, руб. без НДС</w:t>
            </w: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Стоимость товаров (итого Таблицы–1)</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Стоимость дополнительных услуг </w:t>
            </w:r>
            <w:r w:rsidRPr="00DF4F05">
              <w:rPr>
                <w:color w:val="548DD4" w:themeColor="text2" w:themeTint="99"/>
              </w:rPr>
              <w:t>[</w:t>
            </w:r>
            <w:r w:rsidRPr="00DF4F05">
              <w:rPr>
                <w:i/>
                <w:color w:val="548DD4" w:themeColor="text2" w:themeTint="99"/>
              </w:rPr>
              <w:t>расшифровать, какие дополнительные услуги должны быть включены в стоимость</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Прочие расходы </w:t>
            </w:r>
            <w:r w:rsidRPr="00DF4F05">
              <w:rPr>
                <w:color w:val="548DD4" w:themeColor="text2" w:themeTint="99"/>
              </w:rPr>
              <w:t>[</w:t>
            </w:r>
            <w:r w:rsidRPr="00DF4F05">
              <w:rPr>
                <w:i/>
                <w:color w:val="548DD4" w:themeColor="text2" w:themeTint="99"/>
              </w:rPr>
              <w:t>расшифровать с указанием каждого конкретного вида расходов</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pPr>
              <w:rPr>
                <w:sz w:val="26"/>
                <w:szCs w:val="26"/>
              </w:rPr>
            </w:pPr>
            <w:r w:rsidRPr="00DF4F05">
              <w:rPr>
                <w:sz w:val="26"/>
                <w:szCs w:val="26"/>
              </w:rPr>
              <w:t>…</w:t>
            </w:r>
          </w:p>
        </w:tc>
        <w:tc>
          <w:tcPr>
            <w:tcW w:w="7371" w:type="dxa"/>
          </w:tcPr>
          <w:p w:rsidR="00DF4F05" w:rsidRPr="00DF4F05" w:rsidRDefault="00DF4F05" w:rsidP="00DF4F05">
            <w:pPr>
              <w:rPr>
                <w:sz w:val="26"/>
                <w:szCs w:val="26"/>
              </w:rPr>
            </w:pPr>
            <w:r w:rsidRPr="00DF4F05">
              <w:rPr>
                <w:sz w:val="26"/>
                <w:szCs w:val="26"/>
              </w:rPr>
              <w:t>и т.д.</w:t>
            </w:r>
          </w:p>
        </w:tc>
        <w:tc>
          <w:tcPr>
            <w:tcW w:w="1560" w:type="dxa"/>
          </w:tcPr>
          <w:p w:rsidR="00DF4F05" w:rsidRPr="00DF4F05" w:rsidRDefault="00DF4F05" w:rsidP="00DF4F05">
            <w:pPr>
              <w:rPr>
                <w:sz w:val="26"/>
                <w:szCs w:val="26"/>
              </w:rPr>
            </w:pPr>
          </w:p>
        </w:tc>
      </w:tr>
      <w:tr w:rsidR="00DF4F05" w:rsidRPr="00DF4F05" w:rsidTr="00503045">
        <w:tc>
          <w:tcPr>
            <w:tcW w:w="7938" w:type="dxa"/>
            <w:gridSpan w:val="2"/>
          </w:tcPr>
          <w:p w:rsidR="00DF4F05" w:rsidRPr="00DF4F05" w:rsidRDefault="00DF4F05" w:rsidP="00DF4F05">
            <w:pPr>
              <w:rPr>
                <w:bCs/>
              </w:rPr>
            </w:pPr>
            <w:r w:rsidRPr="00DF4F05">
              <w:rPr>
                <w:bCs/>
              </w:rPr>
              <w:t>ИТОГО (1+2-….)</w:t>
            </w:r>
          </w:p>
        </w:tc>
        <w:tc>
          <w:tcPr>
            <w:tcW w:w="1560" w:type="dxa"/>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603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w:t>
            </w:r>
          </w:p>
        </w:tc>
        <w:tc>
          <w:tcPr>
            <w:tcW w:w="2895"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Значение</w:t>
            </w: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Условия оплаты</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Гарантийный срок</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r w:rsidRPr="00DF4F05">
              <w:t>…</w:t>
            </w:r>
          </w:p>
        </w:tc>
        <w:tc>
          <w:tcPr>
            <w:tcW w:w="6036" w:type="dxa"/>
          </w:tcPr>
          <w:p w:rsidR="00DF4F05" w:rsidRPr="00DF4F05" w:rsidRDefault="00DF4F05" w:rsidP="00DF4F05">
            <w:r w:rsidRPr="00DF4F05">
              <w:t>и т.д.</w:t>
            </w:r>
          </w:p>
        </w:tc>
        <w:tc>
          <w:tcPr>
            <w:tcW w:w="2895" w:type="dxa"/>
          </w:tcPr>
          <w:p w:rsidR="00DF4F05" w:rsidRPr="00DF4F05" w:rsidRDefault="00DF4F05" w:rsidP="00DF4F05">
            <w:pPr>
              <w:rPr>
                <w:sz w:val="26"/>
                <w:szCs w:val="26"/>
              </w:rPr>
            </w:pPr>
          </w:p>
        </w:tc>
      </w:tr>
    </w:tbl>
    <w:p w:rsidR="00DF4F05" w:rsidRPr="00DF4F05" w:rsidRDefault="00DF4F05" w:rsidP="00DF4F05">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(подпись, М.П.)</w:t>
            </w:r>
          </w:p>
        </w:tc>
      </w:tr>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 xml:space="preserve">(фамилия, имя, отчество </w:t>
            </w:r>
            <w:proofErr w:type="gramStart"/>
            <w:r w:rsidRPr="00DF4F05">
              <w:rPr>
                <w:sz w:val="26"/>
                <w:szCs w:val="26"/>
                <w:vertAlign w:val="superscript"/>
              </w:rPr>
              <w:t>подписавшего</w:t>
            </w:r>
            <w:proofErr w:type="gramEnd"/>
            <w:r w:rsidRPr="00DF4F05">
              <w:rPr>
                <w:sz w:val="26"/>
                <w:szCs w:val="26"/>
                <w:vertAlign w:val="superscript"/>
              </w:rPr>
              <w:t>, должность)</w:t>
            </w:r>
          </w:p>
        </w:tc>
      </w:tr>
    </w:tbl>
    <w:p w:rsidR="00DF4F05" w:rsidRPr="00DF4F05" w:rsidRDefault="00DF4F05" w:rsidP="00DF4F05">
      <w:pPr>
        <w:rPr>
          <w:color w:val="000000"/>
          <w:spacing w:val="36"/>
        </w:rPr>
      </w:pPr>
    </w:p>
    <w:p w:rsidR="00DF4F05" w:rsidRPr="00DF4F05" w:rsidRDefault="00DF4F05" w:rsidP="00DF4F05">
      <w:pPr>
        <w:sectPr w:rsidR="00DF4F05" w:rsidRPr="00DF4F05" w:rsidSect="00503045">
          <w:pgSz w:w="11906" w:h="16838"/>
          <w:pgMar w:top="1134" w:right="707" w:bottom="1134" w:left="1701" w:header="708" w:footer="708" w:gutter="0"/>
          <w:cols w:space="708"/>
          <w:docGrid w:linePitch="360"/>
        </w:sectPr>
      </w:pPr>
    </w:p>
    <w:p w:rsidR="00DF4F05" w:rsidRPr="00DF4F05" w:rsidRDefault="00DF4F05" w:rsidP="00D9249A">
      <w:pPr>
        <w:numPr>
          <w:ilvl w:val="2"/>
          <w:numId w:val="55"/>
        </w:numPr>
        <w:ind w:left="993" w:hanging="993"/>
        <w:contextualSpacing/>
      </w:pPr>
      <w:bookmarkStart w:id="315" w:name="_Toc422244230"/>
      <w:r w:rsidRPr="00DF4F05">
        <w:t>Инструкции по заполнению</w:t>
      </w:r>
      <w:bookmarkEnd w:id="315"/>
    </w:p>
    <w:p w:rsidR="00DF4F05" w:rsidRPr="00DF4F05" w:rsidRDefault="00DF4F05" w:rsidP="00D9249A">
      <w:pPr>
        <w:numPr>
          <w:ilvl w:val="3"/>
          <w:numId w:val="57"/>
        </w:numPr>
        <w:ind w:left="993" w:hanging="993"/>
        <w:contextualSpacing/>
      </w:pPr>
      <w:r w:rsidRPr="00DF4F05">
        <w:t>Заполняется в случае поставки товаров, в иных случаях данная форма не заполняется и не предоставляется.</w:t>
      </w:r>
    </w:p>
    <w:p w:rsidR="00DF4F05" w:rsidRPr="00DF4F05" w:rsidRDefault="00DF4F05" w:rsidP="00D9249A">
      <w:pPr>
        <w:numPr>
          <w:ilvl w:val="3"/>
          <w:numId w:val="57"/>
        </w:numPr>
        <w:ind w:left="993" w:hanging="993"/>
        <w:contextualSpacing/>
      </w:pPr>
      <w:r w:rsidRPr="00DF4F05">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F4F05" w:rsidRPr="00DF4F05" w:rsidRDefault="00DF4F05" w:rsidP="00D9249A">
      <w:pPr>
        <w:numPr>
          <w:ilvl w:val="3"/>
          <w:numId w:val="57"/>
        </w:numPr>
        <w:ind w:left="993" w:hanging="993"/>
        <w:contextualSpacing/>
      </w:pPr>
      <w:r w:rsidRPr="00DF4F05">
        <w:t xml:space="preserve">Потенциальный участник указывает свое фирменное наименование, в </w:t>
      </w:r>
      <w:proofErr w:type="spellStart"/>
      <w:r w:rsidRPr="00DF4F05">
        <w:t>т.ч</w:t>
      </w:r>
      <w:proofErr w:type="spellEnd"/>
      <w:r w:rsidRPr="00DF4F05">
        <w:t>. организационно-правовую форму (для юридического лица), ФИО, паспортные данные (для индивидуального предпринимателя).</w:t>
      </w:r>
    </w:p>
    <w:p w:rsidR="00DF4F05" w:rsidRPr="00DF4F05" w:rsidRDefault="00DF4F05" w:rsidP="00D9249A">
      <w:pPr>
        <w:numPr>
          <w:ilvl w:val="3"/>
          <w:numId w:val="57"/>
        </w:numPr>
        <w:ind w:left="993" w:hanging="993"/>
        <w:contextualSpacing/>
      </w:pPr>
      <w:r w:rsidRPr="00DF4F05">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F4F05" w:rsidRPr="00DF4F05" w:rsidRDefault="00DF4F05" w:rsidP="00D9249A">
      <w:pPr>
        <w:numPr>
          <w:ilvl w:val="3"/>
          <w:numId w:val="57"/>
        </w:numPr>
        <w:ind w:left="993" w:hanging="993"/>
        <w:contextualSpacing/>
      </w:pPr>
      <w:r w:rsidRPr="00DF4F05">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F4F05" w:rsidRPr="00DF4F05" w:rsidRDefault="00DF4F05" w:rsidP="00D9249A">
      <w:pPr>
        <w:numPr>
          <w:ilvl w:val="3"/>
          <w:numId w:val="57"/>
        </w:numPr>
        <w:ind w:left="993" w:hanging="993"/>
        <w:contextualSpacing/>
      </w:pPr>
      <w:r w:rsidRPr="00DF4F05">
        <w:t>В таблице–3 приводятся иные параметры коммерческого предложения Потенциального участника.</w:t>
      </w:r>
    </w:p>
    <w:p w:rsidR="00DF4F05" w:rsidRPr="00DF4F05" w:rsidRDefault="00DF4F05" w:rsidP="00D9249A">
      <w:pPr>
        <w:numPr>
          <w:ilvl w:val="3"/>
          <w:numId w:val="57"/>
        </w:numPr>
        <w:ind w:left="993" w:hanging="993"/>
        <w:contextualSpacing/>
      </w:pPr>
      <w:r w:rsidRPr="00DF4F05">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F4F05" w:rsidRPr="00DF4F05" w:rsidRDefault="00DF4F05" w:rsidP="00D9249A">
      <w:pPr>
        <w:numPr>
          <w:ilvl w:val="3"/>
          <w:numId w:val="57"/>
        </w:numPr>
        <w:ind w:left="993" w:hanging="993"/>
        <w:contextualSpacing/>
      </w:pPr>
      <w:r w:rsidRPr="00DF4F05">
        <w:t>В случае необходимости поставки МТР и выполнения сопутствующих работ (</w:t>
      </w:r>
      <w:proofErr w:type="gramStart"/>
      <w:r w:rsidRPr="00DF4F05">
        <w:t>шеф-монтаж</w:t>
      </w:r>
      <w:proofErr w:type="gramEnd"/>
      <w:r w:rsidRPr="00DF4F05">
        <w:t xml:space="preserve">, проектирование, </w:t>
      </w:r>
      <w:proofErr w:type="spellStart"/>
      <w:r w:rsidRPr="00DF4F05">
        <w:t>пусконаладка</w:t>
      </w:r>
      <w:proofErr w:type="spellEnd"/>
      <w:r w:rsidRPr="00DF4F05">
        <w:t xml:space="preserve"> и пр.) в коммерческом предложении предусмотреть разделение стоимости поставки МТР и выполнение соответствующих работ.</w:t>
      </w:r>
    </w:p>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Pr>
        <w:sectPr w:rsidR="00DF4F05" w:rsidRPr="00DF4F05">
          <w:pgSz w:w="11906" w:h="16838"/>
          <w:pgMar w:top="1134" w:right="850" w:bottom="1134" w:left="1701" w:header="708" w:footer="708" w:gutter="0"/>
          <w:cols w:space="708"/>
          <w:docGrid w:linePitch="360"/>
        </w:sectPr>
      </w:pPr>
    </w:p>
    <w:p w:rsidR="00DF4F05" w:rsidRPr="00DF4F05" w:rsidRDefault="00DF4F05" w:rsidP="00D9249A">
      <w:pPr>
        <w:numPr>
          <w:ilvl w:val="2"/>
          <w:numId w:val="57"/>
        </w:numPr>
        <w:contextualSpacing/>
      </w:pPr>
      <w:bookmarkStart w:id="316" w:name="_Toc422244231"/>
      <w:r w:rsidRPr="00DF4F05">
        <w:t xml:space="preserve"> Приложение №1 к форме Коммерческого предложения на поставку товаров</w:t>
      </w:r>
      <w:bookmarkEnd w:id="316"/>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Pr="00DF4F05" w:rsidRDefault="00DF4F05" w:rsidP="00DF4F05">
      <w:pPr>
        <w:rPr>
          <w:sz w:val="26"/>
          <w:szCs w:val="26"/>
          <w:vertAlign w:val="superscript"/>
        </w:rPr>
      </w:pPr>
    </w:p>
    <w:p w:rsidR="00DF4F05" w:rsidRPr="00DF4F05" w:rsidRDefault="00DF4F05" w:rsidP="00DF4F05">
      <w:pPr>
        <w:rPr>
          <w:sz w:val="26"/>
          <w:szCs w:val="26"/>
          <w:vertAlign w:val="superscript"/>
        </w:rPr>
      </w:pPr>
      <w:r w:rsidRPr="00DF4F05">
        <w:rPr>
          <w:sz w:val="26"/>
          <w:szCs w:val="26"/>
          <w:vertAlign w:val="superscript"/>
        </w:rPr>
        <w:t>Приложение №1 к Коммерческому предложению</w:t>
      </w:r>
    </w:p>
    <w:p w:rsidR="00DF4F05" w:rsidRPr="00DF4F05" w:rsidRDefault="00DF4F05" w:rsidP="00DF4F05">
      <w:pPr>
        <w:rPr>
          <w:sz w:val="26"/>
          <w:szCs w:val="26"/>
          <w:vertAlign w:val="superscript"/>
        </w:rPr>
      </w:pPr>
      <w:r w:rsidRPr="00DF4F05">
        <w:rPr>
          <w:sz w:val="26"/>
          <w:szCs w:val="26"/>
          <w:vertAlign w:val="superscript"/>
        </w:rPr>
        <w:t>от «____»_____________ года №_______</w:t>
      </w:r>
    </w:p>
    <w:p w:rsidR="00DF4F05" w:rsidRPr="00DF4F05" w:rsidRDefault="00DF4F05" w:rsidP="00DF4F05">
      <w:pPr>
        <w:rPr>
          <w:color w:val="000000"/>
          <w:spacing w:val="36"/>
        </w:rPr>
      </w:pPr>
      <w:bookmarkStart w:id="317" w:name="_Toc422244232"/>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D9249A">
      <w:pPr>
        <w:numPr>
          <w:ilvl w:val="3"/>
          <w:numId w:val="57"/>
        </w:numPr>
        <w:ind w:left="993" w:hanging="993"/>
        <w:contextualSpacing/>
        <w:rPr>
          <w:b/>
        </w:rPr>
      </w:pPr>
      <w:r w:rsidRPr="00DF4F05">
        <w:rPr>
          <w:b/>
        </w:rPr>
        <w:t>Инструкции по заполнению</w:t>
      </w:r>
      <w:bookmarkEnd w:id="317"/>
    </w:p>
    <w:p w:rsidR="00DF4F05" w:rsidRPr="00DF4F05" w:rsidRDefault="00DF4F05" w:rsidP="00D9249A">
      <w:pPr>
        <w:numPr>
          <w:ilvl w:val="3"/>
          <w:numId w:val="57"/>
        </w:numPr>
        <w:ind w:left="993" w:hanging="993"/>
        <w:contextualSpacing/>
        <w:rPr>
          <w:b/>
        </w:rPr>
      </w:pPr>
      <w:r w:rsidRPr="00DF4F05">
        <w:t xml:space="preserve">Приложение №1 к форме Коммерческого предложения на поставку товаров необходимо заполнить в формате </w:t>
      </w:r>
      <w:proofErr w:type="gramStart"/>
      <w:r w:rsidRPr="00DF4F05">
        <w:t>Х</w:t>
      </w:r>
      <w:proofErr w:type="gramEnd"/>
      <w:r w:rsidRPr="00DF4F05">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DF4F05">
        <w:rPr>
          <w:lang w:val="en-US"/>
        </w:rPr>
        <w:t>XML</w:t>
      </w:r>
      <w:r w:rsidRPr="00DF4F05">
        <w:rPr>
          <w:u w:val="single"/>
        </w:rPr>
        <w:t>.(сканировать данный файл не нужно)</w:t>
      </w:r>
      <w:r w:rsidRPr="00DF4F05">
        <w:t>.</w:t>
      </w:r>
    </w:p>
    <w:p w:rsidR="00DF4F05" w:rsidRPr="00DF4F05" w:rsidRDefault="00DF4F05" w:rsidP="00D9249A">
      <w:pPr>
        <w:numPr>
          <w:ilvl w:val="3"/>
          <w:numId w:val="57"/>
        </w:numPr>
        <w:ind w:left="993" w:hanging="993"/>
        <w:contextualSpacing/>
        <w:rPr>
          <w:b/>
        </w:rPr>
      </w:pPr>
      <w:r w:rsidRPr="00DF4F05">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297AA2" w:rsidRPr="00297AA2" w:rsidRDefault="00DF4F05" w:rsidP="00DF4F05">
      <w:pPr>
        <w:widowControl/>
        <w:autoSpaceDE/>
        <w:autoSpaceDN/>
        <w:adjustRightInd/>
        <w:contextualSpacing/>
        <w:jc w:val="both"/>
      </w:pPr>
      <w:r w:rsidRPr="00DF4F05">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DF4F05">
        <w:t>.</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footerReference w:type="default" r:id="rId19"/>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8" w:name="_Toc422244237"/>
      <w:r w:rsidRPr="00297AA2">
        <w:rPr>
          <w:b/>
        </w:rPr>
        <w:t>10.4  Сводная таблица стоимости работ/услуг (форма 4)</w:t>
      </w:r>
    </w:p>
    <w:p w:rsidR="00604D29" w:rsidRPr="00297AA2" w:rsidRDefault="00604D29" w:rsidP="00604D29">
      <w:pPr>
        <w:spacing w:before="60" w:after="60"/>
        <w:jc w:val="both"/>
        <w:outlineLvl w:val="1"/>
      </w:pPr>
      <w:bookmarkStart w:id="319" w:name="_Toc422244234"/>
      <w:r w:rsidRPr="00297AA2">
        <w:t>10.4.1 Форма сводной таблицы стоимости работ/услуг</w:t>
      </w:r>
      <w:bookmarkEnd w:id="319"/>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D9249A">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D9249A">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D9249A">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20" w:name="_Toc422244235"/>
      <w:r w:rsidRPr="00297AA2">
        <w:t>10.4.1.1 Приложение №1 к форме сводной таблице стоимости работ/услуг</w:t>
      </w:r>
      <w:bookmarkEnd w:id="320"/>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footerReference w:type="default" r:id="rId20"/>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21" w:name="_Toc422244236"/>
      <w:r w:rsidRPr="00297AA2">
        <w:rPr>
          <w:b/>
        </w:rPr>
        <w:t>10.4.2 Инструкции по заполнению</w:t>
      </w:r>
      <w:bookmarkEnd w:id="321"/>
    </w:p>
    <w:p w:rsidR="00604D29" w:rsidRPr="00297AA2" w:rsidRDefault="00604D29" w:rsidP="00604D29">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t>10.5 Протокол разногласий к проекту Договора (форма 5)</w:t>
      </w:r>
      <w:bookmarkEnd w:id="318"/>
    </w:p>
    <w:p w:rsidR="00297AA2" w:rsidRPr="00297AA2" w:rsidRDefault="00297AA2" w:rsidP="00297AA2">
      <w:pPr>
        <w:spacing w:before="60" w:after="60"/>
        <w:jc w:val="both"/>
        <w:outlineLvl w:val="1"/>
      </w:pPr>
      <w:bookmarkStart w:id="322" w:name="_Toc422244238"/>
      <w:r w:rsidRPr="00297AA2">
        <w:t>10.5.1 Форма Протокола разногласий к проекту Договора</w:t>
      </w:r>
      <w:bookmarkEnd w:id="32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3" w:name="_Toc422244239"/>
      <w:r w:rsidRPr="00297AA2">
        <w:rPr>
          <w:b/>
        </w:rPr>
        <w:t>10.5.2 Инструкции по заполнению Протокола разногласий к проекту Договора</w:t>
      </w:r>
      <w:bookmarkEnd w:id="323"/>
    </w:p>
    <w:p w:rsidR="00297AA2" w:rsidRPr="00297AA2" w:rsidRDefault="00297AA2" w:rsidP="00297AA2">
      <w:pPr>
        <w:spacing w:before="60" w:after="60"/>
        <w:jc w:val="both"/>
      </w:pPr>
      <w:r w:rsidRPr="00297AA2">
        <w:t>10.5.2.1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10.5.2.2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10.5.2.3</w:t>
      </w:r>
      <w:proofErr w:type="gramStart"/>
      <w:r w:rsidRPr="00297AA2">
        <w:t xml:space="preserve"> В</w:t>
      </w:r>
      <w:proofErr w:type="gramEnd"/>
      <w:r w:rsidRPr="00297AA2">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w:t>
      </w:r>
    </w:p>
    <w:p w:rsidR="00297AA2" w:rsidRPr="00297AA2" w:rsidRDefault="00297AA2" w:rsidP="00297AA2">
      <w:pPr>
        <w:spacing w:before="60" w:after="60"/>
        <w:jc w:val="both"/>
      </w:pPr>
      <w:r w:rsidRPr="00297AA2">
        <w:t>10.5.2.4 Условия Договора будут определяться в соответствии с Технической частью Закупочной документации.</w:t>
      </w:r>
    </w:p>
    <w:p w:rsidR="00297AA2" w:rsidRPr="00297AA2" w:rsidRDefault="00297AA2" w:rsidP="00297AA2">
      <w:pPr>
        <w:spacing w:before="60" w:after="60"/>
        <w:jc w:val="both"/>
      </w:pPr>
      <w:r w:rsidRPr="00297AA2">
        <w:t>10.5.2.5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4" w:name="_Toc422244240"/>
      <w:r w:rsidRPr="00297AA2">
        <w:rPr>
          <w:b/>
        </w:rPr>
        <w:t>10.6 Календарный план (форма 6)</w:t>
      </w:r>
      <w:bookmarkEnd w:id="324"/>
    </w:p>
    <w:p w:rsidR="00297AA2" w:rsidRPr="00297AA2" w:rsidRDefault="00297AA2" w:rsidP="00297AA2">
      <w:pPr>
        <w:spacing w:before="60" w:after="60"/>
        <w:jc w:val="both"/>
        <w:outlineLvl w:val="1"/>
      </w:pPr>
      <w:bookmarkStart w:id="325" w:name="_Toc422244241"/>
      <w:r w:rsidRPr="00297AA2">
        <w:t>10.6.1 Форма календарного плана</w:t>
      </w:r>
      <w:bookmarkEnd w:id="325"/>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D9249A">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D9249A">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D9249A">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26" w:name="_Toc422244242"/>
      <w:r w:rsidRPr="00297AA2">
        <w:rPr>
          <w:b/>
        </w:rPr>
        <w:t>10.6.2 Инструкции по заполнению</w:t>
      </w:r>
      <w:bookmarkEnd w:id="326"/>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D9249A">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D9249A">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D9249A">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D9249A">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D9249A">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297AA2" w:rsidRPr="00297AA2" w:rsidRDefault="00297AA2" w:rsidP="00AA46C8">
      <w:pPr>
        <w:pageBreakBefore/>
        <w:spacing w:before="120" w:after="60"/>
        <w:outlineLvl w:val="0"/>
        <w:rPr>
          <w:b/>
        </w:rPr>
      </w:pPr>
      <w:bookmarkStart w:id="327" w:name="_Toc422244243"/>
      <w:r w:rsidRPr="00297AA2">
        <w:rPr>
          <w:b/>
        </w:rPr>
        <w:t>10.7 График оплаты (форма 7)</w:t>
      </w:r>
      <w:bookmarkEnd w:id="327"/>
    </w:p>
    <w:p w:rsidR="00297AA2" w:rsidRPr="00297AA2" w:rsidRDefault="00297AA2" w:rsidP="00297AA2">
      <w:pPr>
        <w:spacing w:before="60" w:after="60"/>
        <w:jc w:val="both"/>
        <w:outlineLvl w:val="1"/>
      </w:pPr>
      <w:bookmarkStart w:id="328" w:name="_Toc422244244"/>
      <w:r w:rsidRPr="00297AA2">
        <w:t>10.7.1 Форма графика оплаты</w:t>
      </w:r>
      <w:bookmarkEnd w:id="328"/>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График оплаты </w:t>
      </w:r>
    </w:p>
    <w:p w:rsidR="00297AA2" w:rsidRPr="00297AA2" w:rsidRDefault="00297AA2" w:rsidP="00297AA2">
      <w:pPr>
        <w:contextualSpacing/>
        <w:jc w:val="both"/>
        <w:rPr>
          <w:color w:val="000000"/>
        </w:rPr>
      </w:pP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297AA2" w:rsidRPr="00297AA2" w:rsidTr="00297AA2">
        <w:tc>
          <w:tcPr>
            <w:tcW w:w="82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 xml:space="preserve">№ </w:t>
            </w:r>
            <w:proofErr w:type="gramStart"/>
            <w:r w:rsidRPr="00297AA2">
              <w:rPr>
                <w:color w:val="000000"/>
                <w:sz w:val="22"/>
                <w:szCs w:val="22"/>
              </w:rPr>
              <w:t>п</w:t>
            </w:r>
            <w:proofErr w:type="gramEnd"/>
            <w:r w:rsidRPr="00297AA2">
              <w:rPr>
                <w:color w:val="000000"/>
                <w:sz w:val="22"/>
                <w:szCs w:val="22"/>
              </w:rPr>
              <w:t>/п</w:t>
            </w:r>
          </w:p>
        </w:tc>
        <w:tc>
          <w:tcPr>
            <w:tcW w:w="310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Наименование этапа</w:t>
            </w:r>
          </w:p>
        </w:tc>
        <w:tc>
          <w:tcPr>
            <w:tcW w:w="2084"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Номер этапа в графике (приложение к Договору)</w:t>
            </w:r>
          </w:p>
        </w:tc>
        <w:tc>
          <w:tcPr>
            <w:tcW w:w="188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Срок платежа</w:t>
            </w:r>
          </w:p>
        </w:tc>
        <w:tc>
          <w:tcPr>
            <w:tcW w:w="169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Сумма платежа, руб. (с НДС)</w:t>
            </w:r>
          </w:p>
        </w:tc>
      </w:tr>
      <w:tr w:rsidR="00297AA2" w:rsidRPr="00297AA2" w:rsidTr="00297AA2">
        <w:tc>
          <w:tcPr>
            <w:tcW w:w="82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1</w:t>
            </w:r>
          </w:p>
        </w:tc>
        <w:tc>
          <w:tcPr>
            <w:tcW w:w="310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2</w:t>
            </w:r>
          </w:p>
        </w:tc>
        <w:tc>
          <w:tcPr>
            <w:tcW w:w="2084"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3</w:t>
            </w:r>
          </w:p>
        </w:tc>
        <w:tc>
          <w:tcPr>
            <w:tcW w:w="188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4</w:t>
            </w:r>
          </w:p>
        </w:tc>
        <w:tc>
          <w:tcPr>
            <w:tcW w:w="169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5</w:t>
            </w:r>
          </w:p>
        </w:tc>
      </w:tr>
      <w:tr w:rsidR="00297AA2" w:rsidRPr="00297AA2" w:rsidTr="00297AA2">
        <w:tc>
          <w:tcPr>
            <w:tcW w:w="828" w:type="dxa"/>
          </w:tcPr>
          <w:p w:rsidR="00297AA2" w:rsidRPr="00297AA2" w:rsidRDefault="00297AA2" w:rsidP="00D9249A">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D9249A">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D9249A">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ind w:left="57" w:right="57"/>
              <w:contextualSpacing/>
              <w:rPr>
                <w:color w:val="000000"/>
                <w:sz w:val="22"/>
                <w:szCs w:val="22"/>
              </w:rPr>
            </w:pPr>
            <w:r w:rsidRPr="00297AA2">
              <w:rPr>
                <w:color w:val="000000"/>
                <w:sz w:val="22"/>
                <w:szCs w:val="22"/>
              </w:rPr>
              <w:t>…</w:t>
            </w: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3936" w:type="dxa"/>
            <w:gridSpan w:val="2"/>
          </w:tcPr>
          <w:p w:rsidR="00297AA2" w:rsidRPr="00297AA2" w:rsidRDefault="00297AA2" w:rsidP="00297AA2">
            <w:pPr>
              <w:ind w:left="57" w:right="57"/>
              <w:contextualSpacing/>
              <w:rPr>
                <w:b/>
                <w:color w:val="000000"/>
                <w:sz w:val="22"/>
                <w:szCs w:val="22"/>
              </w:rPr>
            </w:pPr>
            <w:r w:rsidRPr="00297AA2">
              <w:rPr>
                <w:b/>
                <w:color w:val="000000"/>
                <w:sz w:val="22"/>
                <w:szCs w:val="22"/>
              </w:rPr>
              <w:t>ИТОГО общая сумма, руб. с НДС</w:t>
            </w:r>
          </w:p>
        </w:tc>
        <w:tc>
          <w:tcPr>
            <w:tcW w:w="2084"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885"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695" w:type="dxa"/>
          </w:tcPr>
          <w:p w:rsidR="00297AA2" w:rsidRPr="00297AA2" w:rsidRDefault="00297AA2" w:rsidP="00297AA2">
            <w:pPr>
              <w:ind w:left="57" w:right="57"/>
              <w:contextualSpacing/>
              <w:rPr>
                <w:b/>
                <w:color w:val="000000"/>
                <w:sz w:val="22"/>
                <w:szCs w:val="22"/>
              </w:rPr>
            </w:pPr>
          </w:p>
        </w:tc>
      </w:tr>
    </w:tbl>
    <w:p w:rsidR="00297AA2" w:rsidRPr="00297AA2" w:rsidRDefault="00297AA2" w:rsidP="00297AA2">
      <w:pPr>
        <w:ind w:firstLine="567"/>
        <w:contextualSpacing/>
        <w:jc w:val="both"/>
        <w:rPr>
          <w:color w:val="000000"/>
          <w:sz w:val="26"/>
          <w:szCs w:val="26"/>
        </w:rPr>
      </w:pPr>
    </w:p>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contextualSpacing/>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sz w:val="26"/>
          <w:szCs w:val="26"/>
        </w:rPr>
      </w:pPr>
      <w:r w:rsidRPr="00297AA2">
        <w:rPr>
          <w:b/>
          <w:color w:val="000000"/>
          <w:spacing w:val="36"/>
          <w:sz w:val="26"/>
          <w:szCs w:val="26"/>
        </w:rPr>
        <w:br w:type="page"/>
      </w:r>
    </w:p>
    <w:p w:rsidR="00297AA2" w:rsidRPr="00297AA2" w:rsidRDefault="00297AA2" w:rsidP="00297AA2">
      <w:pPr>
        <w:spacing w:before="60" w:after="60"/>
        <w:jc w:val="both"/>
        <w:outlineLvl w:val="1"/>
        <w:rPr>
          <w:b/>
        </w:rPr>
      </w:pPr>
      <w:bookmarkStart w:id="329" w:name="_Toc422244245"/>
      <w:r w:rsidRPr="00297AA2">
        <w:rPr>
          <w:b/>
        </w:rPr>
        <w:t>10.7.2Инструкции по заполнению</w:t>
      </w:r>
      <w:bookmarkEnd w:id="329"/>
    </w:p>
    <w:p w:rsidR="00297AA2" w:rsidRPr="00297AA2" w:rsidRDefault="00297AA2" w:rsidP="00297AA2">
      <w:pPr>
        <w:widowControl/>
        <w:autoSpaceDE/>
        <w:autoSpaceDN/>
        <w:adjustRightInd/>
        <w:contextualSpacing/>
        <w:jc w:val="both"/>
      </w:pPr>
      <w:r w:rsidRPr="00297AA2">
        <w:t>10.7.2.1 Потенциальный участник закупки приводит номер и дату письма о подаче оферты, приложением к которому является данный график оплаты.</w:t>
      </w:r>
    </w:p>
    <w:p w:rsidR="00297AA2" w:rsidRPr="00297AA2" w:rsidRDefault="00297AA2" w:rsidP="00297AA2">
      <w:pPr>
        <w:jc w:val="both"/>
      </w:pPr>
      <w:r w:rsidRPr="00297AA2">
        <w:t xml:space="preserve">10.7.2.2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autoSpaceDE/>
        <w:autoSpaceDN/>
        <w:adjustRightInd/>
        <w:contextualSpacing/>
        <w:jc w:val="both"/>
      </w:pPr>
      <w:r w:rsidRPr="00297AA2">
        <w:t>10.7.2.3 График оплаты должен быть подготовлен на основе Графика, являющегося приложением к Проекту Договора и должен содержать ссылки на отдельные этапы/под</w:t>
      </w:r>
      <w:r w:rsidR="00F31479">
        <w:t xml:space="preserve"> </w:t>
      </w:r>
      <w:r w:rsidRPr="00297AA2">
        <w:t>этапы, предусмотренные Календарным планом.</w:t>
      </w:r>
    </w:p>
    <w:p w:rsidR="00297AA2" w:rsidRPr="00297AA2" w:rsidRDefault="00297AA2" w:rsidP="00297AA2">
      <w:pPr>
        <w:widowControl/>
        <w:autoSpaceDE/>
        <w:autoSpaceDN/>
        <w:adjustRightInd/>
        <w:contextualSpacing/>
        <w:jc w:val="both"/>
      </w:pPr>
      <w:r w:rsidRPr="00297AA2">
        <w:t>10.7.2.4</w:t>
      </w:r>
      <w:r w:rsidR="00F31479">
        <w:t xml:space="preserve"> </w:t>
      </w:r>
      <w:r w:rsidRPr="00297AA2">
        <w:t>График оплаты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График оплаты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footerReference w:type="default" r:id="rId21"/>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0" w:name="_Toc422244246"/>
      <w:r w:rsidRPr="00297AA2">
        <w:rPr>
          <w:b/>
        </w:rPr>
        <w:t>10.8  Анкета Потенциального участника закупки (форма 8)</w:t>
      </w:r>
      <w:bookmarkEnd w:id="330"/>
    </w:p>
    <w:p w:rsidR="00297AA2" w:rsidRPr="00297AA2" w:rsidRDefault="00297AA2" w:rsidP="00297AA2">
      <w:pPr>
        <w:spacing w:before="60" w:after="60"/>
        <w:jc w:val="both"/>
        <w:outlineLvl w:val="1"/>
      </w:pPr>
      <w:bookmarkStart w:id="331" w:name="_Toc422244247"/>
      <w:r w:rsidRPr="00297AA2">
        <w:t>10.8.1 Форма Анкеты Потенциального участника закупки</w:t>
      </w:r>
      <w:bookmarkEnd w:id="33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D9249A">
      <w:pPr>
        <w:numPr>
          <w:ilvl w:val="2"/>
          <w:numId w:val="48"/>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32" w:name="_Toc422244248"/>
      <w:r w:rsidRPr="00297AA2">
        <w:rPr>
          <w:b/>
        </w:rPr>
        <w:t>10.8.2 Инструкции по заполнению</w:t>
      </w:r>
      <w:bookmarkEnd w:id="332"/>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3" w:name="_Toc422244249"/>
      <w:r w:rsidRPr="00297AA2">
        <w:rPr>
          <w:b/>
        </w:rPr>
        <w:t>10.9 Справка о перечне и годовых объемах выполнения аналогичных договоров (форма 9)</w:t>
      </w:r>
      <w:bookmarkEnd w:id="333"/>
    </w:p>
    <w:p w:rsidR="00297AA2" w:rsidRPr="00297AA2" w:rsidRDefault="00297AA2" w:rsidP="00297AA2">
      <w:pPr>
        <w:spacing w:before="60" w:after="60"/>
        <w:jc w:val="both"/>
        <w:outlineLvl w:val="1"/>
      </w:pPr>
      <w:bookmarkStart w:id="334" w:name="_Toc422244250"/>
      <w:r w:rsidRPr="00297AA2">
        <w:t>10.9.1 Форма Справки о перечне и годовых объемах выполнения аналогичных договоров</w:t>
      </w:r>
      <w:bookmarkEnd w:id="33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D9249A">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D9249A">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D9249A">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D9249A">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D9249A">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D9249A">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D9249A">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D9249A">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D9249A">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5" w:name="_Toc422244251"/>
      <w:r w:rsidRPr="00297AA2">
        <w:rPr>
          <w:b/>
        </w:rPr>
        <w:t>10.9.2 Инструкции по заполнению</w:t>
      </w:r>
      <w:bookmarkEnd w:id="335"/>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6" w:name="_Toc422244252"/>
      <w:r w:rsidRPr="00297AA2">
        <w:rPr>
          <w:b/>
        </w:rPr>
        <w:t xml:space="preserve">10.10 Справка о материально-технических ресурсах (форма </w:t>
      </w:r>
      <w:r w:rsidR="007F5C8D">
        <w:rPr>
          <w:b/>
        </w:rPr>
        <w:t>10</w:t>
      </w:r>
      <w:r w:rsidRPr="00297AA2">
        <w:rPr>
          <w:b/>
        </w:rPr>
        <w:t>)</w:t>
      </w:r>
      <w:bookmarkEnd w:id="336"/>
    </w:p>
    <w:p w:rsidR="00297AA2" w:rsidRPr="00297AA2" w:rsidRDefault="00297AA2" w:rsidP="00297AA2">
      <w:pPr>
        <w:spacing w:before="60" w:after="60"/>
        <w:jc w:val="both"/>
        <w:outlineLvl w:val="1"/>
      </w:pPr>
      <w:bookmarkStart w:id="337" w:name="_Toc422244253"/>
      <w:r w:rsidRPr="00297AA2">
        <w:t>10.10.1 Форма Справки о материально-технических ресурсах</w:t>
      </w:r>
      <w:bookmarkEnd w:id="33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D9249A">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D9249A">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D9249A">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8" w:name="_Toc422244254"/>
      <w:r w:rsidRPr="00297AA2">
        <w:rPr>
          <w:b/>
        </w:rPr>
        <w:t>10.10.2 Инструкции по заполнению</w:t>
      </w:r>
      <w:bookmarkEnd w:id="338"/>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9" w:name="_Toc422244255"/>
      <w:r w:rsidRPr="00297AA2">
        <w:rPr>
          <w:b/>
        </w:rPr>
        <w:t>10.11 Справ</w:t>
      </w:r>
      <w:r w:rsidR="007F5C8D">
        <w:rPr>
          <w:b/>
        </w:rPr>
        <w:t>ка о кадровых ресурсах (форма 11</w:t>
      </w:r>
      <w:r w:rsidRPr="00297AA2">
        <w:rPr>
          <w:b/>
        </w:rPr>
        <w:t>)</w:t>
      </w:r>
      <w:bookmarkEnd w:id="339"/>
    </w:p>
    <w:p w:rsidR="00297AA2" w:rsidRPr="00297AA2" w:rsidRDefault="00297AA2" w:rsidP="00297AA2">
      <w:pPr>
        <w:spacing w:before="60" w:after="60"/>
        <w:jc w:val="both"/>
        <w:outlineLvl w:val="1"/>
      </w:pPr>
      <w:bookmarkStart w:id="340" w:name="_Toc422244256"/>
      <w:r w:rsidRPr="00297AA2">
        <w:t>10.11.1 .Форма Справки о кадровых ресурсах</w:t>
      </w:r>
      <w:bookmarkEnd w:id="34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D9249A">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D9249A">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D9249A">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D9249A">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D9249A">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D9249A">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D9249A">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D9249A">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D9249A">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41" w:name="_Toc422244257"/>
      <w:r w:rsidRPr="00297AA2">
        <w:rPr>
          <w:b/>
        </w:rPr>
        <w:t>10.11.2 Инструкции по заполнению</w:t>
      </w:r>
      <w:bookmarkEnd w:id="341"/>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2" w:name="_Toc422244258"/>
      <w:r w:rsidRPr="00297AA2">
        <w:rPr>
          <w:b/>
        </w:rPr>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42"/>
    </w:p>
    <w:p w:rsidR="00297AA2" w:rsidRPr="00297AA2" w:rsidRDefault="00297AA2" w:rsidP="00297AA2">
      <w:pPr>
        <w:spacing w:before="60" w:after="60"/>
        <w:jc w:val="both"/>
        <w:outlineLvl w:val="1"/>
      </w:pPr>
      <w:bookmarkStart w:id="343"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4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D9249A">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D9249A">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D9249A">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4" w:name="_Toc422244260"/>
      <w:r w:rsidRPr="00297AA2">
        <w:rPr>
          <w:b/>
        </w:rPr>
        <w:t>10.12.2 Инструкции по заполнению</w:t>
      </w:r>
      <w:bookmarkEnd w:id="344"/>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5" w:name="_Toc422244261"/>
      <w:r w:rsidRPr="00297AA2">
        <w:rPr>
          <w:b/>
        </w:rPr>
        <w:t>10.13 Опись документов, содержащихся в заявке на участие в закупке (форма 13)</w:t>
      </w:r>
      <w:bookmarkEnd w:id="345"/>
    </w:p>
    <w:p w:rsidR="00297AA2" w:rsidRPr="00297AA2" w:rsidRDefault="00297AA2" w:rsidP="00297AA2">
      <w:pPr>
        <w:spacing w:before="60" w:after="60"/>
        <w:jc w:val="both"/>
        <w:outlineLvl w:val="1"/>
      </w:pPr>
      <w:bookmarkStart w:id="346" w:name="_Toc422244262"/>
      <w:r w:rsidRPr="00297AA2">
        <w:t>10.13.1 Форма описи документов, содержащихся в заявке на участие в закупке</w:t>
      </w:r>
      <w:bookmarkEnd w:id="34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7" w:name="_Toc422244263"/>
      <w:r w:rsidRPr="00297AA2">
        <w:rPr>
          <w:b/>
        </w:rPr>
        <w:t>10.13.2 Инструкции по заполнению</w:t>
      </w:r>
      <w:bookmarkEnd w:id="347"/>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8" w:name="_Toc422244264"/>
      <w:r w:rsidRPr="00297AA2">
        <w:rPr>
          <w:b/>
        </w:rPr>
        <w:t>10.14 Справка об участии в судебных разбирательствах (форма 14)</w:t>
      </w:r>
      <w:bookmarkEnd w:id="348"/>
    </w:p>
    <w:p w:rsidR="00297AA2" w:rsidRPr="00297AA2" w:rsidRDefault="00297AA2" w:rsidP="00297AA2">
      <w:pPr>
        <w:spacing w:before="60" w:after="60"/>
        <w:jc w:val="both"/>
        <w:outlineLvl w:val="1"/>
      </w:pPr>
      <w:bookmarkStart w:id="349" w:name="_Toc422244265"/>
      <w:r w:rsidRPr="00297AA2">
        <w:t>10.14.1 Форма справки об участии в судебных разбирательствах</w:t>
      </w:r>
      <w:bookmarkEnd w:id="34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0"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5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1" w:name="_Toc422244267"/>
            <w:r w:rsidRPr="00297AA2">
              <w:rPr>
                <w:sz w:val="22"/>
                <w:szCs w:val="22"/>
              </w:rPr>
              <w:t>Наименование суда</w:t>
            </w:r>
            <w:bookmarkEnd w:id="351"/>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2" w:name="_Toc422244268"/>
            <w:r w:rsidRPr="00297AA2">
              <w:rPr>
                <w:sz w:val="22"/>
                <w:szCs w:val="22"/>
              </w:rPr>
              <w:t>Предмет и цена иска (в рублях)</w:t>
            </w:r>
            <w:bookmarkEnd w:id="352"/>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3" w:name="_Toc422244269"/>
            <w:r w:rsidRPr="00297AA2">
              <w:rPr>
                <w:sz w:val="22"/>
                <w:szCs w:val="22"/>
              </w:rPr>
              <w:t>Решение суда и дата вступления решения в законную силу</w:t>
            </w:r>
            <w:bookmarkEnd w:id="353"/>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54" w:name="_Toc422244270"/>
            <w:r w:rsidRPr="00297AA2">
              <w:rPr>
                <w:sz w:val="22"/>
                <w:szCs w:val="22"/>
              </w:rPr>
              <w:t>Форма процессуального участия Потенциального участника закупки (истец, ответчик, третье лицо)</w:t>
            </w:r>
            <w:bookmarkEnd w:id="354"/>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5" w:name="_Toc422244271"/>
            <w:r w:rsidRPr="00297AA2">
              <w:rPr>
                <w:sz w:val="22"/>
                <w:szCs w:val="22"/>
              </w:rPr>
              <w:t>Полное наименование других сторон с указанием их формы процессуального участия</w:t>
            </w:r>
            <w:bookmarkEnd w:id="355"/>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6" w:name="_Toc422244272"/>
            <w:r w:rsidRPr="00297AA2">
              <w:rPr>
                <w:i/>
                <w:sz w:val="18"/>
                <w:szCs w:val="18"/>
                <w:lang w:val="en-US"/>
              </w:rPr>
              <w:t>1</w:t>
            </w:r>
            <w:bookmarkEnd w:id="35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7" w:name="_Toc422244273"/>
            <w:r w:rsidRPr="00297AA2">
              <w:rPr>
                <w:i/>
                <w:sz w:val="18"/>
                <w:szCs w:val="18"/>
                <w:lang w:val="en-US"/>
              </w:rPr>
              <w:t>2</w:t>
            </w:r>
            <w:bookmarkEnd w:id="35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8" w:name="_Toc422244274"/>
            <w:r w:rsidRPr="00297AA2">
              <w:rPr>
                <w:i/>
                <w:sz w:val="18"/>
                <w:szCs w:val="18"/>
                <w:lang w:val="en-US"/>
              </w:rPr>
              <w:t>3</w:t>
            </w:r>
            <w:bookmarkEnd w:id="35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9" w:name="_Toc422244275"/>
            <w:r w:rsidRPr="00297AA2">
              <w:rPr>
                <w:i/>
                <w:sz w:val="18"/>
                <w:szCs w:val="18"/>
                <w:lang w:val="en-US"/>
              </w:rPr>
              <w:t>4</w:t>
            </w:r>
            <w:bookmarkEnd w:id="35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60" w:name="_Toc422244276"/>
            <w:r w:rsidRPr="00297AA2">
              <w:rPr>
                <w:i/>
                <w:sz w:val="18"/>
                <w:szCs w:val="18"/>
                <w:lang w:val="en-US"/>
              </w:rPr>
              <w:t>5</w:t>
            </w:r>
            <w:bookmarkEnd w:id="36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61" w:name="_Toc422244277"/>
            <w:r w:rsidRPr="00297AA2">
              <w:rPr>
                <w:i/>
                <w:sz w:val="18"/>
                <w:szCs w:val="18"/>
                <w:lang w:val="en-US"/>
              </w:rPr>
              <w:t>6</w:t>
            </w:r>
            <w:bookmarkEnd w:id="361"/>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D9249A">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D9249A">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D9249A">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62" w:name="_Toc422244278"/>
      <w:r w:rsidRPr="00297AA2">
        <w:rPr>
          <w:b/>
        </w:rPr>
        <w:t>10.14.2 Инструкции по заполнению</w:t>
      </w:r>
      <w:bookmarkEnd w:id="362"/>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63" w:name="_Toc422244279"/>
      <w:r w:rsidRPr="00297AA2">
        <w:rPr>
          <w:b/>
          <w:lang w:eastAsia="en-US"/>
        </w:rPr>
        <w:t>10.15 Форма гарантийного письма на предоставление сведений о цепочке собственников</w:t>
      </w:r>
      <w:r w:rsidRPr="00297AA2">
        <w:rPr>
          <w:b/>
        </w:rPr>
        <w:t xml:space="preserve"> (форма 15)</w:t>
      </w:r>
      <w:bookmarkEnd w:id="363"/>
    </w:p>
    <w:p w:rsidR="00297AA2" w:rsidRPr="00297AA2" w:rsidRDefault="00297AA2" w:rsidP="00297AA2">
      <w:pPr>
        <w:spacing w:before="60" w:after="60"/>
        <w:jc w:val="both"/>
        <w:outlineLvl w:val="1"/>
      </w:pPr>
      <w:bookmarkStart w:id="364" w:name="_Toc422244280"/>
      <w:r w:rsidRPr="00297AA2">
        <w:t>10.15.1 Форма гарантийного письма на предоставление сведений о цепочке собственников</w:t>
      </w:r>
      <w:bookmarkEnd w:id="36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5" w:name="_Toc422244281"/>
            <w:r w:rsidRPr="00297AA2">
              <w:rPr>
                <w:b/>
                <w:iCs/>
                <w:snapToGrid w:val="0"/>
                <w:color w:val="943634"/>
              </w:rPr>
              <w:t>БЛАНК ПОТЕНЦИАЛЬНОГО УЧАСТНИКА</w:t>
            </w:r>
            <w:bookmarkEnd w:id="365"/>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 бенефициаров Участника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7A3C" w:rsidRPr="009C2AAD" w:rsidRDefault="002F7A3C" w:rsidP="002F7A3C">
      <w:pPr>
        <w:pageBreakBefore/>
        <w:spacing w:before="120" w:after="60"/>
        <w:contextualSpacing/>
        <w:jc w:val="both"/>
        <w:outlineLvl w:val="0"/>
        <w:rPr>
          <w:b/>
          <w:lang w:eastAsia="en-US"/>
        </w:rPr>
      </w:pPr>
      <w:r>
        <w:rPr>
          <w:b/>
          <w:lang w:eastAsia="en-US"/>
        </w:rPr>
        <w:t xml:space="preserve">10.16 </w:t>
      </w:r>
      <w:r w:rsidRPr="008053B4">
        <w:rPr>
          <w:b/>
          <w:lang w:eastAsia="en-US"/>
        </w:rPr>
        <w:t>Декларация о соответствии</w:t>
      </w:r>
      <w:r w:rsidRPr="009C2AAD">
        <w:rPr>
          <w:b/>
          <w:lang w:eastAsia="en-US"/>
        </w:rPr>
        <w:t xml:space="preserve"> </w:t>
      </w:r>
      <w:r w:rsidRPr="009C2AAD">
        <w:rPr>
          <w:b/>
          <w:color w:val="000000"/>
        </w:rPr>
        <w:t xml:space="preserve">Потенциального участника </w:t>
      </w:r>
      <w:r w:rsidRPr="009C2AAD">
        <w:rPr>
          <w:b/>
          <w:lang w:eastAsia="en-US"/>
        </w:rPr>
        <w:t>критериям субъекта малого</w:t>
      </w:r>
      <w:r>
        <w:rPr>
          <w:b/>
          <w:lang w:eastAsia="en-US"/>
        </w:rPr>
        <w:t>/</w:t>
      </w:r>
      <w:r w:rsidRPr="009C2AAD">
        <w:rPr>
          <w:b/>
          <w:lang w:eastAsia="en-US"/>
        </w:rPr>
        <w:t>среднего предпринимательства (форма 1</w:t>
      </w:r>
      <w:r>
        <w:rPr>
          <w:b/>
          <w:lang w:eastAsia="en-US"/>
        </w:rPr>
        <w:t>4</w:t>
      </w:r>
      <w:r w:rsidRPr="009C2AAD">
        <w:rPr>
          <w:b/>
          <w:lang w:eastAsia="en-US"/>
        </w:rPr>
        <w:t>)</w:t>
      </w:r>
    </w:p>
    <w:p w:rsidR="002F7A3C" w:rsidRPr="009C2AAD" w:rsidRDefault="002F7A3C" w:rsidP="002F7A3C">
      <w:pPr>
        <w:tabs>
          <w:tab w:val="num" w:pos="360"/>
        </w:tabs>
        <w:contextualSpacing/>
        <w:jc w:val="both"/>
        <w:rPr>
          <w:lang w:eastAsia="en-US"/>
        </w:rPr>
      </w:pPr>
      <w:r w:rsidRPr="009C2AAD">
        <w:rPr>
          <w:lang w:eastAsia="en-US"/>
        </w:rPr>
        <w:t>10.1</w:t>
      </w:r>
      <w:r>
        <w:rPr>
          <w:lang w:eastAsia="en-US"/>
        </w:rPr>
        <w:t>6</w:t>
      </w:r>
      <w:r w:rsidRPr="009C2AAD">
        <w:rPr>
          <w:lang w:eastAsia="en-US"/>
        </w:rPr>
        <w:t>.1 Форма Декларации о соответствии Потенциального участника критериям субъекта малого</w:t>
      </w:r>
      <w:r>
        <w:rPr>
          <w:lang w:eastAsia="en-US"/>
        </w:rPr>
        <w:t>/</w:t>
      </w:r>
      <w:r w:rsidRPr="009C2AAD">
        <w:rPr>
          <w:lang w:eastAsia="en-US"/>
        </w:rPr>
        <w:t>среднего предпринимательства</w:t>
      </w:r>
    </w:p>
    <w:p w:rsidR="002F7A3C" w:rsidRPr="009C2AAD" w:rsidRDefault="002F7A3C" w:rsidP="002F7A3C">
      <w:pPr>
        <w:pBdr>
          <w:top w:val="single" w:sz="4" w:space="1" w:color="auto"/>
        </w:pBdr>
        <w:shd w:val="clear" w:color="auto" w:fill="E0E0E0"/>
        <w:ind w:right="21"/>
        <w:jc w:val="center"/>
        <w:rPr>
          <w:b/>
          <w:color w:val="000000"/>
          <w:spacing w:val="36"/>
        </w:rPr>
      </w:pPr>
      <w:r w:rsidRPr="009C2AAD">
        <w:rPr>
          <w:b/>
          <w:color w:val="000000"/>
          <w:spacing w:val="36"/>
        </w:rPr>
        <w:t>начало формы</w:t>
      </w:r>
    </w:p>
    <w:p w:rsidR="002F7A3C" w:rsidRPr="009C2AAD" w:rsidRDefault="002F7A3C" w:rsidP="002F7A3C">
      <w:pPr>
        <w:spacing w:before="240"/>
        <w:rPr>
          <w:color w:val="548DD4" w:themeColor="text2" w:themeTint="99"/>
          <w:sz w:val="22"/>
          <w:szCs w:val="22"/>
        </w:rPr>
      </w:pPr>
      <w:r w:rsidRPr="009C2AAD">
        <w:rPr>
          <w:color w:val="548DD4" w:themeColor="text2" w:themeTint="99"/>
          <w:sz w:val="22"/>
          <w:szCs w:val="22"/>
        </w:rPr>
        <w:t>[</w:t>
      </w:r>
      <w:r w:rsidRPr="009C2AAD">
        <w:rPr>
          <w:i/>
          <w:color w:val="548DD4" w:themeColor="text2" w:themeTint="99"/>
          <w:sz w:val="22"/>
          <w:szCs w:val="22"/>
        </w:rPr>
        <w:t>дата</w:t>
      </w:r>
      <w:r w:rsidRPr="009C2AAD">
        <w:rPr>
          <w:color w:val="548DD4" w:themeColor="text2" w:themeTint="99"/>
          <w:sz w:val="22"/>
          <w:szCs w:val="22"/>
        </w:rPr>
        <w:t>]</w:t>
      </w:r>
    </w:p>
    <w:p w:rsidR="002F7A3C" w:rsidRPr="009C2AAD" w:rsidRDefault="002F7A3C" w:rsidP="002F7A3C">
      <w:pPr>
        <w:jc w:val="center"/>
        <w:rPr>
          <w:b/>
          <w:color w:val="000000"/>
        </w:rPr>
      </w:pPr>
      <w:r w:rsidRPr="009C2AAD">
        <w:rPr>
          <w:b/>
          <w:color w:val="000000"/>
        </w:rPr>
        <w:t>ДЕКЛАРАЦИЯ</w:t>
      </w:r>
    </w:p>
    <w:p w:rsidR="002F7A3C" w:rsidRPr="009C2AAD" w:rsidRDefault="002F7A3C" w:rsidP="002F7A3C">
      <w:pPr>
        <w:jc w:val="center"/>
        <w:rPr>
          <w:color w:val="000000"/>
        </w:rPr>
      </w:pPr>
      <w:r w:rsidRPr="009C2AAD">
        <w:rPr>
          <w:color w:val="000000"/>
        </w:rPr>
        <w:t>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2F7A3C" w:rsidRPr="009C2AAD" w:rsidRDefault="002F7A3C" w:rsidP="002F7A3C">
      <w:pPr>
        <w:jc w:val="center"/>
        <w:rPr>
          <w:color w:val="000000"/>
        </w:rPr>
      </w:pPr>
    </w:p>
    <w:p w:rsidR="002F7A3C" w:rsidRDefault="002F7A3C" w:rsidP="002F7A3C">
      <w:pPr>
        <w:jc w:val="both"/>
      </w:pPr>
      <w:proofErr w:type="gramStart"/>
      <w:r w:rsidRPr="008053B4">
        <w:rPr>
          <w:color w:val="000000"/>
        </w:rPr>
        <w:t xml:space="preserve">Наименование Потенциального участника: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8053B4">
        <w:t xml:space="preserve">относится к субъекту </w:t>
      </w:r>
      <w:r w:rsidRPr="008053B4">
        <w:rPr>
          <w:color w:val="4F81BD" w:themeColor="accent1"/>
        </w:rPr>
        <w:t xml:space="preserve">[малого] [среднего] </w:t>
      </w:r>
      <w:r>
        <w:rPr>
          <w:color w:val="4F81BD" w:themeColor="accent1"/>
        </w:rPr>
        <w:t>(</w:t>
      </w:r>
      <w:r w:rsidRPr="0021495E">
        <w:rPr>
          <w:i/>
          <w:color w:val="4F81BD" w:themeColor="accent1"/>
        </w:rPr>
        <w:t>необходимо выбрать категорию</w:t>
      </w:r>
      <w:r>
        <w:rPr>
          <w:color w:val="4F81BD" w:themeColor="accent1"/>
        </w:rPr>
        <w:t xml:space="preserve">) </w:t>
      </w:r>
      <w:r w:rsidRPr="008053B4">
        <w:t>предпринимательства с соблюдением следующих условий:</w:t>
      </w:r>
      <w:proofErr w:type="gramEnd"/>
    </w:p>
    <w:p w:rsidR="002F7A3C" w:rsidRPr="00297AA2" w:rsidRDefault="002F7A3C" w:rsidP="002F7A3C">
      <w:pPr>
        <w:jc w:val="both"/>
        <w:rPr>
          <w:color w:val="000000"/>
        </w:rPr>
      </w:pPr>
    </w:p>
    <w:tbl>
      <w:tblPr>
        <w:tblW w:w="14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244"/>
        <w:gridCol w:w="709"/>
        <w:gridCol w:w="1843"/>
        <w:gridCol w:w="142"/>
        <w:gridCol w:w="1417"/>
        <w:gridCol w:w="142"/>
        <w:gridCol w:w="2127"/>
        <w:gridCol w:w="2233"/>
      </w:tblGrid>
      <w:tr w:rsidR="002F7A3C" w:rsidRPr="00297AA2" w:rsidTr="00FD080A">
        <w:trPr>
          <w:trHeight w:val="747"/>
        </w:trPr>
        <w:tc>
          <w:tcPr>
            <w:tcW w:w="426" w:type="dxa"/>
            <w:vMerge w:val="restart"/>
            <w:vAlign w:val="center"/>
          </w:tcPr>
          <w:p w:rsidR="002F7A3C" w:rsidRPr="00297AA2" w:rsidRDefault="002F7A3C" w:rsidP="00FD080A">
            <w:pPr>
              <w:jc w:val="center"/>
              <w:rPr>
                <w:b/>
                <w:color w:val="000000"/>
              </w:rPr>
            </w:pPr>
            <w:r w:rsidRPr="00297AA2">
              <w:rPr>
                <w:b/>
                <w:color w:val="000000"/>
              </w:rPr>
              <w:t>№</w:t>
            </w:r>
          </w:p>
          <w:p w:rsidR="002F7A3C" w:rsidRPr="00297AA2" w:rsidRDefault="002F7A3C" w:rsidP="00FD080A">
            <w:pPr>
              <w:jc w:val="center"/>
              <w:rPr>
                <w:b/>
                <w:color w:val="000000"/>
              </w:rPr>
            </w:pPr>
            <w:proofErr w:type="gramStart"/>
            <w:r w:rsidRPr="00297AA2">
              <w:rPr>
                <w:b/>
                <w:color w:val="000000"/>
              </w:rPr>
              <w:t>п</w:t>
            </w:r>
            <w:proofErr w:type="gramEnd"/>
            <w:r w:rsidRPr="00297AA2">
              <w:rPr>
                <w:b/>
                <w:color w:val="000000"/>
              </w:rPr>
              <w:t>/п</w:t>
            </w:r>
          </w:p>
        </w:tc>
        <w:tc>
          <w:tcPr>
            <w:tcW w:w="5244" w:type="dxa"/>
            <w:vMerge w:val="restart"/>
            <w:vAlign w:val="center"/>
          </w:tcPr>
          <w:p w:rsidR="002F7A3C" w:rsidRPr="00297AA2" w:rsidRDefault="002F7A3C" w:rsidP="00FD080A">
            <w:pPr>
              <w:jc w:val="center"/>
              <w:rPr>
                <w:b/>
                <w:color w:val="000000"/>
              </w:rPr>
            </w:pPr>
            <w:r w:rsidRPr="00297AA2">
              <w:rPr>
                <w:b/>
                <w:color w:val="000000"/>
              </w:rPr>
              <w:t>Наименование условия</w:t>
            </w:r>
          </w:p>
        </w:tc>
        <w:tc>
          <w:tcPr>
            <w:tcW w:w="709" w:type="dxa"/>
            <w:vMerge w:val="restart"/>
            <w:vAlign w:val="center"/>
          </w:tcPr>
          <w:p w:rsidR="002F7A3C" w:rsidRPr="00297AA2" w:rsidRDefault="002F7A3C" w:rsidP="00FD080A">
            <w:pPr>
              <w:jc w:val="center"/>
              <w:rPr>
                <w:b/>
                <w:color w:val="000000"/>
              </w:rPr>
            </w:pPr>
            <w:r w:rsidRPr="00297AA2">
              <w:rPr>
                <w:b/>
                <w:color w:val="000000"/>
              </w:rPr>
              <w:t>Ед. изм.</w:t>
            </w:r>
          </w:p>
        </w:tc>
        <w:tc>
          <w:tcPr>
            <w:tcW w:w="5671" w:type="dxa"/>
            <w:gridSpan w:val="5"/>
          </w:tcPr>
          <w:p w:rsidR="002F7A3C" w:rsidRDefault="002F7A3C" w:rsidP="00FD080A">
            <w:pPr>
              <w:jc w:val="center"/>
              <w:rPr>
                <w:i/>
                <w:color w:val="000000"/>
                <w:sz w:val="20"/>
                <w:szCs w:val="20"/>
              </w:rPr>
            </w:pPr>
          </w:p>
          <w:p w:rsidR="002F7A3C" w:rsidRPr="00693E25" w:rsidRDefault="002F7A3C" w:rsidP="00FD080A">
            <w:pPr>
              <w:jc w:val="center"/>
              <w:rPr>
                <w:i/>
                <w:color w:val="000000"/>
                <w:sz w:val="20"/>
                <w:szCs w:val="20"/>
              </w:rPr>
            </w:pPr>
            <w:r w:rsidRPr="00693E25">
              <w:rPr>
                <w:i/>
                <w:color w:val="000000"/>
                <w:sz w:val="20"/>
                <w:szCs w:val="20"/>
              </w:rPr>
              <w:t>Предельное значение</w:t>
            </w:r>
          </w:p>
        </w:tc>
        <w:tc>
          <w:tcPr>
            <w:tcW w:w="2233" w:type="dxa"/>
            <w:vMerge w:val="restart"/>
            <w:vAlign w:val="center"/>
          </w:tcPr>
          <w:p w:rsidR="002F7A3C" w:rsidRPr="00693E25" w:rsidRDefault="002F7A3C" w:rsidP="00FD080A">
            <w:pPr>
              <w:jc w:val="center"/>
              <w:rPr>
                <w:i/>
                <w:color w:val="000000"/>
                <w:sz w:val="22"/>
                <w:szCs w:val="22"/>
              </w:rPr>
            </w:pPr>
            <w:proofErr w:type="gramStart"/>
            <w:r w:rsidRPr="00D550DE">
              <w:rPr>
                <w:b/>
                <w:color w:val="000000"/>
                <w:sz w:val="22"/>
                <w:szCs w:val="22"/>
              </w:rPr>
              <w:t>Данные (</w:t>
            </w:r>
            <w:r w:rsidRPr="00693E25">
              <w:rPr>
                <w:i/>
                <w:color w:val="000000"/>
                <w:sz w:val="22"/>
                <w:szCs w:val="22"/>
              </w:rPr>
              <w:t>указываются цифровые значения</w:t>
            </w:r>
            <w:proofErr w:type="gramEnd"/>
          </w:p>
          <w:p w:rsidR="002F7A3C" w:rsidRPr="00297AA2" w:rsidRDefault="002F7A3C" w:rsidP="00FD080A">
            <w:pPr>
              <w:jc w:val="center"/>
              <w:rPr>
                <w:b/>
                <w:color w:val="000000"/>
              </w:rPr>
            </w:pPr>
            <w:r w:rsidRPr="00693E25">
              <w:rPr>
                <w:i/>
                <w:color w:val="000000"/>
                <w:sz w:val="22"/>
                <w:szCs w:val="22"/>
              </w:rPr>
              <w:t>с одним знаком после запятой</w:t>
            </w:r>
            <w:r w:rsidRPr="00D550DE">
              <w:rPr>
                <w:b/>
                <w:color w:val="000000"/>
                <w:sz w:val="22"/>
                <w:szCs w:val="22"/>
              </w:rPr>
              <w:t>)</w:t>
            </w:r>
          </w:p>
        </w:tc>
      </w:tr>
      <w:tr w:rsidR="002F7A3C" w:rsidRPr="00297AA2" w:rsidTr="00FD080A">
        <w:trPr>
          <w:trHeight w:val="747"/>
        </w:trPr>
        <w:tc>
          <w:tcPr>
            <w:tcW w:w="426" w:type="dxa"/>
            <w:vMerge/>
            <w:vAlign w:val="center"/>
          </w:tcPr>
          <w:p w:rsidR="002F7A3C" w:rsidRPr="00297AA2" w:rsidRDefault="002F7A3C" w:rsidP="00FD080A">
            <w:pPr>
              <w:jc w:val="center"/>
              <w:rPr>
                <w:b/>
                <w:color w:val="000000"/>
              </w:rPr>
            </w:pPr>
          </w:p>
        </w:tc>
        <w:tc>
          <w:tcPr>
            <w:tcW w:w="5244" w:type="dxa"/>
            <w:vMerge/>
            <w:vAlign w:val="center"/>
          </w:tcPr>
          <w:p w:rsidR="002F7A3C" w:rsidRPr="00297AA2" w:rsidRDefault="002F7A3C" w:rsidP="00FD080A">
            <w:pPr>
              <w:jc w:val="center"/>
              <w:rPr>
                <w:b/>
                <w:color w:val="000000"/>
              </w:rPr>
            </w:pPr>
          </w:p>
        </w:tc>
        <w:tc>
          <w:tcPr>
            <w:tcW w:w="709" w:type="dxa"/>
            <w:vMerge/>
            <w:vAlign w:val="center"/>
          </w:tcPr>
          <w:p w:rsidR="002F7A3C" w:rsidRPr="00297AA2" w:rsidRDefault="002F7A3C" w:rsidP="00FD080A">
            <w:pPr>
              <w:jc w:val="center"/>
              <w:rPr>
                <w:b/>
                <w:color w:val="000000"/>
              </w:rPr>
            </w:pPr>
          </w:p>
        </w:tc>
        <w:tc>
          <w:tcPr>
            <w:tcW w:w="1985" w:type="dxa"/>
            <w:gridSpan w:val="2"/>
            <w:vAlign w:val="center"/>
          </w:tcPr>
          <w:p w:rsidR="002F7A3C" w:rsidRPr="00693E25" w:rsidRDefault="002F7A3C" w:rsidP="00FD080A">
            <w:pPr>
              <w:jc w:val="center"/>
              <w:rPr>
                <w:i/>
                <w:color w:val="000000"/>
                <w:sz w:val="20"/>
                <w:szCs w:val="20"/>
              </w:rPr>
            </w:pPr>
            <w:proofErr w:type="spellStart"/>
            <w:r w:rsidRPr="00693E25">
              <w:rPr>
                <w:i/>
                <w:color w:val="000000"/>
                <w:sz w:val="20"/>
                <w:szCs w:val="20"/>
              </w:rPr>
              <w:t>Микропредприятие</w:t>
            </w:r>
            <w:proofErr w:type="spellEnd"/>
          </w:p>
        </w:tc>
        <w:tc>
          <w:tcPr>
            <w:tcW w:w="1417" w:type="dxa"/>
            <w:vAlign w:val="center"/>
          </w:tcPr>
          <w:p w:rsidR="002F7A3C" w:rsidRDefault="002F7A3C" w:rsidP="00FD080A">
            <w:pPr>
              <w:jc w:val="center"/>
              <w:rPr>
                <w:i/>
                <w:color w:val="000000"/>
                <w:sz w:val="20"/>
                <w:szCs w:val="20"/>
              </w:rPr>
            </w:pPr>
            <w:r w:rsidRPr="00693E25">
              <w:rPr>
                <w:i/>
                <w:color w:val="000000"/>
                <w:sz w:val="20"/>
                <w:szCs w:val="20"/>
              </w:rPr>
              <w:t xml:space="preserve">малое </w:t>
            </w:r>
          </w:p>
          <w:p w:rsidR="002F7A3C" w:rsidRPr="00693E25" w:rsidRDefault="002F7A3C" w:rsidP="00FD080A">
            <w:pPr>
              <w:jc w:val="center"/>
              <w:rPr>
                <w:i/>
                <w:color w:val="000000"/>
                <w:sz w:val="20"/>
                <w:szCs w:val="20"/>
              </w:rPr>
            </w:pPr>
            <w:r w:rsidRPr="00693E25">
              <w:rPr>
                <w:i/>
                <w:color w:val="000000"/>
                <w:sz w:val="20"/>
                <w:szCs w:val="20"/>
              </w:rPr>
              <w:t>предприятие</w:t>
            </w:r>
          </w:p>
        </w:tc>
        <w:tc>
          <w:tcPr>
            <w:tcW w:w="2269" w:type="dxa"/>
            <w:gridSpan w:val="2"/>
            <w:vAlign w:val="center"/>
          </w:tcPr>
          <w:p w:rsidR="002F7A3C" w:rsidRPr="00693E25" w:rsidRDefault="002F7A3C" w:rsidP="00FD080A">
            <w:pPr>
              <w:jc w:val="center"/>
              <w:rPr>
                <w:i/>
                <w:color w:val="000000"/>
                <w:sz w:val="20"/>
                <w:szCs w:val="20"/>
              </w:rPr>
            </w:pPr>
            <w:r w:rsidRPr="00693E25">
              <w:rPr>
                <w:i/>
                <w:color w:val="000000"/>
                <w:sz w:val="20"/>
                <w:szCs w:val="20"/>
              </w:rPr>
              <w:t>Среднее предприятие</w:t>
            </w:r>
          </w:p>
        </w:tc>
        <w:tc>
          <w:tcPr>
            <w:tcW w:w="2233" w:type="dxa"/>
            <w:vMerge/>
            <w:vAlign w:val="center"/>
          </w:tcPr>
          <w:p w:rsidR="002F7A3C" w:rsidRPr="00297AA2" w:rsidRDefault="002F7A3C" w:rsidP="00FD080A">
            <w:pPr>
              <w:jc w:val="center"/>
              <w:rPr>
                <w:b/>
                <w:color w:val="000000"/>
              </w:rPr>
            </w:pPr>
          </w:p>
        </w:tc>
      </w:tr>
      <w:tr w:rsidR="002F7A3C" w:rsidRPr="00297AA2" w:rsidTr="00FD080A">
        <w:tc>
          <w:tcPr>
            <w:tcW w:w="426" w:type="dxa"/>
            <w:vAlign w:val="center"/>
          </w:tcPr>
          <w:p w:rsidR="002F7A3C" w:rsidRPr="00297AA2" w:rsidRDefault="002F7A3C" w:rsidP="00FD080A">
            <w:pPr>
              <w:jc w:val="center"/>
              <w:rPr>
                <w:color w:val="000000"/>
              </w:rPr>
            </w:pPr>
            <w:r w:rsidRPr="00297AA2">
              <w:rPr>
                <w:color w:val="000000"/>
              </w:rPr>
              <w:t>1.</w:t>
            </w:r>
          </w:p>
        </w:tc>
        <w:tc>
          <w:tcPr>
            <w:tcW w:w="5244" w:type="dxa"/>
          </w:tcPr>
          <w:p w:rsidR="002F7A3C" w:rsidRPr="00297AA2" w:rsidRDefault="002F7A3C" w:rsidP="00FD080A">
            <w:pPr>
              <w:jc w:val="both"/>
            </w:pPr>
            <w:r w:rsidRPr="00297AA2">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w:t>
            </w:r>
            <w:r>
              <w:t xml:space="preserve"> </w:t>
            </w:r>
            <w:r w:rsidRPr="00297AA2">
              <w:t>и иных фондов в уставном (складочном) капитале (паевом фонде)</w:t>
            </w:r>
            <w:r>
              <w:t xml:space="preserve">. </w:t>
            </w:r>
          </w:p>
        </w:tc>
        <w:tc>
          <w:tcPr>
            <w:tcW w:w="709" w:type="dxa"/>
            <w:vAlign w:val="center"/>
          </w:tcPr>
          <w:p w:rsidR="002F7A3C" w:rsidRPr="00297AA2" w:rsidRDefault="002F7A3C" w:rsidP="00FD080A">
            <w:pPr>
              <w:jc w:val="center"/>
              <w:rPr>
                <w:color w:val="000000"/>
              </w:rPr>
            </w:pPr>
            <w:r w:rsidRPr="00297AA2">
              <w:rPr>
                <w:color w:val="000000"/>
              </w:rPr>
              <w:t>%</w:t>
            </w:r>
          </w:p>
        </w:tc>
        <w:tc>
          <w:tcPr>
            <w:tcW w:w="5671" w:type="dxa"/>
            <w:gridSpan w:val="5"/>
          </w:tcPr>
          <w:p w:rsidR="002F7A3C" w:rsidRDefault="002F7A3C" w:rsidP="00FD080A">
            <w:pPr>
              <w:jc w:val="center"/>
            </w:pPr>
          </w:p>
          <w:p w:rsidR="002F7A3C" w:rsidRDefault="002F7A3C" w:rsidP="00FD080A">
            <w:pPr>
              <w:jc w:val="center"/>
            </w:pPr>
          </w:p>
          <w:p w:rsidR="002F7A3C" w:rsidRPr="00693E25" w:rsidRDefault="002F7A3C" w:rsidP="00FD080A">
            <w:pPr>
              <w:jc w:val="center"/>
              <w:rPr>
                <w:i/>
                <w:sz w:val="20"/>
                <w:szCs w:val="20"/>
              </w:rPr>
            </w:pPr>
            <w:r w:rsidRPr="00693E25">
              <w:rPr>
                <w:i/>
                <w:sz w:val="20"/>
                <w:szCs w:val="20"/>
              </w:rPr>
              <w:t>Не должна превышать 25%</w:t>
            </w:r>
          </w:p>
          <w:p w:rsidR="002F7A3C" w:rsidRPr="0063043E" w:rsidRDefault="002F7A3C" w:rsidP="00FD080A">
            <w:pPr>
              <w:jc w:val="both"/>
              <w:rPr>
                <w:sz w:val="18"/>
                <w:szCs w:val="18"/>
              </w:rPr>
            </w:pPr>
          </w:p>
        </w:tc>
        <w:tc>
          <w:tcPr>
            <w:tcW w:w="2233" w:type="dxa"/>
            <w:vAlign w:val="center"/>
          </w:tcPr>
          <w:p w:rsidR="002F7A3C" w:rsidRPr="00297AA2" w:rsidRDefault="002F7A3C" w:rsidP="00FD080A">
            <w:pPr>
              <w:jc w:val="center"/>
              <w:rPr>
                <w:color w:val="000000"/>
              </w:rPr>
            </w:pPr>
          </w:p>
        </w:tc>
      </w:tr>
      <w:tr w:rsidR="002F7A3C" w:rsidRPr="00297AA2" w:rsidTr="00FD080A">
        <w:trPr>
          <w:trHeight w:val="841"/>
        </w:trPr>
        <w:tc>
          <w:tcPr>
            <w:tcW w:w="426" w:type="dxa"/>
            <w:vAlign w:val="center"/>
          </w:tcPr>
          <w:p w:rsidR="002F7A3C" w:rsidRPr="00297AA2" w:rsidRDefault="002F7A3C" w:rsidP="00FD080A">
            <w:pPr>
              <w:jc w:val="center"/>
              <w:rPr>
                <w:color w:val="000000"/>
              </w:rPr>
            </w:pPr>
            <w:r w:rsidRPr="00297AA2">
              <w:rPr>
                <w:color w:val="000000"/>
              </w:rPr>
              <w:t>2.</w:t>
            </w:r>
          </w:p>
        </w:tc>
        <w:tc>
          <w:tcPr>
            <w:tcW w:w="5244" w:type="dxa"/>
          </w:tcPr>
          <w:p w:rsidR="002F7A3C" w:rsidRPr="00297AA2" w:rsidRDefault="002F7A3C" w:rsidP="00FD080A">
            <w:pPr>
              <w:jc w:val="both"/>
            </w:pPr>
            <w:r>
              <w:t>Суммарная д</w:t>
            </w:r>
            <w:r w:rsidRPr="00297AA2">
              <w:t>оля участия иностранных юридических лиц,</w:t>
            </w:r>
            <w:r>
              <w:t xml:space="preserve"> суммарная доля участия,</w:t>
            </w:r>
            <w:r w:rsidRPr="00297AA2">
              <w:t xml:space="preserve"> принадлежащая</w:t>
            </w:r>
            <w:r>
              <w:t xml:space="preserve"> </w:t>
            </w:r>
            <w:r w:rsidRPr="00297AA2">
              <w:t xml:space="preserve">одному </w:t>
            </w:r>
            <w:r w:rsidRPr="00297AA2">
              <w:br/>
              <w:t xml:space="preserve">или нескольким юридическим лицам, </w:t>
            </w:r>
            <w:r w:rsidRPr="00297AA2">
              <w:br/>
              <w:t>не являющимися субъектами малого и среднего предпринимательства</w:t>
            </w:r>
            <w:r>
              <w:t>.</w:t>
            </w:r>
          </w:p>
        </w:tc>
        <w:tc>
          <w:tcPr>
            <w:tcW w:w="709" w:type="dxa"/>
            <w:vAlign w:val="center"/>
          </w:tcPr>
          <w:p w:rsidR="002F7A3C" w:rsidRPr="00297AA2" w:rsidRDefault="002F7A3C" w:rsidP="00FD080A">
            <w:pPr>
              <w:jc w:val="center"/>
              <w:rPr>
                <w:color w:val="000000"/>
              </w:rPr>
            </w:pPr>
            <w:r w:rsidRPr="00297AA2">
              <w:rPr>
                <w:color w:val="000000"/>
              </w:rPr>
              <w:t>%</w:t>
            </w:r>
          </w:p>
        </w:tc>
        <w:tc>
          <w:tcPr>
            <w:tcW w:w="5671" w:type="dxa"/>
            <w:gridSpan w:val="5"/>
          </w:tcPr>
          <w:p w:rsidR="002F7A3C" w:rsidRDefault="002F7A3C" w:rsidP="00FD080A">
            <w:pPr>
              <w:jc w:val="center"/>
            </w:pPr>
          </w:p>
          <w:p w:rsidR="002F7A3C" w:rsidRDefault="002F7A3C" w:rsidP="00FD080A">
            <w:pPr>
              <w:jc w:val="center"/>
            </w:pPr>
          </w:p>
          <w:p w:rsidR="002F7A3C" w:rsidRPr="00693E25" w:rsidRDefault="002F7A3C" w:rsidP="00FD080A">
            <w:pPr>
              <w:jc w:val="center"/>
              <w:rPr>
                <w:i/>
                <w:sz w:val="20"/>
                <w:szCs w:val="20"/>
              </w:rPr>
            </w:pPr>
            <w:r w:rsidRPr="00693E25">
              <w:rPr>
                <w:i/>
                <w:sz w:val="20"/>
                <w:szCs w:val="20"/>
              </w:rPr>
              <w:t>Не должна превышать 49%</w:t>
            </w:r>
          </w:p>
          <w:p w:rsidR="002F7A3C" w:rsidRPr="00297AA2" w:rsidRDefault="002F7A3C" w:rsidP="00FD080A">
            <w:pPr>
              <w:widowControl/>
              <w:ind w:left="-108"/>
              <w:jc w:val="both"/>
              <w:rPr>
                <w:color w:val="000000"/>
              </w:rPr>
            </w:pPr>
          </w:p>
        </w:tc>
        <w:tc>
          <w:tcPr>
            <w:tcW w:w="2233" w:type="dxa"/>
            <w:vAlign w:val="center"/>
          </w:tcPr>
          <w:p w:rsidR="002F7A3C" w:rsidRPr="00297AA2" w:rsidRDefault="002F7A3C" w:rsidP="00FD080A">
            <w:pPr>
              <w:jc w:val="center"/>
              <w:rPr>
                <w:color w:val="000000"/>
              </w:rPr>
            </w:pPr>
          </w:p>
        </w:tc>
      </w:tr>
      <w:tr w:rsidR="002F7A3C" w:rsidRPr="00297AA2" w:rsidTr="00FD080A">
        <w:tc>
          <w:tcPr>
            <w:tcW w:w="426" w:type="dxa"/>
            <w:vAlign w:val="center"/>
          </w:tcPr>
          <w:p w:rsidR="002F7A3C" w:rsidRPr="00297AA2" w:rsidRDefault="002F7A3C" w:rsidP="00FD080A">
            <w:pPr>
              <w:jc w:val="center"/>
              <w:rPr>
                <w:color w:val="000000"/>
              </w:rPr>
            </w:pPr>
            <w:r w:rsidRPr="00297AA2">
              <w:rPr>
                <w:color w:val="000000"/>
              </w:rPr>
              <w:t>3.</w:t>
            </w:r>
          </w:p>
        </w:tc>
        <w:tc>
          <w:tcPr>
            <w:tcW w:w="5244" w:type="dxa"/>
          </w:tcPr>
          <w:p w:rsidR="002F7A3C" w:rsidRPr="00297AA2" w:rsidRDefault="002F7A3C" w:rsidP="00FD080A">
            <w:pPr>
              <w:jc w:val="both"/>
            </w:pPr>
            <w:r w:rsidRPr="00297AA2">
              <w:t xml:space="preserve">Средняя численность работников </w:t>
            </w:r>
            <w:r w:rsidRPr="00297AA2">
              <w:br/>
              <w:t>за предшествующий календарный год (за _______ год)</w:t>
            </w:r>
            <w:r>
              <w:t>.</w:t>
            </w:r>
          </w:p>
        </w:tc>
        <w:tc>
          <w:tcPr>
            <w:tcW w:w="709" w:type="dxa"/>
            <w:vAlign w:val="center"/>
          </w:tcPr>
          <w:p w:rsidR="002F7A3C" w:rsidRPr="00297AA2" w:rsidRDefault="002F7A3C" w:rsidP="00FD080A">
            <w:pPr>
              <w:widowControl/>
              <w:autoSpaceDE/>
              <w:autoSpaceDN/>
              <w:adjustRightInd/>
              <w:jc w:val="center"/>
            </w:pPr>
            <w:r>
              <w:t>чел.</w:t>
            </w:r>
          </w:p>
        </w:tc>
        <w:tc>
          <w:tcPr>
            <w:tcW w:w="1843"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До 15 чел.</w:t>
            </w:r>
          </w:p>
        </w:tc>
        <w:tc>
          <w:tcPr>
            <w:tcW w:w="1701" w:type="dxa"/>
            <w:gridSpan w:val="3"/>
            <w:vAlign w:val="center"/>
          </w:tcPr>
          <w:p w:rsidR="002F7A3C" w:rsidRPr="00693E25" w:rsidRDefault="002F7A3C" w:rsidP="00FD080A">
            <w:pPr>
              <w:widowControl/>
              <w:autoSpaceDE/>
              <w:autoSpaceDN/>
              <w:adjustRightInd/>
              <w:jc w:val="center"/>
              <w:rPr>
                <w:i/>
                <w:sz w:val="20"/>
                <w:szCs w:val="20"/>
              </w:rPr>
            </w:pPr>
            <w:r w:rsidRPr="00693E25">
              <w:rPr>
                <w:i/>
                <w:sz w:val="20"/>
                <w:szCs w:val="20"/>
              </w:rPr>
              <w:t>До 100 чел.</w:t>
            </w:r>
          </w:p>
        </w:tc>
        <w:tc>
          <w:tcPr>
            <w:tcW w:w="2127"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От 101 до 250 чел.</w:t>
            </w:r>
          </w:p>
        </w:tc>
        <w:tc>
          <w:tcPr>
            <w:tcW w:w="2233" w:type="dxa"/>
            <w:vAlign w:val="center"/>
          </w:tcPr>
          <w:p w:rsidR="002F7A3C" w:rsidRPr="00297AA2" w:rsidRDefault="002F7A3C" w:rsidP="00FD080A">
            <w:pPr>
              <w:jc w:val="center"/>
              <w:rPr>
                <w:color w:val="000000"/>
              </w:rPr>
            </w:pPr>
          </w:p>
        </w:tc>
      </w:tr>
      <w:tr w:rsidR="002F7A3C" w:rsidRPr="00297AA2" w:rsidTr="00FD080A">
        <w:trPr>
          <w:trHeight w:val="495"/>
        </w:trPr>
        <w:tc>
          <w:tcPr>
            <w:tcW w:w="426" w:type="dxa"/>
            <w:vMerge w:val="restart"/>
            <w:vAlign w:val="center"/>
          </w:tcPr>
          <w:p w:rsidR="002F7A3C" w:rsidRPr="00297AA2" w:rsidRDefault="002F7A3C" w:rsidP="00FD080A">
            <w:pPr>
              <w:jc w:val="center"/>
              <w:rPr>
                <w:color w:val="000000"/>
              </w:rPr>
            </w:pPr>
            <w:r w:rsidRPr="00297AA2">
              <w:rPr>
                <w:color w:val="000000"/>
              </w:rPr>
              <w:t>4.</w:t>
            </w:r>
          </w:p>
          <w:p w:rsidR="002F7A3C" w:rsidRPr="00297AA2" w:rsidRDefault="002F7A3C" w:rsidP="00FD080A">
            <w:pPr>
              <w:jc w:val="center"/>
              <w:rPr>
                <w:color w:val="000000"/>
              </w:rPr>
            </w:pPr>
          </w:p>
        </w:tc>
        <w:tc>
          <w:tcPr>
            <w:tcW w:w="5244" w:type="dxa"/>
          </w:tcPr>
          <w:p w:rsidR="002F7A3C" w:rsidRPr="00297AA2" w:rsidRDefault="002F7A3C" w:rsidP="00FD080A">
            <w:pPr>
              <w:jc w:val="both"/>
            </w:pPr>
            <w:r w:rsidRPr="00297AA2">
              <w:t xml:space="preserve">Выручка от реализации товаров (работ, услуг) </w:t>
            </w:r>
            <w:r w:rsidRPr="00297AA2">
              <w:br/>
              <w:t xml:space="preserve">без </w:t>
            </w:r>
            <w:r>
              <w:t xml:space="preserve">учета </w:t>
            </w:r>
            <w:r w:rsidRPr="00297AA2">
              <w:t>НДС</w:t>
            </w:r>
            <w:r>
              <w:rPr>
                <w:rFonts w:eastAsiaTheme="minorHAnsi"/>
                <w:lang w:eastAsia="en-US"/>
              </w:rPr>
              <w:t xml:space="preserve"> </w:t>
            </w:r>
            <w:r w:rsidRPr="00297AA2">
              <w:t>за предшествующий календарный год (за _______ год)</w:t>
            </w:r>
            <w:r>
              <w:t>.</w:t>
            </w:r>
          </w:p>
        </w:tc>
        <w:tc>
          <w:tcPr>
            <w:tcW w:w="709" w:type="dxa"/>
            <w:vAlign w:val="center"/>
          </w:tcPr>
          <w:p w:rsidR="002F7A3C" w:rsidRPr="00297AA2" w:rsidRDefault="002F7A3C" w:rsidP="00FD080A">
            <w:pPr>
              <w:widowControl/>
              <w:autoSpaceDE/>
              <w:autoSpaceDN/>
              <w:adjustRightInd/>
              <w:jc w:val="center"/>
            </w:pPr>
            <w:r w:rsidRPr="00297AA2">
              <w:t>млн. руб.</w:t>
            </w:r>
          </w:p>
          <w:p w:rsidR="002F7A3C" w:rsidRPr="00297AA2" w:rsidRDefault="002F7A3C" w:rsidP="00FD080A"/>
        </w:tc>
        <w:tc>
          <w:tcPr>
            <w:tcW w:w="1843"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120 млн. руб.</w:t>
            </w:r>
          </w:p>
        </w:tc>
        <w:tc>
          <w:tcPr>
            <w:tcW w:w="1701" w:type="dxa"/>
            <w:gridSpan w:val="3"/>
            <w:vAlign w:val="center"/>
          </w:tcPr>
          <w:p w:rsidR="002F7A3C" w:rsidRPr="00693E25" w:rsidRDefault="002F7A3C" w:rsidP="00FD080A">
            <w:pPr>
              <w:widowControl/>
              <w:autoSpaceDE/>
              <w:autoSpaceDN/>
              <w:adjustRightInd/>
              <w:jc w:val="center"/>
              <w:rPr>
                <w:i/>
                <w:sz w:val="20"/>
                <w:szCs w:val="20"/>
              </w:rPr>
            </w:pPr>
            <w:r w:rsidRPr="00693E25">
              <w:rPr>
                <w:i/>
                <w:sz w:val="20"/>
                <w:szCs w:val="20"/>
              </w:rPr>
              <w:t>800 млн. руб.</w:t>
            </w:r>
          </w:p>
        </w:tc>
        <w:tc>
          <w:tcPr>
            <w:tcW w:w="2127"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2 млрд. руб.</w:t>
            </w:r>
          </w:p>
        </w:tc>
        <w:tc>
          <w:tcPr>
            <w:tcW w:w="2233" w:type="dxa"/>
            <w:vAlign w:val="center"/>
          </w:tcPr>
          <w:p w:rsidR="002F7A3C" w:rsidRPr="00297AA2" w:rsidRDefault="002F7A3C" w:rsidP="00FD080A">
            <w:pPr>
              <w:jc w:val="center"/>
              <w:rPr>
                <w:color w:val="000000"/>
              </w:rPr>
            </w:pPr>
          </w:p>
        </w:tc>
      </w:tr>
      <w:tr w:rsidR="002F7A3C" w:rsidRPr="00297AA2" w:rsidTr="00FD080A">
        <w:trPr>
          <w:trHeight w:val="794"/>
        </w:trPr>
        <w:tc>
          <w:tcPr>
            <w:tcW w:w="426" w:type="dxa"/>
            <w:vMerge/>
            <w:vAlign w:val="center"/>
          </w:tcPr>
          <w:p w:rsidR="002F7A3C" w:rsidRPr="00297AA2" w:rsidRDefault="002F7A3C" w:rsidP="00FD080A">
            <w:pPr>
              <w:jc w:val="center"/>
              <w:rPr>
                <w:color w:val="000000"/>
              </w:rPr>
            </w:pPr>
          </w:p>
        </w:tc>
        <w:tc>
          <w:tcPr>
            <w:tcW w:w="5244" w:type="dxa"/>
          </w:tcPr>
          <w:p w:rsidR="002F7A3C" w:rsidRDefault="002F7A3C" w:rsidP="00FD080A">
            <w:pPr>
              <w:jc w:val="both"/>
              <w:rPr>
                <w:sz w:val="18"/>
                <w:szCs w:val="18"/>
              </w:rPr>
            </w:pPr>
            <w:r>
              <w:rPr>
                <w:rFonts w:eastAsiaTheme="minorHAnsi"/>
                <w:lang w:eastAsia="en-US"/>
              </w:rPr>
              <w:t xml:space="preserve">Балансовая стоимость активов (остаточная стоимость основных средств и нематериальных активов) </w:t>
            </w:r>
            <w:r w:rsidRPr="00297AA2">
              <w:t>за предшествующий календарный год (за _______ год)</w:t>
            </w:r>
            <w:r>
              <w:t>.</w:t>
            </w:r>
            <w:r w:rsidRPr="005A21A2">
              <w:rPr>
                <w:sz w:val="15"/>
                <w:szCs w:val="15"/>
              </w:rPr>
              <w:t xml:space="preserve"> </w:t>
            </w:r>
          </w:p>
          <w:p w:rsidR="002F7A3C" w:rsidRPr="00297AA2" w:rsidRDefault="002F7A3C" w:rsidP="00FD080A">
            <w:pPr>
              <w:jc w:val="both"/>
            </w:pPr>
          </w:p>
        </w:tc>
        <w:tc>
          <w:tcPr>
            <w:tcW w:w="709" w:type="dxa"/>
            <w:vAlign w:val="center"/>
          </w:tcPr>
          <w:p w:rsidR="002F7A3C" w:rsidRPr="00297AA2" w:rsidRDefault="002F7A3C" w:rsidP="00FD080A">
            <w:pPr>
              <w:widowControl/>
              <w:autoSpaceDE/>
              <w:autoSpaceDN/>
              <w:adjustRightInd/>
              <w:jc w:val="center"/>
            </w:pPr>
            <w:r>
              <w:t>тыс. руб.</w:t>
            </w:r>
          </w:p>
        </w:tc>
        <w:tc>
          <w:tcPr>
            <w:tcW w:w="1843"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Не установлено</w:t>
            </w:r>
          </w:p>
        </w:tc>
        <w:tc>
          <w:tcPr>
            <w:tcW w:w="1701" w:type="dxa"/>
            <w:gridSpan w:val="3"/>
            <w:vAlign w:val="center"/>
          </w:tcPr>
          <w:p w:rsidR="002F7A3C" w:rsidRPr="00693E25" w:rsidRDefault="002F7A3C" w:rsidP="00FD080A">
            <w:pPr>
              <w:jc w:val="center"/>
              <w:rPr>
                <w:i/>
                <w:sz w:val="20"/>
                <w:szCs w:val="20"/>
              </w:rPr>
            </w:pPr>
            <w:r w:rsidRPr="00693E25">
              <w:rPr>
                <w:i/>
                <w:sz w:val="20"/>
                <w:szCs w:val="20"/>
              </w:rPr>
              <w:t>Не установлено</w:t>
            </w:r>
          </w:p>
        </w:tc>
        <w:tc>
          <w:tcPr>
            <w:tcW w:w="2127" w:type="dxa"/>
            <w:vAlign w:val="center"/>
          </w:tcPr>
          <w:p w:rsidR="002F7A3C" w:rsidRPr="00693E25" w:rsidRDefault="002F7A3C" w:rsidP="00FD080A">
            <w:pPr>
              <w:jc w:val="center"/>
              <w:rPr>
                <w:i/>
                <w:sz w:val="20"/>
                <w:szCs w:val="20"/>
              </w:rPr>
            </w:pPr>
            <w:r w:rsidRPr="00693E25">
              <w:rPr>
                <w:i/>
                <w:sz w:val="20"/>
                <w:szCs w:val="20"/>
              </w:rPr>
              <w:t>Не установлено</w:t>
            </w:r>
          </w:p>
        </w:tc>
        <w:tc>
          <w:tcPr>
            <w:tcW w:w="2233" w:type="dxa"/>
            <w:vAlign w:val="center"/>
          </w:tcPr>
          <w:p w:rsidR="002F7A3C" w:rsidRPr="00297AA2" w:rsidRDefault="002F7A3C" w:rsidP="00FD080A">
            <w:pPr>
              <w:jc w:val="center"/>
            </w:pPr>
          </w:p>
        </w:tc>
      </w:tr>
    </w:tbl>
    <w:p w:rsidR="002F7A3C" w:rsidRPr="00297AA2" w:rsidRDefault="002F7A3C" w:rsidP="002F7A3C">
      <w:pPr>
        <w:jc w:val="both"/>
        <w:rPr>
          <w:color w:val="000000"/>
        </w:rPr>
      </w:pPr>
    </w:p>
    <w:p w:rsidR="002F7A3C" w:rsidRPr="00297AA2" w:rsidRDefault="002F7A3C" w:rsidP="00D9249A">
      <w:pPr>
        <w:pStyle w:val="af8"/>
        <w:numPr>
          <w:ilvl w:val="0"/>
          <w:numId w:val="58"/>
        </w:numPr>
        <w:ind w:left="0" w:firstLine="0"/>
        <w:jc w:val="both"/>
      </w:pPr>
      <w:r w:rsidRPr="00297AA2">
        <w:t>ИНН/КПП</w:t>
      </w:r>
      <w:r>
        <w:t>:</w:t>
      </w:r>
      <w:r w:rsidRPr="00297AA2">
        <w:t xml:space="preserve"> </w:t>
      </w:r>
    </w:p>
    <w:p w:rsidR="002F7A3C" w:rsidRPr="00297AA2" w:rsidRDefault="002F7A3C" w:rsidP="00D9249A">
      <w:pPr>
        <w:pStyle w:val="af8"/>
        <w:numPr>
          <w:ilvl w:val="0"/>
          <w:numId w:val="58"/>
        </w:numPr>
        <w:ind w:left="0" w:firstLine="0"/>
        <w:jc w:val="both"/>
      </w:pPr>
      <w:r w:rsidRPr="00297AA2">
        <w:t>ОГРН</w:t>
      </w:r>
      <w:r>
        <w:t xml:space="preserve">: </w:t>
      </w:r>
    </w:p>
    <w:p w:rsidR="002F7A3C" w:rsidRPr="00297AA2" w:rsidRDefault="002F7A3C" w:rsidP="00D9249A">
      <w:pPr>
        <w:pStyle w:val="af8"/>
        <w:numPr>
          <w:ilvl w:val="0"/>
          <w:numId w:val="58"/>
        </w:numPr>
        <w:ind w:left="0" w:firstLine="0"/>
        <w:jc w:val="both"/>
      </w:pPr>
      <w:r w:rsidRPr="00297AA2">
        <w:t>Место нахождения</w:t>
      </w:r>
      <w:r>
        <w:t>:</w:t>
      </w:r>
      <w:r w:rsidRPr="00297AA2">
        <w:t xml:space="preserve"> </w:t>
      </w:r>
    </w:p>
    <w:p w:rsidR="002F7A3C" w:rsidRPr="00297AA2" w:rsidRDefault="002F7A3C" w:rsidP="00D9249A">
      <w:pPr>
        <w:pStyle w:val="af8"/>
        <w:numPr>
          <w:ilvl w:val="0"/>
          <w:numId w:val="58"/>
        </w:numPr>
        <w:ind w:left="0" w:firstLine="0"/>
        <w:jc w:val="both"/>
      </w:pPr>
      <w:r w:rsidRPr="00297AA2">
        <w:t>Фактический адрес</w:t>
      </w:r>
      <w:r>
        <w:t>:</w:t>
      </w:r>
      <w:r w:rsidRPr="00297AA2">
        <w:t xml:space="preserve"> </w:t>
      </w:r>
    </w:p>
    <w:p w:rsidR="002F7A3C" w:rsidRPr="00297AA2" w:rsidRDefault="002F7A3C" w:rsidP="00D9249A">
      <w:pPr>
        <w:pStyle w:val="af8"/>
        <w:numPr>
          <w:ilvl w:val="0"/>
          <w:numId w:val="58"/>
        </w:numPr>
        <w:ind w:left="0" w:firstLine="0"/>
        <w:jc w:val="both"/>
      </w:pPr>
      <w:r w:rsidRPr="00297AA2">
        <w:t>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w:t>
      </w:r>
      <w:r>
        <w:t xml:space="preserve">венного реестра юридических лиц: </w:t>
      </w:r>
    </w:p>
    <w:p w:rsidR="002F7A3C" w:rsidRPr="00297AA2" w:rsidRDefault="002F7A3C" w:rsidP="00D9249A">
      <w:pPr>
        <w:pStyle w:val="af8"/>
        <w:numPr>
          <w:ilvl w:val="0"/>
          <w:numId w:val="58"/>
        </w:numPr>
        <w:ind w:left="0" w:firstLine="0"/>
        <w:jc w:val="both"/>
      </w:pPr>
      <w:r w:rsidRPr="00297AA2">
        <w:t>Контактное лицо</w:t>
      </w:r>
      <w:r>
        <w:t>:</w:t>
      </w:r>
    </w:p>
    <w:p w:rsidR="002F7A3C" w:rsidRPr="00297AA2" w:rsidRDefault="002F7A3C" w:rsidP="002F7A3C">
      <w:pPr>
        <w:jc w:val="both"/>
      </w:pPr>
      <w:r w:rsidRPr="00297AA2">
        <w:t>Контактный телефон, факс</w:t>
      </w:r>
      <w:r>
        <w:t>:</w:t>
      </w:r>
    </w:p>
    <w:p w:rsidR="002F7A3C" w:rsidRPr="00297AA2" w:rsidRDefault="002F7A3C" w:rsidP="002F7A3C">
      <w:pPr>
        <w:jc w:val="both"/>
        <w:rPr>
          <w:color w:val="000000"/>
        </w:rPr>
      </w:pPr>
    </w:p>
    <w:p w:rsidR="002F7A3C" w:rsidRPr="00297AA2" w:rsidRDefault="002F7A3C" w:rsidP="002F7A3C">
      <w:pPr>
        <w:jc w:val="both"/>
      </w:pPr>
      <w:r w:rsidRPr="00297AA2">
        <w:rPr>
          <w:b/>
          <w:color w:val="000000"/>
        </w:rPr>
        <w:t xml:space="preserve">Руководитель организации </w:t>
      </w:r>
      <w:r>
        <w:rPr>
          <w:b/>
          <w:color w:val="000000"/>
        </w:rPr>
        <w:t xml:space="preserve">               </w:t>
      </w:r>
      <w:r w:rsidRPr="00297AA2">
        <w:rPr>
          <w:color w:val="000000"/>
        </w:rPr>
        <w:t xml:space="preserve">____________________ /__________________/                                                </w:t>
      </w:r>
      <w:r>
        <w:rPr>
          <w:color w:val="000000"/>
        </w:rPr>
        <w:t xml:space="preserve"> </w:t>
      </w:r>
    </w:p>
    <w:p w:rsidR="002F7A3C" w:rsidRDefault="002F7A3C" w:rsidP="002F7A3C">
      <w:pPr>
        <w:tabs>
          <w:tab w:val="left" w:pos="3600"/>
          <w:tab w:val="left" w:pos="6657"/>
        </w:tabs>
      </w:pPr>
      <w:r w:rsidRPr="00297AA2">
        <w:rPr>
          <w:color w:val="000000"/>
        </w:rPr>
        <w:t>(индивидуальный предприниматель)</w:t>
      </w:r>
      <w:r>
        <w:tab/>
        <w:t xml:space="preserve">        Ф</w:t>
      </w:r>
      <w:r w:rsidRPr="00297AA2">
        <w:rPr>
          <w:color w:val="000000"/>
        </w:rPr>
        <w:t>ИО</w:t>
      </w:r>
    </w:p>
    <w:p w:rsidR="002F7A3C" w:rsidRDefault="002F7A3C" w:rsidP="002F7A3C"/>
    <w:p w:rsidR="002F7A3C" w:rsidRDefault="002F7A3C" w:rsidP="002F7A3C">
      <w:r w:rsidRPr="00297AA2">
        <w:t>М.П.</w:t>
      </w:r>
    </w:p>
    <w:p w:rsidR="002F7A3C" w:rsidRDefault="002F7A3C" w:rsidP="002F7A3C">
      <w:pPr>
        <w:widowControl/>
        <w:autoSpaceDE/>
        <w:autoSpaceDN/>
        <w:adjustRightInd/>
      </w:pPr>
    </w:p>
    <w:p w:rsidR="002F7A3C" w:rsidRDefault="002F7A3C" w:rsidP="002F7A3C">
      <w:pPr>
        <w:widowControl/>
        <w:autoSpaceDE/>
        <w:autoSpaceDN/>
        <w:adjustRightInd/>
      </w:pPr>
    </w:p>
    <w:p w:rsidR="002F7A3C" w:rsidRPr="00297AA2" w:rsidRDefault="002F7A3C" w:rsidP="002F7A3C">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7A3C" w:rsidRDefault="002F7A3C" w:rsidP="002F7A3C">
      <w:pPr>
        <w:widowControl/>
        <w:autoSpaceDE/>
        <w:autoSpaceDN/>
        <w:adjustRightInd/>
        <w:rPr>
          <w:ins w:id="366" w:author="Ахметов Руслан Шамильевич" w:date="2015-07-29T12:44:00Z"/>
        </w:rPr>
        <w:sectPr w:rsidR="002F7A3C" w:rsidSect="00FD080A">
          <w:pgSz w:w="16838" w:h="11906" w:orient="landscape"/>
          <w:pgMar w:top="1701" w:right="1134" w:bottom="709" w:left="1134" w:header="709" w:footer="709" w:gutter="0"/>
          <w:cols w:space="708"/>
          <w:docGrid w:linePitch="360"/>
        </w:sectPr>
      </w:pPr>
    </w:p>
    <w:p w:rsidR="002F7A3C" w:rsidRPr="009C2AAD" w:rsidRDefault="002F7A3C" w:rsidP="002F7A3C">
      <w:pPr>
        <w:pageBreakBefore/>
        <w:suppressAutoHyphens/>
        <w:autoSpaceDE/>
        <w:autoSpaceDN/>
        <w:adjustRightInd/>
        <w:spacing w:after="120"/>
        <w:outlineLvl w:val="2"/>
        <w:rPr>
          <w:b/>
          <w:snapToGrid w:val="0"/>
        </w:rPr>
      </w:pPr>
      <w:r w:rsidRPr="009C2AAD">
        <w:rPr>
          <w:b/>
          <w:snapToGrid w:val="0"/>
        </w:rPr>
        <w:t>10.1</w:t>
      </w:r>
      <w:r>
        <w:rPr>
          <w:b/>
          <w:snapToGrid w:val="0"/>
        </w:rPr>
        <w:t>6</w:t>
      </w:r>
      <w:r w:rsidRPr="009C2AAD">
        <w:rPr>
          <w:b/>
          <w:snapToGrid w:val="0"/>
        </w:rPr>
        <w:t>.2 Инструкции по заполнению</w:t>
      </w:r>
    </w:p>
    <w:p w:rsidR="002F7A3C" w:rsidRPr="009C2AAD" w:rsidRDefault="002F7A3C" w:rsidP="002F7A3C">
      <w:pPr>
        <w:autoSpaceDE/>
        <w:autoSpaceDN/>
        <w:adjustRightInd/>
        <w:jc w:val="both"/>
        <w:rPr>
          <w:snapToGrid w:val="0"/>
        </w:rPr>
      </w:pPr>
      <w:r w:rsidRPr="009C2AAD">
        <w:rPr>
          <w:snapToGrid w:val="0"/>
        </w:rPr>
        <w:t>10.1</w:t>
      </w:r>
      <w:r>
        <w:rPr>
          <w:snapToGrid w:val="0"/>
        </w:rPr>
        <w:t>6</w:t>
      </w:r>
      <w:r w:rsidRPr="009C2AAD">
        <w:rPr>
          <w:snapToGrid w:val="0"/>
        </w:rPr>
        <w:t>.2.1 Данная форма заполняется и подается Потенциальным участником закупки, который является субъектом малого или среднего предпринимательства.</w:t>
      </w:r>
    </w:p>
    <w:p w:rsidR="002F7A3C" w:rsidRPr="009C2AAD" w:rsidRDefault="002F7A3C" w:rsidP="002F7A3C">
      <w:pPr>
        <w:autoSpaceDE/>
        <w:autoSpaceDN/>
        <w:adjustRightInd/>
        <w:jc w:val="both"/>
        <w:rPr>
          <w:snapToGrid w:val="0"/>
        </w:rPr>
      </w:pPr>
      <w:r w:rsidRPr="009C2AAD">
        <w:rPr>
          <w:snapToGrid w:val="0"/>
        </w:rPr>
        <w:t>10.1</w:t>
      </w:r>
      <w:r>
        <w:rPr>
          <w:snapToGrid w:val="0"/>
        </w:rPr>
        <w:t>6</w:t>
      </w:r>
      <w:r w:rsidRPr="009C2AAD">
        <w:rPr>
          <w:snapToGrid w:val="0"/>
        </w:rPr>
        <w:t>.2.2 Потенциальный участник указывает дату и номер предложения в соответствии с письмом о подаче оферты.</w:t>
      </w:r>
    </w:p>
    <w:p w:rsidR="002F7A3C" w:rsidRPr="00693E25" w:rsidRDefault="002F7A3C" w:rsidP="002F7A3C">
      <w:pPr>
        <w:autoSpaceDE/>
        <w:autoSpaceDN/>
        <w:adjustRightInd/>
        <w:jc w:val="both"/>
        <w:rPr>
          <w:snapToGrid w:val="0"/>
        </w:rPr>
      </w:pPr>
      <w:r w:rsidRPr="009C2AAD">
        <w:rPr>
          <w:snapToGrid w:val="0"/>
        </w:rPr>
        <w:t>10.1</w:t>
      </w:r>
      <w:r>
        <w:rPr>
          <w:snapToGrid w:val="0"/>
        </w:rPr>
        <w:t>6</w:t>
      </w:r>
      <w:r w:rsidRPr="009C2AAD">
        <w:rPr>
          <w:snapToGrid w:val="0"/>
        </w:rPr>
        <w:t xml:space="preserve">.2.3 Потенциальный участник указывает свое фирменное наименование, в </w:t>
      </w:r>
      <w:proofErr w:type="spellStart"/>
      <w:r w:rsidRPr="009C2AAD">
        <w:rPr>
          <w:snapToGrid w:val="0"/>
        </w:rPr>
        <w:t>т.ч</w:t>
      </w:r>
      <w:proofErr w:type="spellEnd"/>
      <w:r w:rsidRPr="009C2AAD">
        <w:rPr>
          <w:snapToGrid w:val="0"/>
        </w:rPr>
        <w:t>. организационно-правовую форму (для юридического лица), ФИО, паспортные данные (для и</w:t>
      </w:r>
      <w:r>
        <w:rPr>
          <w:snapToGrid w:val="0"/>
        </w:rPr>
        <w:t xml:space="preserve">ндивидуального предпринимателя), </w:t>
      </w:r>
      <w:r w:rsidRPr="008053B4">
        <w:rPr>
          <w:snapToGrid w:val="0"/>
        </w:rPr>
        <w:t xml:space="preserve"> отношение Потенциального участника к субъектам малого или среднего предпринимательства</w:t>
      </w:r>
      <w:r>
        <w:rPr>
          <w:snapToGrid w:val="0"/>
        </w:rPr>
        <w:t xml:space="preserve"> </w:t>
      </w:r>
      <w:r w:rsidRPr="00AB0E9E">
        <w:rPr>
          <w:snapToGrid w:val="0"/>
        </w:rPr>
        <w:t>и указывает условия, в соответствии с которыми он относится к той или иной категории</w:t>
      </w:r>
      <w:r w:rsidRPr="00693E25">
        <w:rPr>
          <w:snapToGrid w:val="0"/>
        </w:rPr>
        <w:t>:</w:t>
      </w:r>
    </w:p>
    <w:p w:rsidR="002F7A3C" w:rsidRPr="00475CFF" w:rsidRDefault="002F7A3C" w:rsidP="002F7A3C">
      <w:pPr>
        <w:widowControl/>
        <w:jc w:val="both"/>
        <w:rPr>
          <w:rFonts w:eastAsiaTheme="minorHAnsi"/>
          <w:lang w:eastAsia="en-US"/>
        </w:rPr>
      </w:pPr>
      <w:proofErr w:type="gramStart"/>
      <w:r w:rsidRPr="00693E25">
        <w:rPr>
          <w:snapToGrid w:val="0"/>
        </w:rPr>
        <w:t>10</w:t>
      </w:r>
      <w:r>
        <w:rPr>
          <w:snapToGrid w:val="0"/>
        </w:rPr>
        <w:t xml:space="preserve">.16.2.3.1 </w:t>
      </w:r>
      <w:r w:rsidRPr="00693E25">
        <w:rPr>
          <w:snapToGrid w:val="0"/>
          <w:color w:val="4F81BD" w:themeColor="accent1"/>
        </w:rPr>
        <w:t>(</w:t>
      </w:r>
      <w:r w:rsidRPr="00693E25">
        <w:rPr>
          <w:i/>
          <w:snapToGrid w:val="0"/>
          <w:color w:val="4F81BD" w:themeColor="accent1"/>
        </w:rPr>
        <w:t xml:space="preserve">пункт первый </w:t>
      </w:r>
      <w:r>
        <w:rPr>
          <w:i/>
          <w:snapToGrid w:val="0"/>
          <w:color w:val="4F81BD" w:themeColor="accent1"/>
        </w:rPr>
        <w:t xml:space="preserve">таблицы </w:t>
      </w:r>
      <w:r w:rsidRPr="00693E25">
        <w:rPr>
          <w:i/>
          <w:snapToGrid w:val="0"/>
          <w:color w:val="4F81BD" w:themeColor="accent1"/>
        </w:rPr>
        <w:t xml:space="preserve">заполняется только </w:t>
      </w:r>
      <w:r w:rsidRPr="00693E25">
        <w:rPr>
          <w:rFonts w:eastAsiaTheme="minorHAnsi"/>
          <w:i/>
          <w:color w:val="4F81BD" w:themeColor="accent1"/>
          <w:lang w:eastAsia="en-US"/>
        </w:rPr>
        <w:t>юридическим лицом</w:t>
      </w:r>
      <w:r w:rsidRPr="00693E25">
        <w:rPr>
          <w:rFonts w:eastAsiaTheme="minorHAnsi"/>
          <w:color w:val="4F81BD" w:themeColor="accent1"/>
          <w:lang w:eastAsia="en-US"/>
        </w:rPr>
        <w:t xml:space="preserve">) </w:t>
      </w:r>
      <w:r w:rsidRPr="00475CFF">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w:t>
      </w:r>
      <w:proofErr w:type="gramEnd"/>
      <w:r w:rsidRPr="00475CFF">
        <w:rPr>
          <w:rFonts w:eastAsiaTheme="minorHAnsi"/>
          <w:lang w:eastAsia="en-US"/>
        </w:rPr>
        <w:t>, состав общего имущества инвестиционных товариществ). В случае если Потенциальный участник (юридическое лицо) подпадает под установленное ограничение, он указывает о данном факте</w:t>
      </w:r>
      <w:r w:rsidRPr="00693E25">
        <w:rPr>
          <w:rFonts w:eastAsiaTheme="minorHAnsi"/>
          <w:lang w:eastAsia="en-US"/>
        </w:rPr>
        <w:t xml:space="preserve"> в п.1 таблицы;</w:t>
      </w:r>
    </w:p>
    <w:p w:rsidR="002F7A3C" w:rsidRPr="00475CFF" w:rsidRDefault="002F7A3C" w:rsidP="002F7A3C">
      <w:pPr>
        <w:widowControl/>
        <w:jc w:val="both"/>
        <w:rPr>
          <w:rFonts w:eastAsiaTheme="minorHAnsi"/>
          <w:lang w:eastAsia="en-US"/>
        </w:rPr>
      </w:pPr>
      <w:r w:rsidRPr="00475CFF">
        <w:rPr>
          <w:rFonts w:eastAsiaTheme="minorHAnsi"/>
          <w:lang w:eastAsia="en-US"/>
        </w:rPr>
        <w:t>10.1</w:t>
      </w:r>
      <w:r>
        <w:rPr>
          <w:rFonts w:eastAsiaTheme="minorHAnsi"/>
          <w:lang w:eastAsia="en-US"/>
        </w:rPr>
        <w:t>6</w:t>
      </w:r>
      <w:r w:rsidRPr="00475CFF">
        <w:rPr>
          <w:rFonts w:eastAsiaTheme="minorHAnsi"/>
          <w:lang w:eastAsia="en-US"/>
        </w:rPr>
        <w:t xml:space="preserve">.2.3.2. </w:t>
      </w:r>
      <w:r w:rsidRPr="00475CFF">
        <w:rPr>
          <w:snapToGrid w:val="0"/>
          <w:color w:val="4F81BD" w:themeColor="accent1"/>
        </w:rPr>
        <w:t>(</w:t>
      </w:r>
      <w:r w:rsidRPr="00475CFF">
        <w:rPr>
          <w:i/>
          <w:snapToGrid w:val="0"/>
          <w:color w:val="4F81BD" w:themeColor="accent1"/>
        </w:rPr>
        <w:t xml:space="preserve">пункт второй таблицы заполняется только </w:t>
      </w:r>
      <w:r w:rsidRPr="00475CFF">
        <w:rPr>
          <w:rFonts w:eastAsiaTheme="minorHAnsi"/>
          <w:i/>
          <w:color w:val="4F81BD" w:themeColor="accent1"/>
          <w:lang w:eastAsia="en-US"/>
        </w:rPr>
        <w:t>юридическим лицом</w:t>
      </w:r>
      <w:r w:rsidRPr="00475CFF">
        <w:rPr>
          <w:rFonts w:eastAsiaTheme="minorHAnsi"/>
          <w:color w:val="4F81BD" w:themeColor="accent1"/>
          <w:lang w:eastAsia="en-US"/>
        </w:rPr>
        <w:t xml:space="preserve">). </w:t>
      </w:r>
      <w:r w:rsidRPr="00693E25">
        <w:rPr>
          <w:rFonts w:eastAsiaTheme="minorHAnsi"/>
          <w:lang w:eastAsia="en-US"/>
        </w:rPr>
        <w:t>С</w:t>
      </w:r>
      <w:r w:rsidRPr="00475CFF">
        <w:rPr>
          <w:rFonts w:eastAsiaTheme="minorHAnsi"/>
          <w:lang w:eastAsia="en-US"/>
        </w:rPr>
        <w:t xml:space="preserve">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693E25">
        <w:rPr>
          <w:rFonts w:eastAsiaTheme="minorHAnsi"/>
          <w:lang w:eastAsia="en-US"/>
        </w:rPr>
        <w:t>(</w:t>
      </w:r>
      <w:r w:rsidRPr="00475CFF">
        <w:rPr>
          <w:rFonts w:eastAsiaTheme="minorHAnsi"/>
          <w:lang w:eastAsia="en-US"/>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475CFF">
        <w:rPr>
          <w:rFonts w:eastAsiaTheme="minorHAnsi"/>
          <w:lang w:eastAsia="en-US"/>
        </w:rPr>
        <w:t xml:space="preserve">, секретов производства (ноу-хау), исключительные </w:t>
      </w:r>
      <w:proofErr w:type="gramStart"/>
      <w:r w:rsidRPr="00475CFF">
        <w:rPr>
          <w:rFonts w:eastAsiaTheme="minorHAnsi"/>
          <w:lang w:eastAsia="en-US"/>
        </w:rPr>
        <w:t>права</w:t>
      </w:r>
      <w:proofErr w:type="gramEnd"/>
      <w:r w:rsidRPr="00475CFF">
        <w:rPr>
          <w:rFonts w:eastAsiaTheme="minorHAnsi"/>
          <w:lang w:eastAsia="en-US"/>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r>
        <w:rPr>
          <w:rFonts w:eastAsiaTheme="minorHAnsi"/>
          <w:lang w:eastAsia="en-US"/>
        </w:rPr>
        <w:t xml:space="preserve">законом </w:t>
      </w:r>
      <w:r w:rsidRPr="00475CFF">
        <w:rPr>
          <w:rFonts w:eastAsiaTheme="minorHAnsi"/>
          <w:lang w:eastAsia="en-US"/>
        </w:rPr>
        <w:t>от 28 сентября 2010 года N 244-ФЗ "Об инновационном центре "</w:t>
      </w:r>
      <w:proofErr w:type="spellStart"/>
      <w:r w:rsidRPr="00475CFF">
        <w:rPr>
          <w:rFonts w:eastAsiaTheme="minorHAnsi"/>
          <w:lang w:eastAsia="en-US"/>
        </w:rPr>
        <w:t>Сколково</w:t>
      </w:r>
      <w:proofErr w:type="spellEnd"/>
      <w:r w:rsidRPr="00475CFF">
        <w:rPr>
          <w:rFonts w:eastAsiaTheme="minorHAnsi"/>
          <w:lang w:eastAsia="en-US"/>
        </w:rPr>
        <w:t xml:space="preserve">", на юридические лица, учредителями (участниками) которых являются </w:t>
      </w:r>
      <w:proofErr w:type="gramStart"/>
      <w:r w:rsidRPr="00475CFF">
        <w:rPr>
          <w:rFonts w:eastAsiaTheme="minorHAnsi"/>
          <w:lang w:eastAsia="en-US"/>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r>
        <w:rPr>
          <w:rFonts w:eastAsiaTheme="minorHAnsi"/>
          <w:lang w:eastAsia="en-US"/>
        </w:rPr>
        <w:t xml:space="preserve">законом </w:t>
      </w:r>
      <w:r w:rsidRPr="00475CFF">
        <w:rPr>
          <w:rFonts w:eastAsiaTheme="minorHAnsi"/>
          <w:lang w:eastAsia="en-US"/>
        </w:rPr>
        <w:t>от 23 августа 1996 года N 127-ФЗ "О науке и государственной научно-технической политике".</w:t>
      </w:r>
      <w:proofErr w:type="gramEnd"/>
      <w:r w:rsidRPr="00475CFF">
        <w:rPr>
          <w:rFonts w:eastAsiaTheme="minorHAnsi"/>
          <w:lang w:eastAsia="en-US"/>
        </w:rPr>
        <w:t xml:space="preserve"> Юридические лица включаются в данный перечень в</w:t>
      </w:r>
      <w:r>
        <w:rPr>
          <w:rFonts w:eastAsiaTheme="minorHAnsi"/>
          <w:lang w:eastAsia="en-US"/>
        </w:rPr>
        <w:t xml:space="preserve"> порядке</w:t>
      </w:r>
      <w:r w:rsidRPr="00475CFF">
        <w:rPr>
          <w:rFonts w:eastAsiaTheme="minorHAnsi"/>
          <w:lang w:eastAsia="en-US"/>
        </w:rPr>
        <w:t>, установленном Правительством Российской Федерации, при условии соответствия одному из следующих критериев:</w:t>
      </w:r>
    </w:p>
    <w:p w:rsidR="002F7A3C" w:rsidRPr="00475CFF" w:rsidRDefault="002F7A3C" w:rsidP="002F7A3C">
      <w:pPr>
        <w:widowControl/>
        <w:ind w:firstLine="540"/>
        <w:jc w:val="both"/>
        <w:rPr>
          <w:rFonts w:eastAsiaTheme="minorHAnsi"/>
          <w:lang w:eastAsia="en-US"/>
        </w:rPr>
      </w:pPr>
      <w:proofErr w:type="gramStart"/>
      <w:r w:rsidRPr="00475CFF">
        <w:rPr>
          <w:rFonts w:eastAsiaTheme="minorHAnsi"/>
          <w:lang w:eastAsia="en-US"/>
        </w:rPr>
        <w:t>а) юридические лица являются открытыми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открытые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w:t>
      </w:r>
      <w:proofErr w:type="gramEnd"/>
      <w:r w:rsidRPr="00475CFF">
        <w:rPr>
          <w:rFonts w:eastAsiaTheme="minorHAnsi"/>
          <w:lang w:eastAsia="en-US"/>
        </w:rPr>
        <w:t xml:space="preserve">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2F7A3C" w:rsidRPr="00693E25" w:rsidRDefault="002F7A3C" w:rsidP="002F7A3C">
      <w:pPr>
        <w:widowControl/>
        <w:ind w:firstLine="540"/>
        <w:jc w:val="both"/>
        <w:rPr>
          <w:rFonts w:eastAsiaTheme="minorHAnsi"/>
          <w:lang w:eastAsia="en-US"/>
        </w:rPr>
      </w:pPr>
      <w:proofErr w:type="gramStart"/>
      <w:r w:rsidRPr="00475CFF">
        <w:rPr>
          <w:rFonts w:eastAsiaTheme="minorHAnsi"/>
          <w:lang w:eastAsia="en-US"/>
        </w:rPr>
        <w:t>б) юридические лица являются государственными корпорациями, учрежденными в соответствии с Федеральным</w:t>
      </w:r>
      <w:r>
        <w:rPr>
          <w:rFonts w:eastAsiaTheme="minorHAnsi"/>
          <w:lang w:eastAsia="en-US"/>
        </w:rPr>
        <w:t xml:space="preserve"> законом </w:t>
      </w:r>
      <w:r w:rsidRPr="00475CFF">
        <w:rPr>
          <w:rFonts w:eastAsiaTheme="minorHAnsi"/>
          <w:lang w:eastAsia="en-US"/>
        </w:rPr>
        <w:t xml:space="preserve">от 12 января 1996 года N 7-ФЗ </w:t>
      </w:r>
      <w:r w:rsidRPr="00693E25">
        <w:rPr>
          <w:rFonts w:eastAsiaTheme="minorHAnsi"/>
          <w:lang w:eastAsia="en-US"/>
        </w:rPr>
        <w:t>"О некоммерческих организациях").</w:t>
      </w:r>
      <w:proofErr w:type="gramEnd"/>
    </w:p>
    <w:p w:rsidR="002F7A3C" w:rsidRPr="00693E25" w:rsidRDefault="002F7A3C" w:rsidP="002F7A3C">
      <w:pPr>
        <w:widowControl/>
        <w:jc w:val="both"/>
        <w:rPr>
          <w:rFonts w:eastAsiaTheme="minorHAnsi"/>
          <w:lang w:eastAsia="en-US"/>
        </w:rPr>
      </w:pPr>
      <w:r w:rsidRPr="00693E25">
        <w:rPr>
          <w:rFonts w:eastAsiaTheme="minorHAnsi"/>
          <w:lang w:eastAsia="en-US"/>
        </w:rPr>
        <w:t>В случае если Потенциальный участник (юридическое лицо) подпадает под установленное ограничение, он указывает о данном факте в п. 2 таблицы;</w:t>
      </w:r>
    </w:p>
    <w:p w:rsidR="002F7A3C" w:rsidRPr="00B50FB0" w:rsidRDefault="002F7A3C" w:rsidP="002F7A3C">
      <w:pPr>
        <w:widowControl/>
        <w:jc w:val="both"/>
        <w:rPr>
          <w:rFonts w:eastAsiaTheme="minorHAnsi"/>
          <w:lang w:eastAsia="en-US"/>
        </w:rPr>
      </w:pPr>
      <w:r>
        <w:t xml:space="preserve">10.16.2.4. </w:t>
      </w:r>
      <w:r w:rsidRPr="00475CFF">
        <w:t>В третьем пункте устанавливается средняя численность работников Потенциального участника за предшествующий календарный год</w:t>
      </w:r>
      <w:r w:rsidRPr="00693E25">
        <w:t>;</w:t>
      </w:r>
    </w:p>
    <w:p w:rsidR="002F7A3C" w:rsidRPr="00B50FB0" w:rsidRDefault="002F7A3C" w:rsidP="002F7A3C">
      <w:pPr>
        <w:widowControl/>
        <w:jc w:val="both"/>
        <w:rPr>
          <w:rFonts w:eastAsiaTheme="minorHAnsi"/>
          <w:lang w:eastAsia="en-US"/>
        </w:rPr>
      </w:pPr>
      <w:r>
        <w:t xml:space="preserve">10.16.2.5. </w:t>
      </w:r>
      <w:r w:rsidRPr="00475CFF">
        <w:t>В четвертом пункте таблицы устанавливается</w:t>
      </w:r>
      <w:r w:rsidRPr="00693E25">
        <w:t>:</w:t>
      </w:r>
    </w:p>
    <w:p w:rsidR="002F7A3C" w:rsidRPr="00693E25" w:rsidRDefault="002F7A3C" w:rsidP="00D9249A">
      <w:pPr>
        <w:pStyle w:val="af8"/>
        <w:widowControl/>
        <w:numPr>
          <w:ilvl w:val="0"/>
          <w:numId w:val="59"/>
        </w:numPr>
        <w:ind w:left="0" w:firstLine="0"/>
        <w:jc w:val="both"/>
        <w:rPr>
          <w:rFonts w:eastAsiaTheme="minorHAnsi"/>
          <w:lang w:eastAsia="en-US"/>
        </w:rPr>
      </w:pPr>
      <w:r w:rsidRPr="00475CFF">
        <w:t>выручка от реализации товаров (работ, услуг) без учета НДС</w:t>
      </w:r>
      <w:r w:rsidRPr="00475CFF">
        <w:rPr>
          <w:rFonts w:eastAsiaTheme="minorHAnsi"/>
          <w:lang w:eastAsia="en-US"/>
        </w:rPr>
        <w:t xml:space="preserve"> </w:t>
      </w:r>
      <w:r w:rsidRPr="00475CFF">
        <w:t>за предшествующий календарный год</w:t>
      </w:r>
      <w:r w:rsidRPr="00693E25">
        <w:t>;</w:t>
      </w:r>
    </w:p>
    <w:p w:rsidR="002F7A3C" w:rsidRPr="00475CFF" w:rsidRDefault="002F7A3C" w:rsidP="00D9249A">
      <w:pPr>
        <w:pStyle w:val="af8"/>
        <w:widowControl/>
        <w:numPr>
          <w:ilvl w:val="0"/>
          <w:numId w:val="59"/>
        </w:numPr>
        <w:ind w:left="0" w:firstLine="0"/>
        <w:jc w:val="both"/>
        <w:rPr>
          <w:rFonts w:eastAsiaTheme="minorHAnsi"/>
          <w:lang w:eastAsia="en-US"/>
        </w:rPr>
      </w:pPr>
      <w:r w:rsidRPr="00475CFF">
        <w:rPr>
          <w:rFonts w:eastAsiaTheme="minorHAnsi"/>
          <w:lang w:eastAsia="en-US"/>
        </w:rPr>
        <w:t xml:space="preserve">балансовая стоимость активов (остаточная стоимость основных средств и нематериальных активов) </w:t>
      </w:r>
      <w:r w:rsidRPr="00475CFF">
        <w:t>за предшествующий календарный год</w:t>
      </w:r>
      <w:r w:rsidRPr="00693E25">
        <w:rPr>
          <w:i/>
        </w:rPr>
        <w:t xml:space="preserve"> (Определяется в соответствии с законодательством РФ о бухгалтерском учете)</w:t>
      </w:r>
      <w:r w:rsidRPr="00475CFF">
        <w:t>.</w:t>
      </w:r>
    </w:p>
    <w:p w:rsidR="002F7A3C" w:rsidRPr="00475CFF" w:rsidRDefault="002F7A3C" w:rsidP="002F7A3C">
      <w:pPr>
        <w:autoSpaceDE/>
        <w:autoSpaceDN/>
        <w:adjustRightInd/>
        <w:jc w:val="both"/>
        <w:rPr>
          <w:snapToGrid w:val="0"/>
        </w:rPr>
      </w:pPr>
      <w:r w:rsidRPr="00475CFF">
        <w:rPr>
          <w:snapToGrid w:val="0"/>
        </w:rPr>
        <w:t>10.1</w:t>
      </w:r>
      <w:r>
        <w:rPr>
          <w:snapToGrid w:val="0"/>
        </w:rPr>
        <w:t>6</w:t>
      </w:r>
      <w:r w:rsidRPr="00475CFF">
        <w:rPr>
          <w:snapToGrid w:val="0"/>
        </w:rPr>
        <w:t>.2.</w:t>
      </w:r>
      <w:r>
        <w:rPr>
          <w:snapToGrid w:val="0"/>
        </w:rPr>
        <w:t>6</w:t>
      </w:r>
      <w:r w:rsidRPr="00475CFF">
        <w:rPr>
          <w:snapToGrid w:val="0"/>
        </w:rPr>
        <w:t xml:space="preserve">. Потенциальный участник,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w:t>
      </w:r>
      <w:r w:rsidRPr="00693E25">
        <w:rPr>
          <w:snapToGrid w:val="0"/>
        </w:rPr>
        <w:t>указывает в соответствующем пункте таблицы (п.1, п.2)  основания отнесения к тем или иным исключениям.</w:t>
      </w:r>
      <w:r w:rsidRPr="00475CFF">
        <w:rPr>
          <w:snapToGrid w:val="0"/>
        </w:rPr>
        <w:t xml:space="preserve">  </w:t>
      </w:r>
    </w:p>
    <w:p w:rsidR="002F7A3C" w:rsidRPr="00475CFF" w:rsidRDefault="002F7A3C" w:rsidP="002F7A3C">
      <w:pPr>
        <w:widowControl/>
        <w:jc w:val="both"/>
        <w:rPr>
          <w:rFonts w:eastAsiaTheme="minorHAnsi"/>
          <w:lang w:eastAsia="en-US"/>
        </w:rPr>
      </w:pPr>
      <w:r w:rsidRPr="00475CFF">
        <w:rPr>
          <w:rFonts w:eastAsiaTheme="minorHAnsi"/>
          <w:lang w:eastAsia="en-US"/>
        </w:rPr>
        <w:t>10.1</w:t>
      </w:r>
      <w:r>
        <w:rPr>
          <w:rFonts w:eastAsiaTheme="minorHAnsi"/>
          <w:lang w:eastAsia="en-US"/>
        </w:rPr>
        <w:t>6</w:t>
      </w:r>
      <w:r w:rsidRPr="00475CFF">
        <w:rPr>
          <w:rFonts w:eastAsiaTheme="minorHAnsi"/>
          <w:lang w:eastAsia="en-US"/>
        </w:rPr>
        <w:t>.2.</w:t>
      </w:r>
      <w:r>
        <w:rPr>
          <w:rFonts w:eastAsiaTheme="minorHAnsi"/>
          <w:lang w:eastAsia="en-US"/>
        </w:rPr>
        <w:t>7</w:t>
      </w:r>
      <w:r w:rsidRPr="00475CFF">
        <w:rPr>
          <w:rFonts w:eastAsiaTheme="minorHAnsi"/>
          <w:lang w:eastAsia="en-US"/>
        </w:rPr>
        <w:t xml:space="preserve"> Категория субъекта малого или среднего предпринимательства определяется в соответствии с наибольшим по значению условием, установленным пунктами 3 и 4 таблицы.</w:t>
      </w:r>
    </w:p>
    <w:p w:rsidR="002F7A3C" w:rsidRDefault="002F7A3C" w:rsidP="002F7A3C">
      <w:pPr>
        <w:widowControl/>
        <w:autoSpaceDE/>
        <w:autoSpaceDN/>
        <w:adjustRightInd/>
        <w:rPr>
          <w:snapToGrid w:val="0"/>
        </w:rPr>
        <w:sectPr w:rsidR="002F7A3C" w:rsidSect="00FD080A">
          <w:pgSz w:w="16838" w:h="11906" w:orient="landscape"/>
          <w:pgMar w:top="1701" w:right="1134" w:bottom="709" w:left="1134" w:header="709" w:footer="709" w:gutter="0"/>
          <w:cols w:space="708"/>
          <w:docGrid w:linePitch="360"/>
        </w:sectPr>
      </w:pPr>
      <w:r w:rsidRPr="00475CFF">
        <w:rPr>
          <w:snapToGrid w:val="0"/>
        </w:rPr>
        <w:t>10.1</w:t>
      </w:r>
      <w:r>
        <w:rPr>
          <w:snapToGrid w:val="0"/>
        </w:rPr>
        <w:t>6</w:t>
      </w:r>
      <w:r w:rsidRPr="00475CFF">
        <w:rPr>
          <w:snapToGrid w:val="0"/>
        </w:rPr>
        <w:t>.2.</w:t>
      </w:r>
      <w:r>
        <w:rPr>
          <w:snapToGrid w:val="0"/>
        </w:rPr>
        <w:t>8</w:t>
      </w:r>
      <w:proofErr w:type="gramStart"/>
      <w:r w:rsidRPr="00475CFF">
        <w:rPr>
          <w:snapToGrid w:val="0"/>
        </w:rPr>
        <w:t xml:space="preserve"> Н</w:t>
      </w:r>
      <w:proofErr w:type="gramEnd"/>
      <w:r w:rsidRPr="00475CFF">
        <w:rPr>
          <w:snapToGrid w:val="0"/>
        </w:rPr>
        <w:t xml:space="preserve">е заполнение отдельных ячеек </w:t>
      </w:r>
      <w:r>
        <w:rPr>
          <w:snapToGrid w:val="0"/>
        </w:rPr>
        <w:t>и строк не допускается</w:t>
      </w:r>
    </w:p>
    <w:p w:rsidR="002F7A3C" w:rsidRPr="00297AA2" w:rsidRDefault="002F7A3C" w:rsidP="002F7A3C">
      <w:pPr>
        <w:spacing w:before="120" w:after="60"/>
        <w:contextualSpacing/>
        <w:jc w:val="both"/>
        <w:outlineLvl w:val="0"/>
        <w:rPr>
          <w:b/>
          <w:lang w:eastAsia="en-US"/>
        </w:rPr>
      </w:pPr>
      <w:bookmarkStart w:id="367" w:name="_Toc422244284"/>
      <w:r w:rsidRPr="00297AA2">
        <w:rPr>
          <w:b/>
          <w:lang w:eastAsia="en-US"/>
        </w:rPr>
        <w:t>10.1</w:t>
      </w:r>
      <w:r>
        <w:rPr>
          <w:b/>
          <w:lang w:eastAsia="en-US"/>
        </w:rPr>
        <w:t>7</w:t>
      </w:r>
      <w:r w:rsidRPr="00297AA2">
        <w:rPr>
          <w:b/>
          <w:lang w:eastAsia="en-US"/>
        </w:rPr>
        <w:t xml:space="preserve">  Декларация о соответствии</w:t>
      </w:r>
      <w:r>
        <w:rPr>
          <w:b/>
          <w:lang w:eastAsia="en-US"/>
        </w:rPr>
        <w:t>/несоответствии</w:t>
      </w:r>
      <w:r w:rsidRPr="00297AA2">
        <w:rPr>
          <w:b/>
          <w:lang w:eastAsia="en-US"/>
        </w:rPr>
        <w:t xml:space="preserve"> </w:t>
      </w:r>
      <w:r w:rsidRPr="00297AA2">
        <w:rPr>
          <w:b/>
          <w:color w:val="000000"/>
        </w:rPr>
        <w:t>субподрядчика (соисполнителя)</w:t>
      </w:r>
      <w:r w:rsidRPr="00297AA2">
        <w:rPr>
          <w:color w:val="000000"/>
        </w:rPr>
        <w:t xml:space="preserve"> </w:t>
      </w:r>
      <w:r w:rsidRPr="00297AA2">
        <w:rPr>
          <w:b/>
          <w:lang w:eastAsia="en-US"/>
        </w:rPr>
        <w:t>критериям субъекта малого</w:t>
      </w:r>
      <w:r>
        <w:rPr>
          <w:b/>
          <w:lang w:eastAsia="en-US"/>
        </w:rPr>
        <w:t>/</w:t>
      </w:r>
      <w:r w:rsidRPr="00297AA2">
        <w:rPr>
          <w:b/>
          <w:lang w:eastAsia="en-US"/>
        </w:rPr>
        <w:t>среднего предпринимательства (форма 1</w:t>
      </w:r>
      <w:r>
        <w:rPr>
          <w:b/>
          <w:lang w:eastAsia="en-US"/>
        </w:rPr>
        <w:t>5</w:t>
      </w:r>
      <w:r w:rsidRPr="00297AA2">
        <w:rPr>
          <w:b/>
          <w:lang w:eastAsia="en-US"/>
        </w:rPr>
        <w:t>)</w:t>
      </w:r>
      <w:bookmarkEnd w:id="367"/>
    </w:p>
    <w:p w:rsidR="002F7A3C" w:rsidRPr="00297AA2" w:rsidRDefault="002F7A3C" w:rsidP="002F7A3C">
      <w:pPr>
        <w:tabs>
          <w:tab w:val="num" w:pos="360"/>
        </w:tabs>
        <w:contextualSpacing/>
        <w:jc w:val="both"/>
        <w:rPr>
          <w:lang w:eastAsia="en-US"/>
        </w:rPr>
      </w:pPr>
      <w:r w:rsidRPr="00297AA2">
        <w:rPr>
          <w:lang w:eastAsia="en-US"/>
        </w:rPr>
        <w:t>10.1</w:t>
      </w:r>
      <w:r>
        <w:rPr>
          <w:lang w:eastAsia="en-US"/>
        </w:rPr>
        <w:t>7</w:t>
      </w:r>
      <w:r w:rsidRPr="00297AA2">
        <w:rPr>
          <w:lang w:eastAsia="en-US"/>
        </w:rPr>
        <w:t>.1 Форма Декларации о соответствии</w:t>
      </w:r>
      <w:r w:rsidRPr="00503045">
        <w:rPr>
          <w:lang w:eastAsia="en-US"/>
        </w:rPr>
        <w:t>/несоответствии</w:t>
      </w:r>
      <w:r w:rsidRPr="00297AA2">
        <w:rPr>
          <w:lang w:eastAsia="en-US"/>
        </w:rPr>
        <w:t xml:space="preserve"> </w:t>
      </w:r>
      <w:r w:rsidRPr="00297AA2">
        <w:rPr>
          <w:color w:val="000000"/>
        </w:rPr>
        <w:t xml:space="preserve">субподрядчика (соисполнителя) </w:t>
      </w:r>
      <w:r w:rsidRPr="00297AA2">
        <w:rPr>
          <w:lang w:eastAsia="en-US"/>
        </w:rPr>
        <w:t>критериям субъекта малого и среднего предпринимательства</w:t>
      </w:r>
    </w:p>
    <w:p w:rsidR="002F7A3C" w:rsidRPr="00297AA2" w:rsidRDefault="002F7A3C" w:rsidP="002F7A3C">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7A3C" w:rsidRPr="00297AA2" w:rsidRDefault="002F7A3C" w:rsidP="002F7A3C">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F7A3C" w:rsidRPr="00297AA2" w:rsidRDefault="002F7A3C" w:rsidP="002F7A3C">
      <w:pPr>
        <w:jc w:val="center"/>
        <w:rPr>
          <w:b/>
          <w:color w:val="000000"/>
        </w:rPr>
      </w:pPr>
      <w:r w:rsidRPr="00297AA2">
        <w:rPr>
          <w:b/>
          <w:color w:val="000000"/>
        </w:rPr>
        <w:t>ДЕКЛАРАЦИЯ</w:t>
      </w:r>
    </w:p>
    <w:p w:rsidR="002F7A3C" w:rsidRDefault="002F7A3C" w:rsidP="002F7A3C">
      <w:pPr>
        <w:jc w:val="center"/>
        <w:rPr>
          <w:color w:val="000000"/>
        </w:rPr>
      </w:pPr>
      <w:r w:rsidRPr="00297AA2">
        <w:rPr>
          <w:color w:val="000000"/>
        </w:rPr>
        <w:t>о соответствии субподрядчика (соисполнителя)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2F7A3C" w:rsidRDefault="002F7A3C" w:rsidP="002F7A3C">
      <w:pPr>
        <w:jc w:val="center"/>
        <w:rPr>
          <w:color w:val="000000"/>
        </w:rPr>
      </w:pPr>
    </w:p>
    <w:p w:rsidR="002F7A3C" w:rsidRDefault="002F7A3C" w:rsidP="002F7A3C">
      <w:pPr>
        <w:jc w:val="both"/>
        <w:rPr>
          <w:color w:val="000000"/>
        </w:rPr>
      </w:pPr>
      <w:r w:rsidRPr="0021495E">
        <w:rPr>
          <w:i/>
          <w:color w:val="548DD4" w:themeColor="text2" w:themeTint="99"/>
        </w:rPr>
        <w:t>(В случае если субподрядчик</w:t>
      </w:r>
      <w:r>
        <w:rPr>
          <w:i/>
          <w:color w:val="548DD4" w:themeColor="text2" w:themeTint="99"/>
        </w:rPr>
        <w:t xml:space="preserve"> (соисполнитель)</w:t>
      </w:r>
      <w:r w:rsidRPr="0021495E">
        <w:rPr>
          <w:i/>
          <w:color w:val="548DD4" w:themeColor="text2" w:themeTint="99"/>
        </w:rPr>
        <w:t xml:space="preserve"> относится к субъекту малого или среднего предпринимательства)</w:t>
      </w:r>
      <w:r>
        <w:rPr>
          <w:color w:val="000000"/>
        </w:rPr>
        <w:t xml:space="preserve"> </w:t>
      </w:r>
    </w:p>
    <w:p w:rsidR="002F7A3C" w:rsidRDefault="002F7A3C" w:rsidP="002F7A3C">
      <w:pPr>
        <w:jc w:val="both"/>
      </w:pPr>
      <w:proofErr w:type="gramStart"/>
      <w:r w:rsidRPr="008053B4">
        <w:rPr>
          <w:color w:val="000000"/>
        </w:rPr>
        <w:t xml:space="preserve">Наименование </w:t>
      </w:r>
      <w:r w:rsidRPr="00297AA2">
        <w:rPr>
          <w:color w:val="000000"/>
        </w:rPr>
        <w:t>субподрядчика (соисполнителя)</w:t>
      </w:r>
      <w:r w:rsidRPr="008053B4">
        <w:rPr>
          <w:color w:val="000000"/>
        </w:rPr>
        <w:t xml:space="preserve">: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21495E">
        <w:t>относится</w:t>
      </w:r>
      <w:r w:rsidRPr="00503045">
        <w:rPr>
          <w:color w:val="548DD4" w:themeColor="text2" w:themeTint="99"/>
        </w:rPr>
        <w:t xml:space="preserve"> </w:t>
      </w:r>
      <w:r w:rsidRPr="008053B4">
        <w:t xml:space="preserve">к субъекту </w:t>
      </w:r>
      <w:r w:rsidRPr="008053B4">
        <w:rPr>
          <w:color w:val="4F81BD" w:themeColor="accent1"/>
        </w:rPr>
        <w:t>[малого] [среднего]</w:t>
      </w:r>
      <w:r w:rsidRPr="000F6B5F">
        <w:rPr>
          <w:color w:val="4F81BD" w:themeColor="accent1"/>
        </w:rPr>
        <w:t xml:space="preserve"> </w:t>
      </w:r>
      <w:r w:rsidRPr="006A78F2">
        <w:rPr>
          <w:color w:val="548DD4" w:themeColor="text2" w:themeTint="99"/>
        </w:rPr>
        <w:t>(</w:t>
      </w:r>
      <w:r w:rsidRPr="006A78F2">
        <w:rPr>
          <w:i/>
          <w:color w:val="548DD4" w:themeColor="text2" w:themeTint="99"/>
        </w:rPr>
        <w:t>необходимо выбрать категорию</w:t>
      </w:r>
      <w:r w:rsidRPr="006A78F2">
        <w:rPr>
          <w:color w:val="548DD4" w:themeColor="text2" w:themeTint="99"/>
        </w:rPr>
        <w:t>)</w:t>
      </w:r>
      <w:r w:rsidRPr="008053B4">
        <w:rPr>
          <w:color w:val="4F81BD" w:themeColor="accent1"/>
        </w:rPr>
        <w:t xml:space="preserve"> </w:t>
      </w:r>
      <w:r w:rsidRPr="008053B4">
        <w:t>предпринимательства с соблюдением следующих условий:</w:t>
      </w:r>
      <w:proofErr w:type="gramEnd"/>
    </w:p>
    <w:p w:rsidR="002F7A3C" w:rsidRDefault="002F7A3C" w:rsidP="002F7A3C">
      <w:pPr>
        <w:jc w:val="both"/>
        <w:rPr>
          <w:color w:val="000000"/>
        </w:rPr>
      </w:pPr>
      <w:r>
        <w:t xml:space="preserve"> </w:t>
      </w:r>
      <w:r w:rsidRPr="0021495E">
        <w:rPr>
          <w:i/>
          <w:color w:val="548DD4" w:themeColor="text2" w:themeTint="99"/>
        </w:rPr>
        <w:t>(В случае если субподрядчик</w:t>
      </w:r>
      <w:r>
        <w:rPr>
          <w:i/>
          <w:color w:val="548DD4" w:themeColor="text2" w:themeTint="99"/>
        </w:rPr>
        <w:t xml:space="preserve"> (соисполнитель) не </w:t>
      </w:r>
      <w:r w:rsidRPr="0021495E">
        <w:rPr>
          <w:i/>
          <w:color w:val="548DD4" w:themeColor="text2" w:themeTint="99"/>
        </w:rPr>
        <w:t>относится к субъекту малого или среднего предпринимательства)</w:t>
      </w:r>
      <w:r>
        <w:rPr>
          <w:color w:val="000000"/>
        </w:rPr>
        <w:t xml:space="preserve"> </w:t>
      </w:r>
    </w:p>
    <w:p w:rsidR="002F7A3C" w:rsidRPr="00297AA2" w:rsidRDefault="002F7A3C" w:rsidP="002F7A3C">
      <w:pPr>
        <w:jc w:val="both"/>
        <w:rPr>
          <w:color w:val="000000"/>
        </w:rPr>
      </w:pPr>
      <w:proofErr w:type="gramStart"/>
      <w:r w:rsidRPr="008053B4">
        <w:rPr>
          <w:color w:val="000000"/>
        </w:rPr>
        <w:t xml:space="preserve">Наименование </w:t>
      </w:r>
      <w:r w:rsidRPr="00297AA2">
        <w:rPr>
          <w:color w:val="000000"/>
        </w:rPr>
        <w:t>субподрядчика (соисполнителя)</w:t>
      </w:r>
      <w:r w:rsidRPr="008053B4">
        <w:rPr>
          <w:color w:val="000000"/>
        </w:rPr>
        <w:t xml:space="preserve">: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21495E">
        <w:t>не относится</w:t>
      </w:r>
      <w:r w:rsidRPr="008053B4">
        <w:t xml:space="preserve"> к субъекту </w:t>
      </w:r>
      <w:r w:rsidRPr="0021495E">
        <w:t>малого</w:t>
      </w:r>
      <w:r>
        <w:t xml:space="preserve"> и</w:t>
      </w:r>
      <w:r w:rsidRPr="0021495E">
        <w:t xml:space="preserve"> </w:t>
      </w:r>
      <w:r>
        <w:t>с</w:t>
      </w:r>
      <w:r w:rsidRPr="0021495E">
        <w:t>реднего</w:t>
      </w:r>
      <w:r w:rsidRPr="008053B4">
        <w:rPr>
          <w:color w:val="4F81BD" w:themeColor="accent1"/>
        </w:rPr>
        <w:t xml:space="preserve"> </w:t>
      </w:r>
      <w:r w:rsidRPr="008053B4">
        <w:t>предпринимательства</w:t>
      </w:r>
      <w:r w:rsidRPr="006A78F2">
        <w:t>.</w:t>
      </w:r>
      <w:proofErr w:type="gramEnd"/>
    </w:p>
    <w:tbl>
      <w:tblPr>
        <w:tblW w:w="14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244"/>
        <w:gridCol w:w="709"/>
        <w:gridCol w:w="1843"/>
        <w:gridCol w:w="142"/>
        <w:gridCol w:w="1417"/>
        <w:gridCol w:w="142"/>
        <w:gridCol w:w="2127"/>
        <w:gridCol w:w="2233"/>
      </w:tblGrid>
      <w:tr w:rsidR="002F7A3C" w:rsidRPr="00297AA2" w:rsidTr="00FD080A">
        <w:trPr>
          <w:trHeight w:val="747"/>
        </w:trPr>
        <w:tc>
          <w:tcPr>
            <w:tcW w:w="426" w:type="dxa"/>
            <w:vMerge w:val="restart"/>
            <w:vAlign w:val="center"/>
          </w:tcPr>
          <w:p w:rsidR="002F7A3C" w:rsidRPr="00297AA2" w:rsidRDefault="002F7A3C" w:rsidP="00FD080A">
            <w:pPr>
              <w:jc w:val="center"/>
              <w:rPr>
                <w:b/>
                <w:color w:val="000000"/>
              </w:rPr>
            </w:pPr>
            <w:r w:rsidRPr="00297AA2">
              <w:rPr>
                <w:b/>
                <w:color w:val="000000"/>
              </w:rPr>
              <w:t>№</w:t>
            </w:r>
          </w:p>
          <w:p w:rsidR="002F7A3C" w:rsidRPr="00297AA2" w:rsidRDefault="002F7A3C" w:rsidP="00FD080A">
            <w:pPr>
              <w:jc w:val="center"/>
              <w:rPr>
                <w:b/>
                <w:color w:val="000000"/>
              </w:rPr>
            </w:pPr>
            <w:proofErr w:type="gramStart"/>
            <w:r w:rsidRPr="00297AA2">
              <w:rPr>
                <w:b/>
                <w:color w:val="000000"/>
              </w:rPr>
              <w:t>п</w:t>
            </w:r>
            <w:proofErr w:type="gramEnd"/>
            <w:r w:rsidRPr="00297AA2">
              <w:rPr>
                <w:b/>
                <w:color w:val="000000"/>
              </w:rPr>
              <w:t>/п</w:t>
            </w:r>
          </w:p>
        </w:tc>
        <w:tc>
          <w:tcPr>
            <w:tcW w:w="5244" w:type="dxa"/>
            <w:vMerge w:val="restart"/>
            <w:vAlign w:val="center"/>
          </w:tcPr>
          <w:p w:rsidR="002F7A3C" w:rsidRPr="00297AA2" w:rsidRDefault="002F7A3C" w:rsidP="00FD080A">
            <w:pPr>
              <w:jc w:val="center"/>
              <w:rPr>
                <w:b/>
                <w:color w:val="000000"/>
              </w:rPr>
            </w:pPr>
            <w:r w:rsidRPr="00297AA2">
              <w:rPr>
                <w:b/>
                <w:color w:val="000000"/>
              </w:rPr>
              <w:t>Наименование условия</w:t>
            </w:r>
          </w:p>
        </w:tc>
        <w:tc>
          <w:tcPr>
            <w:tcW w:w="709" w:type="dxa"/>
            <w:vMerge w:val="restart"/>
            <w:vAlign w:val="center"/>
          </w:tcPr>
          <w:p w:rsidR="002F7A3C" w:rsidRPr="00297AA2" w:rsidRDefault="002F7A3C" w:rsidP="00FD080A">
            <w:pPr>
              <w:jc w:val="center"/>
              <w:rPr>
                <w:b/>
                <w:color w:val="000000"/>
              </w:rPr>
            </w:pPr>
            <w:r w:rsidRPr="00297AA2">
              <w:rPr>
                <w:b/>
                <w:color w:val="000000"/>
              </w:rPr>
              <w:t>Ед. изм.</w:t>
            </w:r>
          </w:p>
        </w:tc>
        <w:tc>
          <w:tcPr>
            <w:tcW w:w="5671" w:type="dxa"/>
            <w:gridSpan w:val="5"/>
          </w:tcPr>
          <w:p w:rsidR="002F7A3C" w:rsidRDefault="002F7A3C" w:rsidP="00FD080A">
            <w:pPr>
              <w:jc w:val="center"/>
              <w:rPr>
                <w:i/>
                <w:color w:val="000000"/>
                <w:sz w:val="20"/>
                <w:szCs w:val="20"/>
              </w:rPr>
            </w:pPr>
          </w:p>
          <w:p w:rsidR="002F7A3C" w:rsidRPr="00693E25" w:rsidRDefault="002F7A3C" w:rsidP="00FD080A">
            <w:pPr>
              <w:jc w:val="center"/>
              <w:rPr>
                <w:i/>
                <w:color w:val="000000"/>
                <w:sz w:val="20"/>
                <w:szCs w:val="20"/>
              </w:rPr>
            </w:pPr>
            <w:r w:rsidRPr="00693E25">
              <w:rPr>
                <w:i/>
                <w:color w:val="000000"/>
                <w:sz w:val="20"/>
                <w:szCs w:val="20"/>
              </w:rPr>
              <w:t>Предельное значение</w:t>
            </w:r>
          </w:p>
        </w:tc>
        <w:tc>
          <w:tcPr>
            <w:tcW w:w="2233" w:type="dxa"/>
            <w:vMerge w:val="restart"/>
            <w:vAlign w:val="center"/>
          </w:tcPr>
          <w:p w:rsidR="002F7A3C" w:rsidRPr="00693E25" w:rsidRDefault="002F7A3C" w:rsidP="00FD080A">
            <w:pPr>
              <w:jc w:val="center"/>
              <w:rPr>
                <w:i/>
                <w:color w:val="000000"/>
                <w:sz w:val="22"/>
                <w:szCs w:val="22"/>
              </w:rPr>
            </w:pPr>
            <w:proofErr w:type="gramStart"/>
            <w:r w:rsidRPr="00D550DE">
              <w:rPr>
                <w:b/>
                <w:color w:val="000000"/>
                <w:sz w:val="22"/>
                <w:szCs w:val="22"/>
              </w:rPr>
              <w:t>Данные (</w:t>
            </w:r>
            <w:r w:rsidRPr="00693E25">
              <w:rPr>
                <w:i/>
                <w:color w:val="000000"/>
                <w:sz w:val="22"/>
                <w:szCs w:val="22"/>
              </w:rPr>
              <w:t>указываются цифровые значения</w:t>
            </w:r>
            <w:proofErr w:type="gramEnd"/>
          </w:p>
          <w:p w:rsidR="002F7A3C" w:rsidRPr="00297AA2" w:rsidRDefault="002F7A3C" w:rsidP="00FD080A">
            <w:pPr>
              <w:jc w:val="center"/>
              <w:rPr>
                <w:b/>
                <w:color w:val="000000"/>
              </w:rPr>
            </w:pPr>
            <w:r w:rsidRPr="00693E25">
              <w:rPr>
                <w:i/>
                <w:color w:val="000000"/>
                <w:sz w:val="22"/>
                <w:szCs w:val="22"/>
              </w:rPr>
              <w:t>с одним знаком после запятой</w:t>
            </w:r>
            <w:r w:rsidRPr="00D550DE">
              <w:rPr>
                <w:b/>
                <w:color w:val="000000"/>
                <w:sz w:val="22"/>
                <w:szCs w:val="22"/>
              </w:rPr>
              <w:t>)</w:t>
            </w:r>
          </w:p>
        </w:tc>
      </w:tr>
      <w:tr w:rsidR="002F7A3C" w:rsidRPr="00297AA2" w:rsidTr="00FD080A">
        <w:trPr>
          <w:trHeight w:val="747"/>
        </w:trPr>
        <w:tc>
          <w:tcPr>
            <w:tcW w:w="426" w:type="dxa"/>
            <w:vMerge/>
            <w:vAlign w:val="center"/>
          </w:tcPr>
          <w:p w:rsidR="002F7A3C" w:rsidRPr="00297AA2" w:rsidRDefault="002F7A3C" w:rsidP="00FD080A">
            <w:pPr>
              <w:jc w:val="center"/>
              <w:rPr>
                <w:b/>
                <w:color w:val="000000"/>
              </w:rPr>
            </w:pPr>
          </w:p>
        </w:tc>
        <w:tc>
          <w:tcPr>
            <w:tcW w:w="5244" w:type="dxa"/>
            <w:vMerge/>
            <w:vAlign w:val="center"/>
          </w:tcPr>
          <w:p w:rsidR="002F7A3C" w:rsidRPr="00297AA2" w:rsidRDefault="002F7A3C" w:rsidP="00FD080A">
            <w:pPr>
              <w:jc w:val="center"/>
              <w:rPr>
                <w:b/>
                <w:color w:val="000000"/>
              </w:rPr>
            </w:pPr>
          </w:p>
        </w:tc>
        <w:tc>
          <w:tcPr>
            <w:tcW w:w="709" w:type="dxa"/>
            <w:vMerge/>
            <w:vAlign w:val="center"/>
          </w:tcPr>
          <w:p w:rsidR="002F7A3C" w:rsidRPr="00297AA2" w:rsidRDefault="002F7A3C" w:rsidP="00FD080A">
            <w:pPr>
              <w:jc w:val="center"/>
              <w:rPr>
                <w:b/>
                <w:color w:val="000000"/>
              </w:rPr>
            </w:pPr>
          </w:p>
        </w:tc>
        <w:tc>
          <w:tcPr>
            <w:tcW w:w="1985" w:type="dxa"/>
            <w:gridSpan w:val="2"/>
            <w:vAlign w:val="center"/>
          </w:tcPr>
          <w:p w:rsidR="002F7A3C" w:rsidRPr="00693E25" w:rsidRDefault="002F7A3C" w:rsidP="00FD080A">
            <w:pPr>
              <w:jc w:val="center"/>
              <w:rPr>
                <w:i/>
                <w:color w:val="000000"/>
                <w:sz w:val="20"/>
                <w:szCs w:val="20"/>
              </w:rPr>
            </w:pPr>
            <w:proofErr w:type="spellStart"/>
            <w:r w:rsidRPr="00693E25">
              <w:rPr>
                <w:i/>
                <w:color w:val="000000"/>
                <w:sz w:val="20"/>
                <w:szCs w:val="20"/>
              </w:rPr>
              <w:t>Микропредприятие</w:t>
            </w:r>
            <w:proofErr w:type="spellEnd"/>
          </w:p>
        </w:tc>
        <w:tc>
          <w:tcPr>
            <w:tcW w:w="1417" w:type="dxa"/>
            <w:vAlign w:val="center"/>
          </w:tcPr>
          <w:p w:rsidR="002F7A3C" w:rsidRDefault="002F7A3C" w:rsidP="00FD080A">
            <w:pPr>
              <w:jc w:val="center"/>
              <w:rPr>
                <w:i/>
                <w:color w:val="000000"/>
                <w:sz w:val="20"/>
                <w:szCs w:val="20"/>
              </w:rPr>
            </w:pPr>
            <w:r w:rsidRPr="00693E25">
              <w:rPr>
                <w:i/>
                <w:color w:val="000000"/>
                <w:sz w:val="20"/>
                <w:szCs w:val="20"/>
              </w:rPr>
              <w:t xml:space="preserve">малое </w:t>
            </w:r>
          </w:p>
          <w:p w:rsidR="002F7A3C" w:rsidRPr="00693E25" w:rsidRDefault="002F7A3C" w:rsidP="00FD080A">
            <w:pPr>
              <w:jc w:val="center"/>
              <w:rPr>
                <w:i/>
                <w:color w:val="000000"/>
                <w:sz w:val="20"/>
                <w:szCs w:val="20"/>
              </w:rPr>
            </w:pPr>
            <w:r w:rsidRPr="00693E25">
              <w:rPr>
                <w:i/>
                <w:color w:val="000000"/>
                <w:sz w:val="20"/>
                <w:szCs w:val="20"/>
              </w:rPr>
              <w:t>предприятие</w:t>
            </w:r>
          </w:p>
        </w:tc>
        <w:tc>
          <w:tcPr>
            <w:tcW w:w="2269" w:type="dxa"/>
            <w:gridSpan w:val="2"/>
            <w:vAlign w:val="center"/>
          </w:tcPr>
          <w:p w:rsidR="002F7A3C" w:rsidRPr="00693E25" w:rsidRDefault="002F7A3C" w:rsidP="00FD080A">
            <w:pPr>
              <w:jc w:val="center"/>
              <w:rPr>
                <w:i/>
                <w:color w:val="000000"/>
                <w:sz w:val="20"/>
                <w:szCs w:val="20"/>
              </w:rPr>
            </w:pPr>
            <w:r w:rsidRPr="00693E25">
              <w:rPr>
                <w:i/>
                <w:color w:val="000000"/>
                <w:sz w:val="20"/>
                <w:szCs w:val="20"/>
              </w:rPr>
              <w:t>Среднее предприятие</w:t>
            </w:r>
          </w:p>
        </w:tc>
        <w:tc>
          <w:tcPr>
            <w:tcW w:w="2233" w:type="dxa"/>
            <w:vMerge/>
            <w:vAlign w:val="center"/>
          </w:tcPr>
          <w:p w:rsidR="002F7A3C" w:rsidRPr="00297AA2" w:rsidRDefault="002F7A3C" w:rsidP="00FD080A">
            <w:pPr>
              <w:jc w:val="center"/>
              <w:rPr>
                <w:b/>
                <w:color w:val="000000"/>
              </w:rPr>
            </w:pPr>
          </w:p>
        </w:tc>
      </w:tr>
      <w:tr w:rsidR="002F7A3C" w:rsidRPr="00297AA2" w:rsidTr="00FD080A">
        <w:tc>
          <w:tcPr>
            <w:tcW w:w="426" w:type="dxa"/>
            <w:vAlign w:val="center"/>
          </w:tcPr>
          <w:p w:rsidR="002F7A3C" w:rsidRPr="00297AA2" w:rsidRDefault="002F7A3C" w:rsidP="00FD080A">
            <w:pPr>
              <w:jc w:val="center"/>
              <w:rPr>
                <w:color w:val="000000"/>
              </w:rPr>
            </w:pPr>
            <w:r w:rsidRPr="00297AA2">
              <w:rPr>
                <w:color w:val="000000"/>
              </w:rPr>
              <w:t>1.</w:t>
            </w:r>
          </w:p>
        </w:tc>
        <w:tc>
          <w:tcPr>
            <w:tcW w:w="5244" w:type="dxa"/>
          </w:tcPr>
          <w:p w:rsidR="002F7A3C" w:rsidRPr="00297AA2" w:rsidRDefault="002F7A3C" w:rsidP="00FD080A">
            <w:pPr>
              <w:jc w:val="both"/>
            </w:pPr>
            <w:r w:rsidRPr="00297AA2">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w:t>
            </w:r>
            <w:r>
              <w:t xml:space="preserve"> </w:t>
            </w:r>
            <w:r w:rsidRPr="00297AA2">
              <w:t>и иных фондов в уставном (складочном) капитале (паевом фонде)</w:t>
            </w:r>
            <w:r>
              <w:t xml:space="preserve">. </w:t>
            </w:r>
          </w:p>
        </w:tc>
        <w:tc>
          <w:tcPr>
            <w:tcW w:w="709" w:type="dxa"/>
            <w:vAlign w:val="center"/>
          </w:tcPr>
          <w:p w:rsidR="002F7A3C" w:rsidRPr="00297AA2" w:rsidRDefault="002F7A3C" w:rsidP="00FD080A">
            <w:pPr>
              <w:jc w:val="center"/>
              <w:rPr>
                <w:color w:val="000000"/>
              </w:rPr>
            </w:pPr>
            <w:r w:rsidRPr="00297AA2">
              <w:rPr>
                <w:color w:val="000000"/>
              </w:rPr>
              <w:t>%</w:t>
            </w:r>
          </w:p>
        </w:tc>
        <w:tc>
          <w:tcPr>
            <w:tcW w:w="5671" w:type="dxa"/>
            <w:gridSpan w:val="5"/>
          </w:tcPr>
          <w:p w:rsidR="002F7A3C" w:rsidRDefault="002F7A3C" w:rsidP="00FD080A">
            <w:pPr>
              <w:jc w:val="center"/>
            </w:pPr>
          </w:p>
          <w:p w:rsidR="002F7A3C" w:rsidRDefault="002F7A3C" w:rsidP="00FD080A">
            <w:pPr>
              <w:jc w:val="center"/>
            </w:pPr>
          </w:p>
          <w:p w:rsidR="002F7A3C" w:rsidRPr="00693E25" w:rsidRDefault="002F7A3C" w:rsidP="00FD080A">
            <w:pPr>
              <w:jc w:val="center"/>
              <w:rPr>
                <w:i/>
                <w:sz w:val="20"/>
                <w:szCs w:val="20"/>
              </w:rPr>
            </w:pPr>
            <w:r w:rsidRPr="00693E25">
              <w:rPr>
                <w:i/>
                <w:sz w:val="20"/>
                <w:szCs w:val="20"/>
              </w:rPr>
              <w:t>Не должна превышать 25%</w:t>
            </w:r>
          </w:p>
          <w:p w:rsidR="002F7A3C" w:rsidRPr="0063043E" w:rsidRDefault="002F7A3C" w:rsidP="00FD080A">
            <w:pPr>
              <w:jc w:val="both"/>
              <w:rPr>
                <w:sz w:val="18"/>
                <w:szCs w:val="18"/>
              </w:rPr>
            </w:pPr>
          </w:p>
        </w:tc>
        <w:tc>
          <w:tcPr>
            <w:tcW w:w="2233" w:type="dxa"/>
            <w:vAlign w:val="center"/>
          </w:tcPr>
          <w:p w:rsidR="002F7A3C" w:rsidRPr="00297AA2" w:rsidRDefault="002F7A3C" w:rsidP="00FD080A">
            <w:pPr>
              <w:jc w:val="center"/>
              <w:rPr>
                <w:color w:val="000000"/>
              </w:rPr>
            </w:pPr>
          </w:p>
        </w:tc>
      </w:tr>
      <w:tr w:rsidR="002F7A3C" w:rsidRPr="00297AA2" w:rsidTr="00FD080A">
        <w:trPr>
          <w:trHeight w:val="841"/>
        </w:trPr>
        <w:tc>
          <w:tcPr>
            <w:tcW w:w="426" w:type="dxa"/>
            <w:vAlign w:val="center"/>
          </w:tcPr>
          <w:p w:rsidR="002F7A3C" w:rsidRPr="00297AA2" w:rsidRDefault="002F7A3C" w:rsidP="00FD080A">
            <w:pPr>
              <w:jc w:val="center"/>
              <w:rPr>
                <w:color w:val="000000"/>
              </w:rPr>
            </w:pPr>
            <w:r w:rsidRPr="00297AA2">
              <w:rPr>
                <w:color w:val="000000"/>
              </w:rPr>
              <w:t>2.</w:t>
            </w:r>
          </w:p>
        </w:tc>
        <w:tc>
          <w:tcPr>
            <w:tcW w:w="5244" w:type="dxa"/>
          </w:tcPr>
          <w:p w:rsidR="002F7A3C" w:rsidRPr="00297AA2" w:rsidRDefault="002F7A3C" w:rsidP="00FD080A">
            <w:pPr>
              <w:jc w:val="both"/>
            </w:pPr>
            <w:r>
              <w:t>Суммарная д</w:t>
            </w:r>
            <w:r w:rsidRPr="00297AA2">
              <w:t>оля участия иностранных юридических лиц,</w:t>
            </w:r>
            <w:r>
              <w:t xml:space="preserve"> суммарная доля участия,</w:t>
            </w:r>
            <w:r w:rsidRPr="00297AA2">
              <w:t xml:space="preserve"> принадлежащая</w:t>
            </w:r>
            <w:r>
              <w:t xml:space="preserve"> </w:t>
            </w:r>
            <w:r w:rsidRPr="00297AA2">
              <w:t xml:space="preserve">одному </w:t>
            </w:r>
            <w:r w:rsidRPr="00297AA2">
              <w:br/>
              <w:t xml:space="preserve">или нескольким юридическим лицам, </w:t>
            </w:r>
            <w:r w:rsidRPr="00297AA2">
              <w:br/>
              <w:t>не являющимися субъектами малого и среднего предпринимательства</w:t>
            </w:r>
            <w:r>
              <w:t>.</w:t>
            </w:r>
          </w:p>
        </w:tc>
        <w:tc>
          <w:tcPr>
            <w:tcW w:w="709" w:type="dxa"/>
            <w:vAlign w:val="center"/>
          </w:tcPr>
          <w:p w:rsidR="002F7A3C" w:rsidRPr="00297AA2" w:rsidRDefault="002F7A3C" w:rsidP="00FD080A">
            <w:pPr>
              <w:jc w:val="center"/>
              <w:rPr>
                <w:color w:val="000000"/>
              </w:rPr>
            </w:pPr>
            <w:r w:rsidRPr="00297AA2">
              <w:rPr>
                <w:color w:val="000000"/>
              </w:rPr>
              <w:t>%</w:t>
            </w:r>
          </w:p>
        </w:tc>
        <w:tc>
          <w:tcPr>
            <w:tcW w:w="5671" w:type="dxa"/>
            <w:gridSpan w:val="5"/>
          </w:tcPr>
          <w:p w:rsidR="002F7A3C" w:rsidRDefault="002F7A3C" w:rsidP="00FD080A">
            <w:pPr>
              <w:jc w:val="center"/>
            </w:pPr>
          </w:p>
          <w:p w:rsidR="002F7A3C" w:rsidRDefault="002F7A3C" w:rsidP="00FD080A">
            <w:pPr>
              <w:jc w:val="center"/>
            </w:pPr>
          </w:p>
          <w:p w:rsidR="002F7A3C" w:rsidRPr="00693E25" w:rsidRDefault="002F7A3C" w:rsidP="00FD080A">
            <w:pPr>
              <w:jc w:val="center"/>
              <w:rPr>
                <w:i/>
                <w:sz w:val="20"/>
                <w:szCs w:val="20"/>
              </w:rPr>
            </w:pPr>
            <w:r w:rsidRPr="00693E25">
              <w:rPr>
                <w:i/>
                <w:sz w:val="20"/>
                <w:szCs w:val="20"/>
              </w:rPr>
              <w:t>Не должна превышать 49%</w:t>
            </w:r>
          </w:p>
          <w:p w:rsidR="002F7A3C" w:rsidRPr="00297AA2" w:rsidRDefault="002F7A3C" w:rsidP="00FD080A">
            <w:pPr>
              <w:widowControl/>
              <w:ind w:left="-108"/>
              <w:jc w:val="both"/>
              <w:rPr>
                <w:color w:val="000000"/>
              </w:rPr>
            </w:pPr>
          </w:p>
        </w:tc>
        <w:tc>
          <w:tcPr>
            <w:tcW w:w="2233" w:type="dxa"/>
            <w:vAlign w:val="center"/>
          </w:tcPr>
          <w:p w:rsidR="002F7A3C" w:rsidRPr="00297AA2" w:rsidRDefault="002F7A3C" w:rsidP="00FD080A">
            <w:pPr>
              <w:jc w:val="center"/>
              <w:rPr>
                <w:color w:val="000000"/>
              </w:rPr>
            </w:pPr>
          </w:p>
        </w:tc>
      </w:tr>
      <w:tr w:rsidR="002F7A3C" w:rsidRPr="00297AA2" w:rsidTr="00FD080A">
        <w:tc>
          <w:tcPr>
            <w:tcW w:w="426" w:type="dxa"/>
            <w:vAlign w:val="center"/>
          </w:tcPr>
          <w:p w:rsidR="002F7A3C" w:rsidRPr="00297AA2" w:rsidRDefault="002F7A3C" w:rsidP="00FD080A">
            <w:pPr>
              <w:jc w:val="center"/>
              <w:rPr>
                <w:color w:val="000000"/>
              </w:rPr>
            </w:pPr>
            <w:r w:rsidRPr="00297AA2">
              <w:rPr>
                <w:color w:val="000000"/>
              </w:rPr>
              <w:t>3.</w:t>
            </w:r>
          </w:p>
        </w:tc>
        <w:tc>
          <w:tcPr>
            <w:tcW w:w="5244" w:type="dxa"/>
          </w:tcPr>
          <w:p w:rsidR="002F7A3C" w:rsidRPr="00297AA2" w:rsidRDefault="002F7A3C" w:rsidP="00FD080A">
            <w:pPr>
              <w:jc w:val="both"/>
            </w:pPr>
            <w:r w:rsidRPr="00297AA2">
              <w:t xml:space="preserve">Средняя численность работников </w:t>
            </w:r>
            <w:r w:rsidRPr="00297AA2">
              <w:br/>
              <w:t>за предшествующий календарный год (за _______ год)</w:t>
            </w:r>
            <w:r>
              <w:t>.</w:t>
            </w:r>
          </w:p>
        </w:tc>
        <w:tc>
          <w:tcPr>
            <w:tcW w:w="709" w:type="dxa"/>
            <w:vAlign w:val="center"/>
          </w:tcPr>
          <w:p w:rsidR="002F7A3C" w:rsidRPr="00297AA2" w:rsidRDefault="002F7A3C" w:rsidP="00FD080A">
            <w:pPr>
              <w:widowControl/>
              <w:autoSpaceDE/>
              <w:autoSpaceDN/>
              <w:adjustRightInd/>
              <w:jc w:val="center"/>
            </w:pPr>
            <w:r>
              <w:t>чел.</w:t>
            </w:r>
          </w:p>
        </w:tc>
        <w:tc>
          <w:tcPr>
            <w:tcW w:w="1843"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До 15 чел.</w:t>
            </w:r>
          </w:p>
        </w:tc>
        <w:tc>
          <w:tcPr>
            <w:tcW w:w="1701" w:type="dxa"/>
            <w:gridSpan w:val="3"/>
            <w:vAlign w:val="center"/>
          </w:tcPr>
          <w:p w:rsidR="002F7A3C" w:rsidRPr="00693E25" w:rsidRDefault="002F7A3C" w:rsidP="00FD080A">
            <w:pPr>
              <w:widowControl/>
              <w:autoSpaceDE/>
              <w:autoSpaceDN/>
              <w:adjustRightInd/>
              <w:jc w:val="center"/>
              <w:rPr>
                <w:i/>
                <w:sz w:val="20"/>
                <w:szCs w:val="20"/>
              </w:rPr>
            </w:pPr>
            <w:r w:rsidRPr="00693E25">
              <w:rPr>
                <w:i/>
                <w:sz w:val="20"/>
                <w:szCs w:val="20"/>
              </w:rPr>
              <w:t>До 100 чел.</w:t>
            </w:r>
          </w:p>
        </w:tc>
        <w:tc>
          <w:tcPr>
            <w:tcW w:w="2127"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От 101 до 250 чел.</w:t>
            </w:r>
          </w:p>
        </w:tc>
        <w:tc>
          <w:tcPr>
            <w:tcW w:w="2233" w:type="dxa"/>
            <w:vAlign w:val="center"/>
          </w:tcPr>
          <w:p w:rsidR="002F7A3C" w:rsidRPr="00297AA2" w:rsidRDefault="002F7A3C" w:rsidP="00FD080A">
            <w:pPr>
              <w:jc w:val="center"/>
              <w:rPr>
                <w:color w:val="000000"/>
              </w:rPr>
            </w:pPr>
          </w:p>
        </w:tc>
      </w:tr>
      <w:tr w:rsidR="002F7A3C" w:rsidRPr="00297AA2" w:rsidTr="00FD080A">
        <w:trPr>
          <w:trHeight w:val="495"/>
        </w:trPr>
        <w:tc>
          <w:tcPr>
            <w:tcW w:w="426" w:type="dxa"/>
            <w:vMerge w:val="restart"/>
            <w:vAlign w:val="center"/>
          </w:tcPr>
          <w:p w:rsidR="002F7A3C" w:rsidRPr="00297AA2" w:rsidRDefault="002F7A3C" w:rsidP="00FD080A">
            <w:pPr>
              <w:jc w:val="center"/>
              <w:rPr>
                <w:color w:val="000000"/>
              </w:rPr>
            </w:pPr>
            <w:r w:rsidRPr="00297AA2">
              <w:rPr>
                <w:color w:val="000000"/>
              </w:rPr>
              <w:t>4.</w:t>
            </w:r>
          </w:p>
          <w:p w:rsidR="002F7A3C" w:rsidRPr="00297AA2" w:rsidRDefault="002F7A3C" w:rsidP="00FD080A">
            <w:pPr>
              <w:jc w:val="center"/>
              <w:rPr>
                <w:color w:val="000000"/>
              </w:rPr>
            </w:pPr>
          </w:p>
        </w:tc>
        <w:tc>
          <w:tcPr>
            <w:tcW w:w="5244" w:type="dxa"/>
          </w:tcPr>
          <w:p w:rsidR="002F7A3C" w:rsidRPr="00297AA2" w:rsidRDefault="002F7A3C" w:rsidP="00FD080A">
            <w:pPr>
              <w:jc w:val="both"/>
            </w:pPr>
            <w:r w:rsidRPr="00297AA2">
              <w:t xml:space="preserve">Выручка от реализации товаров (работ, услуг) </w:t>
            </w:r>
            <w:r w:rsidRPr="00297AA2">
              <w:br/>
              <w:t xml:space="preserve">без </w:t>
            </w:r>
            <w:r>
              <w:t xml:space="preserve">учета </w:t>
            </w:r>
            <w:r w:rsidRPr="00297AA2">
              <w:t>НДС</w:t>
            </w:r>
            <w:r>
              <w:rPr>
                <w:rFonts w:eastAsiaTheme="minorHAnsi"/>
                <w:lang w:eastAsia="en-US"/>
              </w:rPr>
              <w:t xml:space="preserve"> </w:t>
            </w:r>
            <w:r w:rsidRPr="00297AA2">
              <w:t>за предшествующий календарный год (за _______ год)</w:t>
            </w:r>
            <w:r>
              <w:t>.</w:t>
            </w:r>
          </w:p>
        </w:tc>
        <w:tc>
          <w:tcPr>
            <w:tcW w:w="709" w:type="dxa"/>
            <w:vAlign w:val="center"/>
          </w:tcPr>
          <w:p w:rsidR="002F7A3C" w:rsidRPr="00297AA2" w:rsidRDefault="002F7A3C" w:rsidP="00FD080A">
            <w:pPr>
              <w:widowControl/>
              <w:autoSpaceDE/>
              <w:autoSpaceDN/>
              <w:adjustRightInd/>
              <w:jc w:val="center"/>
            </w:pPr>
            <w:r w:rsidRPr="00297AA2">
              <w:t>млн. руб.</w:t>
            </w:r>
          </w:p>
          <w:p w:rsidR="002F7A3C" w:rsidRPr="00297AA2" w:rsidRDefault="002F7A3C" w:rsidP="00FD080A"/>
        </w:tc>
        <w:tc>
          <w:tcPr>
            <w:tcW w:w="1843"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120 млн. руб.</w:t>
            </w:r>
          </w:p>
        </w:tc>
        <w:tc>
          <w:tcPr>
            <w:tcW w:w="1701" w:type="dxa"/>
            <w:gridSpan w:val="3"/>
            <w:vAlign w:val="center"/>
          </w:tcPr>
          <w:p w:rsidR="002F7A3C" w:rsidRPr="00693E25" w:rsidRDefault="002F7A3C" w:rsidP="00FD080A">
            <w:pPr>
              <w:widowControl/>
              <w:autoSpaceDE/>
              <w:autoSpaceDN/>
              <w:adjustRightInd/>
              <w:jc w:val="center"/>
              <w:rPr>
                <w:i/>
                <w:sz w:val="20"/>
                <w:szCs w:val="20"/>
              </w:rPr>
            </w:pPr>
            <w:r w:rsidRPr="00693E25">
              <w:rPr>
                <w:i/>
                <w:sz w:val="20"/>
                <w:szCs w:val="20"/>
              </w:rPr>
              <w:t>800 млн. руб.</w:t>
            </w:r>
          </w:p>
        </w:tc>
        <w:tc>
          <w:tcPr>
            <w:tcW w:w="2127"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2 млрд. руб.</w:t>
            </w:r>
          </w:p>
        </w:tc>
        <w:tc>
          <w:tcPr>
            <w:tcW w:w="2233" w:type="dxa"/>
            <w:vAlign w:val="center"/>
          </w:tcPr>
          <w:p w:rsidR="002F7A3C" w:rsidRPr="00297AA2" w:rsidRDefault="002F7A3C" w:rsidP="00FD080A">
            <w:pPr>
              <w:jc w:val="center"/>
              <w:rPr>
                <w:color w:val="000000"/>
              </w:rPr>
            </w:pPr>
          </w:p>
        </w:tc>
      </w:tr>
      <w:tr w:rsidR="002F7A3C" w:rsidRPr="00297AA2" w:rsidTr="00FD080A">
        <w:trPr>
          <w:trHeight w:val="794"/>
        </w:trPr>
        <w:tc>
          <w:tcPr>
            <w:tcW w:w="426" w:type="dxa"/>
            <w:vMerge/>
            <w:vAlign w:val="center"/>
          </w:tcPr>
          <w:p w:rsidR="002F7A3C" w:rsidRPr="00297AA2" w:rsidRDefault="002F7A3C" w:rsidP="00FD080A">
            <w:pPr>
              <w:jc w:val="center"/>
              <w:rPr>
                <w:color w:val="000000"/>
              </w:rPr>
            </w:pPr>
          </w:p>
        </w:tc>
        <w:tc>
          <w:tcPr>
            <w:tcW w:w="5244" w:type="dxa"/>
          </w:tcPr>
          <w:p w:rsidR="002F7A3C" w:rsidRDefault="002F7A3C" w:rsidP="00FD080A">
            <w:pPr>
              <w:jc w:val="both"/>
              <w:rPr>
                <w:sz w:val="18"/>
                <w:szCs w:val="18"/>
              </w:rPr>
            </w:pPr>
            <w:r>
              <w:rPr>
                <w:rFonts w:eastAsiaTheme="minorHAnsi"/>
                <w:lang w:eastAsia="en-US"/>
              </w:rPr>
              <w:t xml:space="preserve">Балансовая стоимость активов (остаточная стоимость основных средств и нематериальных активов) </w:t>
            </w:r>
            <w:r w:rsidRPr="00297AA2">
              <w:t>за предшествующий календарный год (за _______ год)</w:t>
            </w:r>
            <w:r>
              <w:t>.</w:t>
            </w:r>
            <w:r w:rsidRPr="005A21A2">
              <w:rPr>
                <w:sz w:val="15"/>
                <w:szCs w:val="15"/>
              </w:rPr>
              <w:t xml:space="preserve"> </w:t>
            </w:r>
          </w:p>
          <w:p w:rsidR="002F7A3C" w:rsidRPr="00297AA2" w:rsidRDefault="002F7A3C" w:rsidP="00FD080A">
            <w:pPr>
              <w:jc w:val="both"/>
            </w:pPr>
          </w:p>
        </w:tc>
        <w:tc>
          <w:tcPr>
            <w:tcW w:w="709" w:type="dxa"/>
            <w:vAlign w:val="center"/>
          </w:tcPr>
          <w:p w:rsidR="002F7A3C" w:rsidRPr="00297AA2" w:rsidRDefault="002F7A3C" w:rsidP="00FD080A">
            <w:pPr>
              <w:widowControl/>
              <w:autoSpaceDE/>
              <w:autoSpaceDN/>
              <w:adjustRightInd/>
              <w:jc w:val="center"/>
            </w:pPr>
            <w:r>
              <w:t>тыс. руб.</w:t>
            </w:r>
          </w:p>
        </w:tc>
        <w:tc>
          <w:tcPr>
            <w:tcW w:w="1843"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Не установлено</w:t>
            </w:r>
          </w:p>
        </w:tc>
        <w:tc>
          <w:tcPr>
            <w:tcW w:w="1701" w:type="dxa"/>
            <w:gridSpan w:val="3"/>
            <w:vAlign w:val="center"/>
          </w:tcPr>
          <w:p w:rsidR="002F7A3C" w:rsidRPr="00693E25" w:rsidRDefault="002F7A3C" w:rsidP="00FD080A">
            <w:pPr>
              <w:jc w:val="center"/>
              <w:rPr>
                <w:i/>
                <w:sz w:val="20"/>
                <w:szCs w:val="20"/>
              </w:rPr>
            </w:pPr>
            <w:r w:rsidRPr="00693E25">
              <w:rPr>
                <w:i/>
                <w:sz w:val="20"/>
                <w:szCs w:val="20"/>
              </w:rPr>
              <w:t>Не установлено</w:t>
            </w:r>
          </w:p>
        </w:tc>
        <w:tc>
          <w:tcPr>
            <w:tcW w:w="2127" w:type="dxa"/>
            <w:vAlign w:val="center"/>
          </w:tcPr>
          <w:p w:rsidR="002F7A3C" w:rsidRPr="00693E25" w:rsidRDefault="002F7A3C" w:rsidP="00FD080A">
            <w:pPr>
              <w:jc w:val="center"/>
              <w:rPr>
                <w:i/>
                <w:sz w:val="20"/>
                <w:szCs w:val="20"/>
              </w:rPr>
            </w:pPr>
            <w:r w:rsidRPr="00693E25">
              <w:rPr>
                <w:i/>
                <w:sz w:val="20"/>
                <w:szCs w:val="20"/>
              </w:rPr>
              <w:t>Не установлено</w:t>
            </w:r>
          </w:p>
        </w:tc>
        <w:tc>
          <w:tcPr>
            <w:tcW w:w="2233" w:type="dxa"/>
            <w:vAlign w:val="center"/>
          </w:tcPr>
          <w:p w:rsidR="002F7A3C" w:rsidRPr="00297AA2" w:rsidRDefault="002F7A3C" w:rsidP="00FD080A">
            <w:pPr>
              <w:jc w:val="center"/>
            </w:pPr>
          </w:p>
        </w:tc>
      </w:tr>
    </w:tbl>
    <w:p w:rsidR="002F7A3C" w:rsidRPr="00297AA2" w:rsidRDefault="002F7A3C" w:rsidP="00D9249A">
      <w:pPr>
        <w:pStyle w:val="af8"/>
        <w:numPr>
          <w:ilvl w:val="0"/>
          <w:numId w:val="60"/>
        </w:numPr>
        <w:ind w:left="0" w:firstLine="0"/>
        <w:jc w:val="both"/>
      </w:pPr>
      <w:r w:rsidRPr="00297AA2">
        <w:t>ИНН/КПП</w:t>
      </w:r>
      <w:r>
        <w:t>:</w:t>
      </w:r>
      <w:r w:rsidRPr="00297AA2">
        <w:t xml:space="preserve"> </w:t>
      </w:r>
    </w:p>
    <w:p w:rsidR="002F7A3C" w:rsidRPr="00297AA2" w:rsidRDefault="002F7A3C" w:rsidP="00D9249A">
      <w:pPr>
        <w:pStyle w:val="af8"/>
        <w:numPr>
          <w:ilvl w:val="0"/>
          <w:numId w:val="60"/>
        </w:numPr>
        <w:ind w:left="0" w:firstLine="0"/>
        <w:jc w:val="both"/>
      </w:pPr>
      <w:r w:rsidRPr="00297AA2">
        <w:t>ОГРН</w:t>
      </w:r>
      <w:r>
        <w:t xml:space="preserve">: </w:t>
      </w:r>
    </w:p>
    <w:p w:rsidR="002F7A3C" w:rsidRPr="00297AA2" w:rsidRDefault="002F7A3C" w:rsidP="00D9249A">
      <w:pPr>
        <w:pStyle w:val="af8"/>
        <w:numPr>
          <w:ilvl w:val="0"/>
          <w:numId w:val="60"/>
        </w:numPr>
        <w:ind w:left="0" w:firstLine="0"/>
        <w:jc w:val="both"/>
      </w:pPr>
      <w:r w:rsidRPr="00297AA2">
        <w:t>Место нахождения</w:t>
      </w:r>
      <w:r>
        <w:t>:</w:t>
      </w:r>
      <w:r w:rsidRPr="00297AA2">
        <w:t xml:space="preserve"> </w:t>
      </w:r>
    </w:p>
    <w:p w:rsidR="002F7A3C" w:rsidRPr="00297AA2" w:rsidRDefault="002F7A3C" w:rsidP="00D9249A">
      <w:pPr>
        <w:pStyle w:val="af8"/>
        <w:numPr>
          <w:ilvl w:val="0"/>
          <w:numId w:val="60"/>
        </w:numPr>
        <w:ind w:left="0" w:firstLine="0"/>
        <w:jc w:val="both"/>
      </w:pPr>
      <w:r w:rsidRPr="00297AA2">
        <w:t>Фактический адрес</w:t>
      </w:r>
      <w:r>
        <w:t>:</w:t>
      </w:r>
      <w:r w:rsidRPr="00297AA2">
        <w:t xml:space="preserve"> </w:t>
      </w:r>
    </w:p>
    <w:p w:rsidR="002F7A3C" w:rsidRPr="00297AA2" w:rsidRDefault="002F7A3C" w:rsidP="00D9249A">
      <w:pPr>
        <w:pStyle w:val="af8"/>
        <w:numPr>
          <w:ilvl w:val="0"/>
          <w:numId w:val="60"/>
        </w:numPr>
        <w:ind w:left="0" w:firstLine="0"/>
        <w:jc w:val="both"/>
      </w:pPr>
      <w:r w:rsidRPr="00297AA2">
        <w:t>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w:t>
      </w:r>
      <w:r>
        <w:t xml:space="preserve">венного реестра юридических лиц: </w:t>
      </w:r>
    </w:p>
    <w:p w:rsidR="002F7A3C" w:rsidRPr="00297AA2" w:rsidRDefault="002F7A3C" w:rsidP="00D9249A">
      <w:pPr>
        <w:pStyle w:val="af8"/>
        <w:numPr>
          <w:ilvl w:val="0"/>
          <w:numId w:val="60"/>
        </w:numPr>
        <w:ind w:left="0" w:firstLine="0"/>
        <w:jc w:val="both"/>
      </w:pPr>
      <w:r w:rsidRPr="00297AA2">
        <w:t>Контактное лицо</w:t>
      </w:r>
      <w:r>
        <w:t>:</w:t>
      </w:r>
    </w:p>
    <w:p w:rsidR="002F7A3C" w:rsidRPr="00297AA2" w:rsidRDefault="002F7A3C" w:rsidP="002F7A3C">
      <w:pPr>
        <w:jc w:val="both"/>
      </w:pPr>
      <w:r w:rsidRPr="00297AA2">
        <w:t>Контактный телефон, факс</w:t>
      </w:r>
      <w:r>
        <w:t>:</w:t>
      </w:r>
    </w:p>
    <w:p w:rsidR="002F7A3C" w:rsidRDefault="002F7A3C" w:rsidP="002F7A3C">
      <w:pPr>
        <w:jc w:val="both"/>
        <w:rPr>
          <w:b/>
          <w:color w:val="000000"/>
        </w:rPr>
      </w:pPr>
    </w:p>
    <w:p w:rsidR="002F7A3C" w:rsidRPr="00297AA2" w:rsidRDefault="002F7A3C" w:rsidP="002F7A3C">
      <w:pPr>
        <w:jc w:val="both"/>
      </w:pPr>
      <w:r w:rsidRPr="00297AA2">
        <w:rPr>
          <w:b/>
          <w:color w:val="000000"/>
        </w:rPr>
        <w:t xml:space="preserve">Руководитель организации </w:t>
      </w:r>
      <w:r w:rsidRPr="00297AA2">
        <w:rPr>
          <w:color w:val="000000"/>
        </w:rPr>
        <w:t xml:space="preserve">____________________ /__________________/                                                </w:t>
      </w:r>
      <w:r>
        <w:rPr>
          <w:color w:val="000000"/>
        </w:rPr>
        <w:t xml:space="preserve"> </w:t>
      </w:r>
    </w:p>
    <w:p w:rsidR="002F7A3C" w:rsidRDefault="002F7A3C" w:rsidP="002F7A3C">
      <w:pPr>
        <w:tabs>
          <w:tab w:val="left" w:pos="3600"/>
          <w:tab w:val="left" w:pos="6657"/>
        </w:tabs>
      </w:pPr>
      <w:r w:rsidRPr="00297AA2">
        <w:rPr>
          <w:color w:val="000000"/>
        </w:rPr>
        <w:t>(индивидуальный предприниматель)</w:t>
      </w:r>
      <w:r>
        <w:tab/>
        <w:t>Ф</w:t>
      </w:r>
      <w:r w:rsidRPr="00297AA2">
        <w:rPr>
          <w:color w:val="000000"/>
        </w:rPr>
        <w:t>ИО</w:t>
      </w:r>
    </w:p>
    <w:p w:rsidR="002F7A3C" w:rsidRDefault="002F7A3C" w:rsidP="002F7A3C">
      <w:r w:rsidRPr="00297AA2">
        <w:t>М.П.</w:t>
      </w:r>
    </w:p>
    <w:p w:rsidR="002F7A3C" w:rsidRPr="00297AA2" w:rsidRDefault="002F7A3C" w:rsidP="002F7A3C"/>
    <w:p w:rsidR="002F7A3C" w:rsidRPr="00297AA2" w:rsidRDefault="002F7A3C" w:rsidP="002F7A3C">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7A3C" w:rsidRDefault="002F7A3C" w:rsidP="002F7A3C">
      <w:pPr>
        <w:widowControl/>
        <w:autoSpaceDE/>
        <w:autoSpaceDN/>
        <w:adjustRightInd/>
        <w:rPr>
          <w:ins w:id="368" w:author="Ахметов Руслан Шамильевич" w:date="2015-07-29T12:44:00Z"/>
        </w:rPr>
        <w:sectPr w:rsidR="002F7A3C" w:rsidSect="002F7A3C">
          <w:pgSz w:w="16838" w:h="11906" w:orient="landscape"/>
          <w:pgMar w:top="1701" w:right="1134" w:bottom="709" w:left="1134" w:header="709" w:footer="709" w:gutter="0"/>
          <w:cols w:space="708"/>
          <w:docGrid w:linePitch="360"/>
        </w:sectPr>
      </w:pPr>
    </w:p>
    <w:p w:rsidR="002F7A3C" w:rsidRPr="009C2AAD" w:rsidRDefault="002F7A3C" w:rsidP="002F7A3C">
      <w:pPr>
        <w:pageBreakBefore/>
        <w:suppressAutoHyphens/>
        <w:autoSpaceDE/>
        <w:autoSpaceDN/>
        <w:adjustRightInd/>
        <w:spacing w:after="120"/>
        <w:outlineLvl w:val="2"/>
        <w:rPr>
          <w:b/>
          <w:snapToGrid w:val="0"/>
        </w:rPr>
      </w:pPr>
      <w:bookmarkStart w:id="369" w:name="_Toc422244283"/>
      <w:r w:rsidRPr="009C2AAD">
        <w:rPr>
          <w:b/>
          <w:snapToGrid w:val="0"/>
        </w:rPr>
        <w:t>10.1</w:t>
      </w:r>
      <w:r>
        <w:rPr>
          <w:b/>
          <w:snapToGrid w:val="0"/>
        </w:rPr>
        <w:t>7</w:t>
      </w:r>
      <w:r w:rsidRPr="009C2AAD">
        <w:rPr>
          <w:b/>
          <w:snapToGrid w:val="0"/>
        </w:rPr>
        <w:t>.2 Инструкции по заполнению</w:t>
      </w:r>
      <w:bookmarkEnd w:id="369"/>
    </w:p>
    <w:p w:rsidR="002F7A3C" w:rsidRDefault="002F7A3C" w:rsidP="002F7A3C">
      <w:pPr>
        <w:autoSpaceDE/>
        <w:autoSpaceDN/>
        <w:adjustRightInd/>
        <w:jc w:val="both"/>
      </w:pPr>
      <w:r w:rsidRPr="009C2AAD">
        <w:rPr>
          <w:snapToGrid w:val="0"/>
        </w:rPr>
        <w:t>10.1</w:t>
      </w:r>
      <w:r>
        <w:rPr>
          <w:snapToGrid w:val="0"/>
        </w:rPr>
        <w:t>7</w:t>
      </w:r>
      <w:r w:rsidRPr="009C2AAD">
        <w:rPr>
          <w:snapToGrid w:val="0"/>
        </w:rPr>
        <w:t>.2.1 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2F7A3C" w:rsidRPr="00C65D17" w:rsidRDefault="002F7A3C" w:rsidP="002F7A3C">
      <w:pPr>
        <w:autoSpaceDE/>
        <w:autoSpaceDN/>
        <w:adjustRightInd/>
        <w:jc w:val="both"/>
      </w:pPr>
      <w:r w:rsidRPr="009C2AAD">
        <w:rPr>
          <w:snapToGrid w:val="0"/>
        </w:rPr>
        <w:t>10.1</w:t>
      </w:r>
      <w:r>
        <w:rPr>
          <w:snapToGrid w:val="0"/>
        </w:rPr>
        <w:t>7</w:t>
      </w:r>
      <w:r w:rsidRPr="009C2AAD">
        <w:rPr>
          <w:snapToGrid w:val="0"/>
        </w:rPr>
        <w:t>.2.</w:t>
      </w:r>
      <w:r>
        <w:rPr>
          <w:snapToGrid w:val="0"/>
        </w:rPr>
        <w:t>2</w:t>
      </w:r>
      <w:r w:rsidRPr="009C2AAD">
        <w:rPr>
          <w:snapToGrid w:val="0"/>
        </w:rPr>
        <w:t xml:space="preserve"> 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 в иных случаях данная форма не заполняется и не подается.</w:t>
      </w:r>
      <w:r>
        <w:rPr>
          <w:snapToGrid w:val="0"/>
        </w:rPr>
        <w:t xml:space="preserve">  </w:t>
      </w:r>
    </w:p>
    <w:p w:rsidR="002F7A3C" w:rsidRPr="009C2AAD" w:rsidRDefault="002F7A3C" w:rsidP="002F7A3C">
      <w:pPr>
        <w:autoSpaceDE/>
        <w:autoSpaceDN/>
        <w:adjustRightInd/>
        <w:jc w:val="both"/>
        <w:rPr>
          <w:snapToGrid w:val="0"/>
        </w:rPr>
      </w:pPr>
      <w:r w:rsidRPr="009C2AAD">
        <w:rPr>
          <w:snapToGrid w:val="0"/>
        </w:rPr>
        <w:t>10.1</w:t>
      </w:r>
      <w:r>
        <w:rPr>
          <w:snapToGrid w:val="0"/>
        </w:rPr>
        <w:t>7</w:t>
      </w:r>
      <w:r w:rsidRPr="009C2AAD">
        <w:rPr>
          <w:snapToGrid w:val="0"/>
        </w:rPr>
        <w:t>.2.2</w:t>
      </w:r>
      <w:proofErr w:type="gramStart"/>
      <w:r w:rsidRPr="009C2AAD">
        <w:rPr>
          <w:snapToGrid w:val="0"/>
        </w:rPr>
        <w:t xml:space="preserve"> </w:t>
      </w:r>
      <w:r>
        <w:rPr>
          <w:snapToGrid w:val="0"/>
        </w:rPr>
        <w:t>У</w:t>
      </w:r>
      <w:proofErr w:type="gramEnd"/>
      <w:r w:rsidRPr="009C2AAD">
        <w:rPr>
          <w:snapToGrid w:val="0"/>
        </w:rPr>
        <w:t>казывает</w:t>
      </w:r>
      <w:r>
        <w:rPr>
          <w:snapToGrid w:val="0"/>
        </w:rPr>
        <w:t>ся</w:t>
      </w:r>
      <w:r w:rsidRPr="009C2AAD">
        <w:rPr>
          <w:snapToGrid w:val="0"/>
        </w:rPr>
        <w:t xml:space="preserve"> дат</w:t>
      </w:r>
      <w:r>
        <w:rPr>
          <w:snapToGrid w:val="0"/>
        </w:rPr>
        <w:t>а</w:t>
      </w:r>
      <w:r w:rsidRPr="009C2AAD">
        <w:rPr>
          <w:snapToGrid w:val="0"/>
        </w:rPr>
        <w:t xml:space="preserve"> и номер предложения в соответствии с письмом о подаче оферты.</w:t>
      </w:r>
    </w:p>
    <w:p w:rsidR="002F7A3C" w:rsidRPr="00693E25" w:rsidRDefault="002F7A3C" w:rsidP="002F7A3C">
      <w:pPr>
        <w:autoSpaceDE/>
        <w:autoSpaceDN/>
        <w:adjustRightInd/>
        <w:jc w:val="both"/>
        <w:rPr>
          <w:snapToGrid w:val="0"/>
        </w:rPr>
      </w:pPr>
      <w:r w:rsidRPr="009C2AAD">
        <w:rPr>
          <w:snapToGrid w:val="0"/>
        </w:rPr>
        <w:t>10.1</w:t>
      </w:r>
      <w:r>
        <w:rPr>
          <w:snapToGrid w:val="0"/>
        </w:rPr>
        <w:t>7</w:t>
      </w:r>
      <w:r w:rsidRPr="009C2AAD">
        <w:rPr>
          <w:snapToGrid w:val="0"/>
        </w:rPr>
        <w:t xml:space="preserve">.2.3 </w:t>
      </w:r>
      <w:r>
        <w:rPr>
          <w:snapToGrid w:val="0"/>
        </w:rPr>
        <w:t>Субподрядчик (соисполнитель)</w:t>
      </w:r>
      <w:r w:rsidRPr="009C2AAD">
        <w:rPr>
          <w:snapToGrid w:val="0"/>
        </w:rPr>
        <w:t xml:space="preserve"> указывает свое фирменное наименование, в </w:t>
      </w:r>
      <w:proofErr w:type="spellStart"/>
      <w:r w:rsidRPr="009C2AAD">
        <w:rPr>
          <w:snapToGrid w:val="0"/>
        </w:rPr>
        <w:t>т.ч</w:t>
      </w:r>
      <w:proofErr w:type="spellEnd"/>
      <w:r w:rsidRPr="009C2AAD">
        <w:rPr>
          <w:snapToGrid w:val="0"/>
        </w:rPr>
        <w:t>. организационно-правовую форму (для юридического лица), ФИО, паспортные данные (для и</w:t>
      </w:r>
      <w:r>
        <w:rPr>
          <w:snapToGrid w:val="0"/>
        </w:rPr>
        <w:t xml:space="preserve">ндивидуального предпринимателя), </w:t>
      </w:r>
      <w:r w:rsidRPr="008053B4">
        <w:rPr>
          <w:snapToGrid w:val="0"/>
        </w:rPr>
        <w:t xml:space="preserve"> отношение к субъектам малого или среднего предпринимательства</w:t>
      </w:r>
      <w:r>
        <w:rPr>
          <w:snapToGrid w:val="0"/>
        </w:rPr>
        <w:t xml:space="preserve"> </w:t>
      </w:r>
      <w:r w:rsidRPr="00AB0E9E">
        <w:rPr>
          <w:snapToGrid w:val="0"/>
        </w:rPr>
        <w:t>и указывает условия, в соответствии с которыми он относится к той или иной категории</w:t>
      </w:r>
      <w:r w:rsidRPr="00693E25">
        <w:rPr>
          <w:snapToGrid w:val="0"/>
        </w:rPr>
        <w:t>:</w:t>
      </w:r>
    </w:p>
    <w:p w:rsidR="002F7A3C" w:rsidRPr="00475CFF" w:rsidRDefault="002F7A3C" w:rsidP="002F7A3C">
      <w:pPr>
        <w:widowControl/>
        <w:jc w:val="both"/>
        <w:rPr>
          <w:rFonts w:eastAsiaTheme="minorHAnsi"/>
          <w:lang w:eastAsia="en-US"/>
        </w:rPr>
      </w:pPr>
      <w:proofErr w:type="gramStart"/>
      <w:r w:rsidRPr="00693E25">
        <w:rPr>
          <w:snapToGrid w:val="0"/>
        </w:rPr>
        <w:t>10</w:t>
      </w:r>
      <w:r>
        <w:rPr>
          <w:snapToGrid w:val="0"/>
        </w:rPr>
        <w:t xml:space="preserve">.17.2.3.1 </w:t>
      </w:r>
      <w:r w:rsidRPr="00693E25">
        <w:rPr>
          <w:snapToGrid w:val="0"/>
          <w:color w:val="4F81BD" w:themeColor="accent1"/>
        </w:rPr>
        <w:t>(</w:t>
      </w:r>
      <w:r w:rsidRPr="00693E25">
        <w:rPr>
          <w:i/>
          <w:snapToGrid w:val="0"/>
          <w:color w:val="4F81BD" w:themeColor="accent1"/>
        </w:rPr>
        <w:t xml:space="preserve">пункт первый </w:t>
      </w:r>
      <w:r>
        <w:rPr>
          <w:i/>
          <w:snapToGrid w:val="0"/>
          <w:color w:val="4F81BD" w:themeColor="accent1"/>
        </w:rPr>
        <w:t xml:space="preserve">таблицы </w:t>
      </w:r>
      <w:r w:rsidRPr="00693E25">
        <w:rPr>
          <w:i/>
          <w:snapToGrid w:val="0"/>
          <w:color w:val="4F81BD" w:themeColor="accent1"/>
        </w:rPr>
        <w:t xml:space="preserve">заполняется только </w:t>
      </w:r>
      <w:r w:rsidRPr="00693E25">
        <w:rPr>
          <w:rFonts w:eastAsiaTheme="minorHAnsi"/>
          <w:i/>
          <w:color w:val="4F81BD" w:themeColor="accent1"/>
          <w:lang w:eastAsia="en-US"/>
        </w:rPr>
        <w:t>юридическим лицом</w:t>
      </w:r>
      <w:r w:rsidRPr="00693E25">
        <w:rPr>
          <w:rFonts w:eastAsiaTheme="minorHAnsi"/>
          <w:color w:val="4F81BD" w:themeColor="accent1"/>
          <w:lang w:eastAsia="en-US"/>
        </w:rPr>
        <w:t xml:space="preserve">) </w:t>
      </w:r>
      <w:r w:rsidRPr="00475CFF">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w:t>
      </w:r>
      <w:proofErr w:type="gramEnd"/>
      <w:r w:rsidRPr="00475CFF">
        <w:rPr>
          <w:rFonts w:eastAsiaTheme="minorHAnsi"/>
          <w:lang w:eastAsia="en-US"/>
        </w:rPr>
        <w:t>, состав общего имущества инвестиционных товариществ). В случае если Потенциальный участник (юридическое лицо) подпадает под установленное ограничение, он указывает о данном факте</w:t>
      </w:r>
      <w:r w:rsidRPr="00693E25">
        <w:rPr>
          <w:rFonts w:eastAsiaTheme="minorHAnsi"/>
          <w:lang w:eastAsia="en-US"/>
        </w:rPr>
        <w:t xml:space="preserve"> в п.1 таблицы;</w:t>
      </w:r>
    </w:p>
    <w:p w:rsidR="002F7A3C" w:rsidRPr="00475CFF" w:rsidRDefault="002F7A3C" w:rsidP="002F7A3C">
      <w:pPr>
        <w:widowControl/>
        <w:jc w:val="both"/>
        <w:rPr>
          <w:rFonts w:eastAsiaTheme="minorHAnsi"/>
          <w:lang w:eastAsia="en-US"/>
        </w:rPr>
      </w:pPr>
      <w:r w:rsidRPr="00475CFF">
        <w:rPr>
          <w:rFonts w:eastAsiaTheme="minorHAnsi"/>
          <w:lang w:eastAsia="en-US"/>
        </w:rPr>
        <w:t>10.1</w:t>
      </w:r>
      <w:r>
        <w:rPr>
          <w:rFonts w:eastAsiaTheme="minorHAnsi"/>
          <w:lang w:eastAsia="en-US"/>
        </w:rPr>
        <w:t>7</w:t>
      </w:r>
      <w:r w:rsidRPr="00475CFF">
        <w:rPr>
          <w:rFonts w:eastAsiaTheme="minorHAnsi"/>
          <w:lang w:eastAsia="en-US"/>
        </w:rPr>
        <w:t xml:space="preserve">.2.3.2. </w:t>
      </w:r>
      <w:r w:rsidRPr="00475CFF">
        <w:rPr>
          <w:snapToGrid w:val="0"/>
          <w:color w:val="4F81BD" w:themeColor="accent1"/>
        </w:rPr>
        <w:t>(</w:t>
      </w:r>
      <w:r w:rsidRPr="00475CFF">
        <w:rPr>
          <w:i/>
          <w:snapToGrid w:val="0"/>
          <w:color w:val="4F81BD" w:themeColor="accent1"/>
        </w:rPr>
        <w:t xml:space="preserve">пункт второй таблицы заполняется только </w:t>
      </w:r>
      <w:r w:rsidRPr="00475CFF">
        <w:rPr>
          <w:rFonts w:eastAsiaTheme="minorHAnsi"/>
          <w:i/>
          <w:color w:val="4F81BD" w:themeColor="accent1"/>
          <w:lang w:eastAsia="en-US"/>
        </w:rPr>
        <w:t>юридическим лицом</w:t>
      </w:r>
      <w:r w:rsidRPr="00475CFF">
        <w:rPr>
          <w:rFonts w:eastAsiaTheme="minorHAnsi"/>
          <w:color w:val="4F81BD" w:themeColor="accent1"/>
          <w:lang w:eastAsia="en-US"/>
        </w:rPr>
        <w:t xml:space="preserve">). </w:t>
      </w:r>
      <w:r w:rsidRPr="00693E25">
        <w:rPr>
          <w:rFonts w:eastAsiaTheme="minorHAnsi"/>
          <w:lang w:eastAsia="en-US"/>
        </w:rPr>
        <w:t>С</w:t>
      </w:r>
      <w:r w:rsidRPr="00475CFF">
        <w:rPr>
          <w:rFonts w:eastAsiaTheme="minorHAnsi"/>
          <w:lang w:eastAsia="en-US"/>
        </w:rPr>
        <w:t xml:space="preserve">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693E25">
        <w:rPr>
          <w:rFonts w:eastAsiaTheme="minorHAnsi"/>
          <w:lang w:eastAsia="en-US"/>
        </w:rPr>
        <w:t>(</w:t>
      </w:r>
      <w:r w:rsidRPr="00475CFF">
        <w:rPr>
          <w:rFonts w:eastAsiaTheme="minorHAnsi"/>
          <w:lang w:eastAsia="en-US"/>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475CFF">
        <w:rPr>
          <w:rFonts w:eastAsiaTheme="minorHAnsi"/>
          <w:lang w:eastAsia="en-US"/>
        </w:rPr>
        <w:t xml:space="preserve">, секретов производства (ноу-хау), исключительные </w:t>
      </w:r>
      <w:proofErr w:type="gramStart"/>
      <w:r w:rsidRPr="00475CFF">
        <w:rPr>
          <w:rFonts w:eastAsiaTheme="minorHAnsi"/>
          <w:lang w:eastAsia="en-US"/>
        </w:rPr>
        <w:t>права</w:t>
      </w:r>
      <w:proofErr w:type="gramEnd"/>
      <w:r w:rsidRPr="00475CFF">
        <w:rPr>
          <w:rFonts w:eastAsiaTheme="minorHAnsi"/>
          <w:lang w:eastAsia="en-US"/>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w:t>
      </w:r>
      <w:r>
        <w:rPr>
          <w:rFonts w:eastAsiaTheme="minorHAnsi"/>
          <w:lang w:eastAsia="en-US"/>
        </w:rPr>
        <w:t xml:space="preserve"> законом </w:t>
      </w:r>
      <w:r w:rsidRPr="00475CFF">
        <w:rPr>
          <w:rFonts w:eastAsiaTheme="minorHAnsi"/>
          <w:lang w:eastAsia="en-US"/>
        </w:rPr>
        <w:t>от 28 сентября 2010 года N 244-ФЗ "Об инновационном центре "</w:t>
      </w:r>
      <w:proofErr w:type="spellStart"/>
      <w:r w:rsidRPr="00475CFF">
        <w:rPr>
          <w:rFonts w:eastAsiaTheme="minorHAnsi"/>
          <w:lang w:eastAsia="en-US"/>
        </w:rPr>
        <w:t>Сколково</w:t>
      </w:r>
      <w:proofErr w:type="spellEnd"/>
      <w:r w:rsidRPr="00475CFF">
        <w:rPr>
          <w:rFonts w:eastAsiaTheme="minorHAnsi"/>
          <w:lang w:eastAsia="en-US"/>
        </w:rPr>
        <w:t xml:space="preserve">", на юридические лица, учредителями (участниками) которых являются </w:t>
      </w:r>
      <w:proofErr w:type="gramStart"/>
      <w:r w:rsidRPr="00475CFF">
        <w:rPr>
          <w:rFonts w:eastAsiaTheme="minorHAnsi"/>
          <w:lang w:eastAsia="en-US"/>
        </w:rPr>
        <w:t>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w:t>
      </w:r>
      <w:r>
        <w:rPr>
          <w:rFonts w:eastAsiaTheme="minorHAnsi"/>
          <w:lang w:eastAsia="en-US"/>
        </w:rPr>
        <w:t xml:space="preserve"> законом</w:t>
      </w:r>
      <w:r w:rsidRPr="00475CFF">
        <w:rPr>
          <w:rFonts w:eastAsiaTheme="minorHAnsi"/>
          <w:lang w:eastAsia="en-US"/>
        </w:rPr>
        <w:t xml:space="preserve"> от 23 августа 1996 года N 127-ФЗ "О науке и государственной научно-технической политике".</w:t>
      </w:r>
      <w:proofErr w:type="gramEnd"/>
      <w:r w:rsidRPr="00475CFF">
        <w:rPr>
          <w:rFonts w:eastAsiaTheme="minorHAnsi"/>
          <w:lang w:eastAsia="en-US"/>
        </w:rPr>
        <w:t xml:space="preserve"> Юридические лица включаются в данный перечень в</w:t>
      </w:r>
      <w:r>
        <w:rPr>
          <w:rFonts w:eastAsiaTheme="minorHAnsi"/>
          <w:lang w:eastAsia="en-US"/>
        </w:rPr>
        <w:t xml:space="preserve"> порядке</w:t>
      </w:r>
      <w:r w:rsidRPr="00475CFF">
        <w:rPr>
          <w:rFonts w:eastAsiaTheme="minorHAnsi"/>
          <w:lang w:eastAsia="en-US"/>
        </w:rPr>
        <w:t>, установленном Правительством Российской Федерации, при условии соответствия одному из следующих критериев:</w:t>
      </w:r>
    </w:p>
    <w:p w:rsidR="002F7A3C" w:rsidRPr="00475CFF" w:rsidRDefault="002F7A3C" w:rsidP="002F7A3C">
      <w:pPr>
        <w:widowControl/>
        <w:ind w:firstLine="567"/>
        <w:jc w:val="both"/>
        <w:rPr>
          <w:rFonts w:eastAsiaTheme="minorHAnsi"/>
          <w:lang w:eastAsia="en-US"/>
        </w:rPr>
      </w:pPr>
      <w:proofErr w:type="gramStart"/>
      <w:r w:rsidRPr="00475CFF">
        <w:rPr>
          <w:rFonts w:eastAsiaTheme="minorHAnsi"/>
          <w:lang w:eastAsia="en-US"/>
        </w:rPr>
        <w:t>а) юридические лица являются открытыми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открытые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w:t>
      </w:r>
      <w:proofErr w:type="gramEnd"/>
      <w:r w:rsidRPr="00475CFF">
        <w:rPr>
          <w:rFonts w:eastAsiaTheme="minorHAnsi"/>
          <w:lang w:eastAsia="en-US"/>
        </w:rPr>
        <w:t xml:space="preserve">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2F7A3C" w:rsidRPr="00693E25" w:rsidRDefault="002F7A3C" w:rsidP="002F7A3C">
      <w:pPr>
        <w:widowControl/>
        <w:ind w:firstLine="567"/>
        <w:jc w:val="both"/>
        <w:rPr>
          <w:rFonts w:eastAsiaTheme="minorHAnsi"/>
          <w:lang w:eastAsia="en-US"/>
        </w:rPr>
      </w:pPr>
      <w:proofErr w:type="gramStart"/>
      <w:r w:rsidRPr="00475CFF">
        <w:rPr>
          <w:rFonts w:eastAsiaTheme="minorHAnsi"/>
          <w:lang w:eastAsia="en-US"/>
        </w:rPr>
        <w:t>б) юридические лица являются государственными корпорациями, учрежденными в соответствии с Федеральным</w:t>
      </w:r>
      <w:r>
        <w:rPr>
          <w:rFonts w:eastAsiaTheme="minorHAnsi"/>
          <w:lang w:eastAsia="en-US"/>
        </w:rPr>
        <w:t xml:space="preserve"> законом</w:t>
      </w:r>
      <w:r w:rsidRPr="00475CFF">
        <w:rPr>
          <w:rFonts w:eastAsiaTheme="minorHAnsi"/>
          <w:lang w:eastAsia="en-US"/>
        </w:rPr>
        <w:t xml:space="preserve"> от 12 января 1996 года N 7-ФЗ </w:t>
      </w:r>
      <w:r w:rsidRPr="00693E25">
        <w:rPr>
          <w:rFonts w:eastAsiaTheme="minorHAnsi"/>
          <w:lang w:eastAsia="en-US"/>
        </w:rPr>
        <w:t>"О некоммерческих организациях").</w:t>
      </w:r>
      <w:proofErr w:type="gramEnd"/>
    </w:p>
    <w:p w:rsidR="002F7A3C" w:rsidRPr="00693E25" w:rsidRDefault="002F7A3C" w:rsidP="002F7A3C">
      <w:pPr>
        <w:widowControl/>
        <w:jc w:val="both"/>
        <w:rPr>
          <w:rFonts w:eastAsiaTheme="minorHAnsi"/>
          <w:lang w:eastAsia="en-US"/>
        </w:rPr>
      </w:pPr>
      <w:r w:rsidRPr="00693E25">
        <w:rPr>
          <w:rFonts w:eastAsiaTheme="minorHAnsi"/>
          <w:lang w:eastAsia="en-US"/>
        </w:rPr>
        <w:t xml:space="preserve">В случае если </w:t>
      </w:r>
      <w:r>
        <w:rPr>
          <w:rFonts w:eastAsiaTheme="minorHAnsi"/>
          <w:lang w:eastAsia="en-US"/>
        </w:rPr>
        <w:t>Субподрядчик (соисполнитель)</w:t>
      </w:r>
      <w:r w:rsidRPr="00693E25">
        <w:rPr>
          <w:rFonts w:eastAsiaTheme="minorHAnsi"/>
          <w:lang w:eastAsia="en-US"/>
        </w:rPr>
        <w:t xml:space="preserve"> (юридическое лицо) подпадает под установленное ограничение, он указывает о данном факте в п. 2 таблицы;</w:t>
      </w:r>
    </w:p>
    <w:p w:rsidR="002F7A3C" w:rsidRPr="00C65D17" w:rsidRDefault="002F7A3C" w:rsidP="002F7A3C">
      <w:pPr>
        <w:widowControl/>
        <w:jc w:val="both"/>
        <w:rPr>
          <w:rFonts w:eastAsiaTheme="minorHAnsi"/>
          <w:lang w:eastAsia="en-US"/>
        </w:rPr>
      </w:pPr>
      <w:r>
        <w:t xml:space="preserve">10.17.2.4. </w:t>
      </w:r>
      <w:r w:rsidRPr="00475CFF">
        <w:t xml:space="preserve">В третьем пункте устанавливается средняя численность работников </w:t>
      </w:r>
      <w:r>
        <w:t>субподрядчика (соисполнителя)</w:t>
      </w:r>
      <w:r w:rsidRPr="00475CFF">
        <w:t xml:space="preserve"> за предшествующий календарный год</w:t>
      </w:r>
      <w:r w:rsidRPr="00693E25">
        <w:t>;</w:t>
      </w:r>
    </w:p>
    <w:p w:rsidR="002F7A3C" w:rsidRPr="00C65D17" w:rsidRDefault="002F7A3C" w:rsidP="002F7A3C">
      <w:pPr>
        <w:widowControl/>
        <w:jc w:val="both"/>
        <w:rPr>
          <w:rFonts w:eastAsiaTheme="minorHAnsi"/>
          <w:lang w:eastAsia="en-US"/>
        </w:rPr>
      </w:pPr>
      <w:r>
        <w:t xml:space="preserve">10.17.2.5. </w:t>
      </w:r>
      <w:r w:rsidRPr="00475CFF">
        <w:t>В четвертом пункте таблицы устанавливается</w:t>
      </w:r>
      <w:r w:rsidRPr="00693E25">
        <w:t>:</w:t>
      </w:r>
    </w:p>
    <w:p w:rsidR="002F7A3C" w:rsidRPr="00693E25" w:rsidRDefault="002F7A3C" w:rsidP="00D9249A">
      <w:pPr>
        <w:pStyle w:val="af8"/>
        <w:widowControl/>
        <w:numPr>
          <w:ilvl w:val="0"/>
          <w:numId w:val="59"/>
        </w:numPr>
        <w:ind w:left="0" w:firstLine="0"/>
        <w:jc w:val="both"/>
        <w:rPr>
          <w:rFonts w:eastAsiaTheme="minorHAnsi"/>
          <w:lang w:eastAsia="en-US"/>
        </w:rPr>
      </w:pPr>
      <w:r w:rsidRPr="00475CFF">
        <w:t>выручка от реализации товаров (работ, услуг) без учета НДС</w:t>
      </w:r>
      <w:r w:rsidRPr="00475CFF">
        <w:rPr>
          <w:rFonts w:eastAsiaTheme="minorHAnsi"/>
          <w:lang w:eastAsia="en-US"/>
        </w:rPr>
        <w:t xml:space="preserve"> </w:t>
      </w:r>
      <w:r w:rsidRPr="00475CFF">
        <w:t>за предшествующий календарный год</w:t>
      </w:r>
      <w:r w:rsidRPr="00693E25">
        <w:t>;</w:t>
      </w:r>
    </w:p>
    <w:p w:rsidR="002F7A3C" w:rsidRPr="00475CFF" w:rsidRDefault="002F7A3C" w:rsidP="00D9249A">
      <w:pPr>
        <w:pStyle w:val="af8"/>
        <w:widowControl/>
        <w:numPr>
          <w:ilvl w:val="0"/>
          <w:numId w:val="59"/>
        </w:numPr>
        <w:ind w:left="0" w:firstLine="0"/>
        <w:jc w:val="both"/>
        <w:rPr>
          <w:rFonts w:eastAsiaTheme="minorHAnsi"/>
          <w:lang w:eastAsia="en-US"/>
        </w:rPr>
      </w:pPr>
      <w:r w:rsidRPr="00475CFF">
        <w:rPr>
          <w:rFonts w:eastAsiaTheme="minorHAnsi"/>
          <w:lang w:eastAsia="en-US"/>
        </w:rPr>
        <w:t xml:space="preserve">балансовая стоимость активов (остаточная стоимость основных средств и нематериальных активов) </w:t>
      </w:r>
      <w:r w:rsidRPr="00475CFF">
        <w:t>за предшествующий календарный год</w:t>
      </w:r>
      <w:r w:rsidRPr="00693E25">
        <w:rPr>
          <w:i/>
        </w:rPr>
        <w:t xml:space="preserve"> (Определяется в соответствии с законодательством РФ о бухгалтерском учете)</w:t>
      </w:r>
      <w:r w:rsidRPr="00475CFF">
        <w:t>.</w:t>
      </w:r>
    </w:p>
    <w:p w:rsidR="002F7A3C" w:rsidRPr="00475CFF" w:rsidRDefault="002F7A3C" w:rsidP="002F7A3C">
      <w:pPr>
        <w:autoSpaceDE/>
        <w:autoSpaceDN/>
        <w:adjustRightInd/>
        <w:jc w:val="both"/>
        <w:rPr>
          <w:snapToGrid w:val="0"/>
        </w:rPr>
      </w:pPr>
      <w:r w:rsidRPr="00475CFF">
        <w:rPr>
          <w:snapToGrid w:val="0"/>
        </w:rPr>
        <w:t>10.1</w:t>
      </w:r>
      <w:r>
        <w:rPr>
          <w:snapToGrid w:val="0"/>
        </w:rPr>
        <w:t>7</w:t>
      </w:r>
      <w:r w:rsidRPr="00475CFF">
        <w:rPr>
          <w:snapToGrid w:val="0"/>
        </w:rPr>
        <w:t>.2.</w:t>
      </w:r>
      <w:r>
        <w:rPr>
          <w:snapToGrid w:val="0"/>
        </w:rPr>
        <w:t>6</w:t>
      </w:r>
      <w:r w:rsidRPr="00475CFF">
        <w:rPr>
          <w:snapToGrid w:val="0"/>
        </w:rPr>
        <w:t xml:space="preserve">. </w:t>
      </w:r>
      <w:r>
        <w:rPr>
          <w:snapToGrid w:val="0"/>
        </w:rPr>
        <w:t>Субподрядчик (соисполнитель)</w:t>
      </w:r>
      <w:r w:rsidRPr="00475CFF">
        <w:rPr>
          <w:snapToGrid w:val="0"/>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w:t>
      </w:r>
      <w:r w:rsidRPr="00693E25">
        <w:rPr>
          <w:snapToGrid w:val="0"/>
        </w:rPr>
        <w:t>указывает в соответствующем пункте таблицы (п.1, п.2)  основания отнесения к тем или иным исключениям.</w:t>
      </w:r>
      <w:r w:rsidRPr="00475CFF">
        <w:rPr>
          <w:snapToGrid w:val="0"/>
        </w:rPr>
        <w:t xml:space="preserve">  </w:t>
      </w:r>
    </w:p>
    <w:p w:rsidR="002F7A3C" w:rsidRPr="00475CFF" w:rsidRDefault="002F7A3C" w:rsidP="002F7A3C">
      <w:pPr>
        <w:widowControl/>
        <w:jc w:val="both"/>
        <w:rPr>
          <w:rFonts w:eastAsiaTheme="minorHAnsi"/>
          <w:lang w:eastAsia="en-US"/>
        </w:rPr>
      </w:pPr>
      <w:r w:rsidRPr="00475CFF">
        <w:rPr>
          <w:rFonts w:eastAsiaTheme="minorHAnsi"/>
          <w:lang w:eastAsia="en-US"/>
        </w:rPr>
        <w:t>10.1</w:t>
      </w:r>
      <w:r>
        <w:rPr>
          <w:rFonts w:eastAsiaTheme="minorHAnsi"/>
          <w:lang w:eastAsia="en-US"/>
        </w:rPr>
        <w:t>7</w:t>
      </w:r>
      <w:r w:rsidRPr="00475CFF">
        <w:rPr>
          <w:rFonts w:eastAsiaTheme="minorHAnsi"/>
          <w:lang w:eastAsia="en-US"/>
        </w:rPr>
        <w:t>.2.</w:t>
      </w:r>
      <w:r>
        <w:rPr>
          <w:rFonts w:eastAsiaTheme="minorHAnsi"/>
          <w:lang w:eastAsia="en-US"/>
        </w:rPr>
        <w:t>7</w:t>
      </w:r>
      <w:r w:rsidRPr="00475CFF">
        <w:rPr>
          <w:rFonts w:eastAsiaTheme="minorHAnsi"/>
          <w:lang w:eastAsia="en-US"/>
        </w:rPr>
        <w:t xml:space="preserve"> Категория субъекта малого или среднего предпринимательства определяется в соответствии с наибольшим по значению условием, установленным пунктами 3 и 4 таблицы.</w:t>
      </w:r>
    </w:p>
    <w:p w:rsidR="002F7A3C" w:rsidRDefault="002F7A3C" w:rsidP="002F7A3C">
      <w:pPr>
        <w:autoSpaceDE/>
        <w:autoSpaceDN/>
        <w:adjustRightInd/>
        <w:rPr>
          <w:snapToGrid w:val="0"/>
        </w:rPr>
        <w:sectPr w:rsidR="002F7A3C" w:rsidSect="002F7A3C">
          <w:pgSz w:w="16838" w:h="11906" w:orient="landscape"/>
          <w:pgMar w:top="1701" w:right="1134" w:bottom="709" w:left="1134" w:header="709" w:footer="709" w:gutter="0"/>
          <w:cols w:space="708"/>
          <w:docGrid w:linePitch="360"/>
        </w:sectPr>
      </w:pPr>
      <w:r w:rsidRPr="00475CFF">
        <w:rPr>
          <w:snapToGrid w:val="0"/>
        </w:rPr>
        <w:t>10.1</w:t>
      </w:r>
      <w:r>
        <w:rPr>
          <w:snapToGrid w:val="0"/>
        </w:rPr>
        <w:t>7</w:t>
      </w:r>
      <w:r w:rsidRPr="00475CFF">
        <w:rPr>
          <w:snapToGrid w:val="0"/>
        </w:rPr>
        <w:t>.2.</w:t>
      </w:r>
      <w:r>
        <w:rPr>
          <w:snapToGrid w:val="0"/>
        </w:rPr>
        <w:t>8</w:t>
      </w:r>
      <w:proofErr w:type="gramStart"/>
      <w:r w:rsidRPr="00475CFF">
        <w:rPr>
          <w:snapToGrid w:val="0"/>
        </w:rPr>
        <w:t xml:space="preserve"> Н</w:t>
      </w:r>
      <w:proofErr w:type="gramEnd"/>
      <w:r w:rsidRPr="00475CFF">
        <w:rPr>
          <w:snapToGrid w:val="0"/>
        </w:rPr>
        <w:t>е заполнение отдельных ячеек и строк не допускается.</w:t>
      </w:r>
    </w:p>
    <w:p w:rsidR="00297AA2" w:rsidRPr="00297AA2" w:rsidRDefault="00297AA2" w:rsidP="002F7A3C">
      <w:pPr>
        <w:autoSpaceDE/>
        <w:autoSpaceDN/>
        <w:adjustRightInd/>
        <w:jc w:val="both"/>
        <w:rPr>
          <w:snapToGrid w:val="0"/>
        </w:rPr>
      </w:pPr>
      <w:r w:rsidRPr="00297AA2">
        <w:rPr>
          <w:snapToGrid w:val="0"/>
        </w:rPr>
        <w:t xml:space="preserve"> </w:t>
      </w:r>
    </w:p>
    <w:p w:rsidR="00297AA2" w:rsidRPr="00297AA2" w:rsidRDefault="00297AA2" w:rsidP="00297AA2">
      <w:pPr>
        <w:spacing w:before="120" w:after="60"/>
        <w:jc w:val="both"/>
        <w:outlineLvl w:val="0"/>
        <w:rPr>
          <w:b/>
        </w:rPr>
      </w:pPr>
      <w:bookmarkStart w:id="370"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70"/>
    </w:p>
    <w:p w:rsidR="00297AA2" w:rsidRPr="00297AA2" w:rsidRDefault="00297AA2" w:rsidP="00297AA2">
      <w:pPr>
        <w:spacing w:before="60" w:after="60"/>
        <w:jc w:val="both"/>
        <w:outlineLvl w:val="1"/>
      </w:pPr>
      <w:bookmarkStart w:id="371" w:name="_Toc422244289"/>
      <w:r w:rsidRPr="00297AA2">
        <w:t>10.1</w:t>
      </w:r>
      <w:r w:rsidR="00E23C22">
        <w:t>8</w:t>
      </w:r>
      <w:r w:rsidRPr="00297AA2">
        <w:t>.1 Форма банковской гарантии</w:t>
      </w:r>
      <w:bookmarkEnd w:id="37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w:t>
      </w:r>
      <w:r w:rsidR="00286A68">
        <w:t>смотрение в Арбитражный суд г. Томска</w:t>
      </w:r>
      <w:r w:rsidRPr="00297AA2">
        <w:t>.</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72"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72"/>
    </w:p>
    <w:p w:rsidR="00297AA2" w:rsidRPr="00297AA2" w:rsidRDefault="00297AA2" w:rsidP="00297AA2">
      <w:pPr>
        <w:spacing w:before="60" w:after="60"/>
        <w:jc w:val="both"/>
        <w:outlineLvl w:val="1"/>
      </w:pPr>
      <w:bookmarkStart w:id="373"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7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4" w:name="_Toc422244292"/>
      <w:r w:rsidRPr="00297AA2">
        <w:rPr>
          <w:b/>
        </w:rPr>
        <w:t>10.2</w:t>
      </w:r>
      <w:r w:rsidR="00E23C22">
        <w:rPr>
          <w:b/>
        </w:rPr>
        <w:t>0</w:t>
      </w:r>
      <w:r w:rsidRPr="00297AA2">
        <w:rPr>
          <w:b/>
        </w:rPr>
        <w:t xml:space="preserve"> Банковская гарантия (форма 2</w:t>
      </w:r>
      <w:r w:rsidR="00E23C22">
        <w:rPr>
          <w:b/>
        </w:rPr>
        <w:t>0</w:t>
      </w:r>
      <w:r w:rsidRPr="00297AA2">
        <w:rPr>
          <w:b/>
        </w:rPr>
        <w:t>)</w:t>
      </w:r>
      <w:bookmarkEnd w:id="374"/>
    </w:p>
    <w:p w:rsidR="00297AA2" w:rsidRPr="00297AA2" w:rsidRDefault="00297AA2" w:rsidP="00297AA2">
      <w:pPr>
        <w:spacing w:before="60" w:after="60"/>
        <w:ind w:left="1277"/>
        <w:jc w:val="both"/>
        <w:outlineLvl w:val="1"/>
      </w:pPr>
      <w:bookmarkStart w:id="375" w:name="_Toc422244293"/>
      <w:r w:rsidRPr="00297AA2">
        <w:t>10.2</w:t>
      </w:r>
      <w:r w:rsidR="00E23C22">
        <w:t>0</w:t>
      </w:r>
      <w:r w:rsidRPr="00297AA2">
        <w:t>.1 Форма банковской гарантии</w:t>
      </w:r>
      <w:bookmarkEnd w:id="375"/>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w:t>
      </w:r>
      <w:r w:rsidR="00286A68">
        <w:t>Томска</w:t>
      </w:r>
      <w:r w:rsidRPr="00297AA2">
        <w:t>.</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76" w:name="_Toc422244294"/>
      <w:r w:rsidRPr="00297AA2">
        <w:rPr>
          <w:b/>
        </w:rPr>
        <w:t>10.2</w:t>
      </w:r>
      <w:r w:rsidR="00E23C22">
        <w:rPr>
          <w:b/>
        </w:rPr>
        <w:t>1</w:t>
      </w:r>
      <w:r w:rsidRPr="00297AA2">
        <w:rPr>
          <w:b/>
        </w:rPr>
        <w:t xml:space="preserve"> Акт приема Банковской гарантии (форма 2</w:t>
      </w:r>
      <w:r w:rsidR="00E23C22">
        <w:rPr>
          <w:b/>
        </w:rPr>
        <w:t>1</w:t>
      </w:r>
      <w:r w:rsidRPr="00297AA2">
        <w:rPr>
          <w:b/>
        </w:rPr>
        <w:t>)</w:t>
      </w:r>
      <w:bookmarkEnd w:id="376"/>
    </w:p>
    <w:p w:rsidR="00297AA2" w:rsidRPr="00297AA2" w:rsidRDefault="00297AA2" w:rsidP="00297AA2">
      <w:pPr>
        <w:spacing w:before="60" w:after="60"/>
        <w:ind w:left="1277"/>
        <w:jc w:val="both"/>
        <w:outlineLvl w:val="1"/>
      </w:pPr>
      <w:bookmarkStart w:id="377" w:name="_Toc422244295"/>
      <w:r w:rsidRPr="00297AA2">
        <w:t>10.2</w:t>
      </w:r>
      <w:r w:rsidR="00E23C22">
        <w:t>1</w:t>
      </w:r>
      <w:r w:rsidRPr="00297AA2">
        <w:t>.1 Форма акта приемки Банковской гарантии</w:t>
      </w:r>
      <w:bookmarkEnd w:id="37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proofErr w:type="gramStart"/>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roofErr w:type="gramEnd"/>
    </w:p>
    <w:p w:rsidR="00297AA2" w:rsidRPr="00297AA2" w:rsidRDefault="00297AA2" w:rsidP="00D9249A">
      <w:pPr>
        <w:widowControl/>
        <w:numPr>
          <w:ilvl w:val="0"/>
          <w:numId w:val="33"/>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D9249A">
      <w:pPr>
        <w:widowControl/>
        <w:numPr>
          <w:ilvl w:val="0"/>
          <w:numId w:val="33"/>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8" w:name="_Toc422244296"/>
      <w:r w:rsidRPr="00297AA2">
        <w:rPr>
          <w:b/>
          <w:lang w:eastAsia="en-US"/>
        </w:rPr>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78"/>
    </w:p>
    <w:p w:rsidR="00297AA2" w:rsidRPr="00297AA2" w:rsidRDefault="00297AA2" w:rsidP="00297AA2">
      <w:pPr>
        <w:spacing w:before="60" w:after="60"/>
        <w:ind w:left="1277"/>
        <w:jc w:val="both"/>
        <w:outlineLvl w:val="1"/>
      </w:pPr>
      <w:bookmarkStart w:id="379" w:name="_Toc422244297"/>
      <w:r w:rsidRPr="00297AA2">
        <w:t>10.2</w:t>
      </w:r>
      <w:r w:rsidR="00E23C22">
        <w:t>2</w:t>
      </w:r>
      <w:r w:rsidRPr="00297AA2">
        <w:t>.1 Форма справки о цепочке собственников компании</w:t>
      </w:r>
      <w:bookmarkEnd w:id="37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D9249A">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D9249A">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D9249A">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D9249A">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FD080A">
      <w:pPr>
        <w:spacing w:before="60" w:after="60"/>
        <w:jc w:val="both"/>
        <w:outlineLvl w:val="1"/>
      </w:pPr>
      <w:r w:rsidRPr="00297AA2">
        <w:rPr>
          <w:b/>
          <w:color w:val="000000"/>
          <w:spacing w:val="36"/>
        </w:rPr>
        <w:br w:type="page"/>
      </w:r>
      <w:bookmarkStart w:id="380" w:name="_Toc422244298"/>
      <w:r w:rsidRPr="00FD080A">
        <w:rPr>
          <w:color w:val="000000"/>
          <w:spacing w:val="36"/>
        </w:rPr>
        <w:t>10.2</w:t>
      </w:r>
      <w:r w:rsidR="00E23C22" w:rsidRPr="00FD080A">
        <w:rPr>
          <w:color w:val="000000"/>
          <w:spacing w:val="36"/>
        </w:rPr>
        <w:t>2</w:t>
      </w:r>
      <w:r w:rsidRPr="00FD080A">
        <w:rPr>
          <w:color w:val="000000"/>
          <w:spacing w:val="36"/>
        </w:rPr>
        <w:t>.2</w:t>
      </w:r>
      <w:r w:rsidRPr="00297AA2">
        <w:rPr>
          <w:b/>
          <w:color w:val="000000"/>
          <w:spacing w:val="36"/>
        </w:rPr>
        <w:t xml:space="preserve"> </w:t>
      </w:r>
      <w:r w:rsidRPr="00297AA2">
        <w:t>Инструкции по заполнению</w:t>
      </w:r>
      <w:bookmarkEnd w:id="380"/>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D9249A">
      <w:pPr>
        <w:numPr>
          <w:ilvl w:val="2"/>
          <w:numId w:val="34"/>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D9249A">
      <w:pPr>
        <w:numPr>
          <w:ilvl w:val="2"/>
          <w:numId w:val="35"/>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D9249A">
      <w:pPr>
        <w:numPr>
          <w:ilvl w:val="2"/>
          <w:numId w:val="35"/>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D9249A">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D9249A">
      <w:pPr>
        <w:numPr>
          <w:ilvl w:val="2"/>
          <w:numId w:val="34"/>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D9249A">
      <w:pPr>
        <w:numPr>
          <w:ilvl w:val="2"/>
          <w:numId w:val="35"/>
        </w:numPr>
        <w:ind w:left="0" w:firstLine="0"/>
        <w:jc w:val="both"/>
        <w:rPr>
          <w:lang w:eastAsia="en-US"/>
        </w:rPr>
      </w:pPr>
      <w:r w:rsidRPr="00297AA2">
        <w:rPr>
          <w:lang w:eastAsia="en-US"/>
        </w:rPr>
        <w:t>Выписки из реестра акционеров;</w:t>
      </w:r>
    </w:p>
    <w:p w:rsidR="00297AA2" w:rsidRPr="00297AA2" w:rsidRDefault="00297AA2" w:rsidP="00D9249A">
      <w:pPr>
        <w:numPr>
          <w:ilvl w:val="2"/>
          <w:numId w:val="35"/>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D9249A">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D9249A">
      <w:pPr>
        <w:numPr>
          <w:ilvl w:val="2"/>
          <w:numId w:val="34"/>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D9249A">
      <w:pPr>
        <w:numPr>
          <w:ilvl w:val="2"/>
          <w:numId w:val="35"/>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D9249A">
      <w:pPr>
        <w:numPr>
          <w:ilvl w:val="2"/>
          <w:numId w:val="35"/>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D9249A">
      <w:pPr>
        <w:numPr>
          <w:ilvl w:val="2"/>
          <w:numId w:val="35"/>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D9249A">
      <w:pPr>
        <w:numPr>
          <w:ilvl w:val="2"/>
          <w:numId w:val="34"/>
        </w:numPr>
        <w:ind w:left="0" w:firstLine="0"/>
        <w:jc w:val="both"/>
        <w:rPr>
          <w:lang w:eastAsia="en-US"/>
        </w:rPr>
      </w:pPr>
      <w:r w:rsidRPr="00297AA2">
        <w:rPr>
          <w:lang w:eastAsia="en-US"/>
        </w:rPr>
        <w:t>В отношении лиц-нерезидентов:</w:t>
      </w:r>
    </w:p>
    <w:p w:rsidR="00297AA2" w:rsidRPr="00297AA2" w:rsidRDefault="00297AA2" w:rsidP="00D9249A">
      <w:pPr>
        <w:numPr>
          <w:ilvl w:val="2"/>
          <w:numId w:val="35"/>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D9249A">
      <w:pPr>
        <w:numPr>
          <w:ilvl w:val="2"/>
          <w:numId w:val="35"/>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footerReference w:type="default" r:id="rId22"/>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81" w:name="_Toc422244299"/>
      <w:r w:rsidRPr="00297AA2">
        <w:rPr>
          <w:b/>
        </w:rPr>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8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286A68" w:rsidP="00D9249A">
      <w:pPr>
        <w:widowControl/>
        <w:numPr>
          <w:ilvl w:val="0"/>
          <w:numId w:val="36"/>
        </w:numPr>
        <w:autoSpaceDE/>
        <w:autoSpaceDN/>
        <w:adjustRightInd/>
        <w:ind w:left="1418" w:hanging="567"/>
        <w:contextualSpacing/>
        <w:jc w:val="both"/>
      </w:pPr>
      <w:r>
        <w:rPr>
          <w:color w:val="548DD4" w:themeColor="text2" w:themeTint="99"/>
        </w:rPr>
        <w:t>ПАО «Томскэнергосбыт»</w:t>
      </w:r>
      <w:r w:rsidR="00297AA2" w:rsidRPr="00297AA2">
        <w:rPr>
          <w:i/>
        </w:rPr>
        <w:t xml:space="preserve"> </w:t>
      </w:r>
      <w:r>
        <w:rPr>
          <w:color w:val="548DD4" w:themeColor="text2" w:themeTint="99"/>
        </w:rPr>
        <w:t>(634034, г. Томск, ул. Котовского, д. 19)</w:t>
      </w:r>
      <w:r w:rsidR="00297AA2" w:rsidRPr="00297AA2">
        <w:t>;</w:t>
      </w:r>
    </w:p>
    <w:p w:rsidR="00297AA2" w:rsidRPr="00297AA2" w:rsidRDefault="00286A68" w:rsidP="00D9249A">
      <w:pPr>
        <w:widowControl/>
        <w:numPr>
          <w:ilvl w:val="0"/>
          <w:numId w:val="36"/>
        </w:numPr>
        <w:autoSpaceDE/>
        <w:autoSpaceDN/>
        <w:adjustRightInd/>
        <w:ind w:left="1418" w:hanging="567"/>
        <w:contextualSpacing/>
        <w:jc w:val="both"/>
      </w:pPr>
      <w:r>
        <w:t>Публичное</w:t>
      </w:r>
      <w:r w:rsidR="00297AA2" w:rsidRPr="00297AA2">
        <w:t xml:space="preserve"> акционерное общество «</w:t>
      </w:r>
      <w:proofErr w:type="spellStart"/>
      <w:r w:rsidR="00297AA2" w:rsidRPr="00297AA2">
        <w:t>Интер</w:t>
      </w:r>
      <w:proofErr w:type="spellEnd"/>
      <w:r w:rsidR="00297AA2" w:rsidRPr="00297AA2">
        <w:t xml:space="preserve"> РАО ЕЭС» (119435, Россия, г. Москва, ул. Большая </w:t>
      </w:r>
      <w:proofErr w:type="spellStart"/>
      <w:r w:rsidR="00297AA2" w:rsidRPr="00297AA2">
        <w:t>Пироговская</w:t>
      </w:r>
      <w:proofErr w:type="spellEnd"/>
      <w:r w:rsidR="00297AA2" w:rsidRPr="00297AA2">
        <w:t>, д. 27, стр. 2);</w:t>
      </w:r>
    </w:p>
    <w:p w:rsidR="00297AA2" w:rsidRPr="00297AA2" w:rsidRDefault="00297AA2" w:rsidP="00D9249A">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 xml:space="preserve">Большая </w:t>
      </w:r>
      <w:proofErr w:type="spellStart"/>
      <w:r w:rsidRPr="00297AA2">
        <w:t>Пироговская</w:t>
      </w:r>
      <w:proofErr w:type="spellEnd"/>
      <w:r w:rsidRPr="00297AA2">
        <w:t>, д.</w:t>
      </w:r>
      <w:r w:rsidRPr="00297AA2">
        <w:rPr>
          <w:lang w:val="en-US"/>
        </w:rPr>
        <w:t> </w:t>
      </w:r>
      <w:r w:rsidRPr="00297AA2">
        <w:t>27, стр.</w:t>
      </w:r>
      <w:r w:rsidRPr="00297AA2">
        <w:rPr>
          <w:lang w:val="en-US"/>
        </w:rPr>
        <w:t> </w:t>
      </w:r>
      <w:r w:rsidRPr="00297AA2">
        <w:t>3);</w:t>
      </w:r>
    </w:p>
    <w:p w:rsidR="00297AA2" w:rsidRPr="00297AA2" w:rsidRDefault="00297AA2" w:rsidP="00D9249A">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D9249A">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D9249A">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D9249A">
      <w:pPr>
        <w:widowControl/>
        <w:numPr>
          <w:ilvl w:val="0"/>
          <w:numId w:val="36"/>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proofErr w:type="spellStart"/>
      <w:r w:rsidRPr="00297AA2">
        <w:rPr>
          <w:color w:val="548DD4" w:themeColor="text2" w:themeTint="99"/>
        </w:rPr>
        <w:t>Интер</w:t>
      </w:r>
      <w:proofErr w:type="spellEnd"/>
      <w:r w:rsidRPr="00297AA2">
        <w:rPr>
          <w:color w:val="548DD4" w:themeColor="text2" w:themeTint="99"/>
        </w:rPr>
        <w:t xml:space="preserve">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footerReference w:type="default" r:id="rId23"/>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82" w:name="_Toc422244300"/>
      <w:r w:rsidRPr="00297AA2">
        <w:rPr>
          <w:b/>
        </w:rPr>
        <w:t>10.2</w:t>
      </w:r>
      <w:r w:rsidR="00E23C22">
        <w:rPr>
          <w:b/>
        </w:rPr>
        <w:t>4</w:t>
      </w:r>
      <w:r w:rsidRPr="00297AA2">
        <w:rPr>
          <w:b/>
        </w:rPr>
        <w:t xml:space="preserve"> План привлечения субподрядчиков (соисполнителей) (форма 2</w:t>
      </w:r>
      <w:r w:rsidR="00E23C22">
        <w:rPr>
          <w:b/>
        </w:rPr>
        <w:t>4</w:t>
      </w:r>
      <w:r w:rsidRPr="00297AA2">
        <w:rPr>
          <w:b/>
        </w:rPr>
        <w:t>)</w:t>
      </w:r>
      <w:bookmarkEnd w:id="382"/>
    </w:p>
    <w:p w:rsidR="00297AA2" w:rsidRPr="00297AA2" w:rsidRDefault="00297AA2" w:rsidP="00297AA2">
      <w:pPr>
        <w:spacing w:before="60" w:after="60"/>
        <w:ind w:left="1277"/>
        <w:jc w:val="both"/>
        <w:outlineLvl w:val="1"/>
      </w:pPr>
      <w:bookmarkStart w:id="383" w:name="_Toc422244301"/>
      <w:r w:rsidRPr="00297AA2">
        <w:t>10.2</w:t>
      </w:r>
      <w:r w:rsidR="00E23C22">
        <w:t>4</w:t>
      </w:r>
      <w:r w:rsidRPr="00297AA2">
        <w:t>.1 Форма плана привлечения субподрядчиков (соисполнителей)</w:t>
      </w:r>
      <w:bookmarkEnd w:id="383"/>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spacing w:before="240"/>
        <w:jc w:val="center"/>
        <w:rPr>
          <w:b/>
        </w:rPr>
      </w:pPr>
      <w:r w:rsidRPr="00297AA2">
        <w:rPr>
          <w:b/>
        </w:rPr>
        <w:t xml:space="preserve">План привлечения субподрядчиков (соисполнителей) </w:t>
      </w:r>
    </w:p>
    <w:p w:rsidR="00297AA2" w:rsidRPr="00297AA2" w:rsidRDefault="00297AA2" w:rsidP="00297AA2">
      <w:pPr>
        <w:spacing w:after="120"/>
        <w:jc w:val="both"/>
      </w:pPr>
      <w:r w:rsidRPr="00297AA2">
        <w:t>Наименование Потенциального участника: ______________________</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701"/>
        <w:gridCol w:w="2126"/>
        <w:gridCol w:w="2126"/>
        <w:gridCol w:w="1843"/>
        <w:gridCol w:w="1701"/>
        <w:gridCol w:w="1134"/>
        <w:gridCol w:w="1134"/>
      </w:tblGrid>
      <w:tr w:rsidR="00636CD7" w:rsidRPr="00297AA2" w:rsidTr="004E2BE7">
        <w:trPr>
          <w:cantSplit/>
        </w:trPr>
        <w:tc>
          <w:tcPr>
            <w:tcW w:w="537" w:type="dxa"/>
            <w:vMerge w:val="restart"/>
            <w:shd w:val="clear" w:color="auto" w:fill="D9D9D9" w:themeFill="background1" w:themeFillShade="D9"/>
            <w:vAlign w:val="center"/>
          </w:tcPr>
          <w:p w:rsidR="00636CD7" w:rsidRPr="00297AA2" w:rsidRDefault="00636CD7" w:rsidP="004E2BE7">
            <w:pPr>
              <w:jc w:val="center"/>
              <w:rPr>
                <w:sz w:val="20"/>
                <w:szCs w:val="20"/>
              </w:rPr>
            </w:pPr>
            <w:r w:rsidRPr="00297AA2">
              <w:rPr>
                <w:sz w:val="20"/>
                <w:szCs w:val="20"/>
              </w:rPr>
              <w:t xml:space="preserve">№ </w:t>
            </w:r>
            <w:proofErr w:type="gramStart"/>
            <w:r w:rsidRPr="00297AA2">
              <w:rPr>
                <w:sz w:val="20"/>
                <w:szCs w:val="20"/>
              </w:rPr>
              <w:t>п</w:t>
            </w:r>
            <w:proofErr w:type="gramEnd"/>
            <w:r w:rsidRPr="00297AA2">
              <w:rPr>
                <w:sz w:val="20"/>
                <w:szCs w:val="20"/>
              </w:rPr>
              <w:t>/п</w:t>
            </w:r>
          </w:p>
        </w:tc>
        <w:tc>
          <w:tcPr>
            <w:tcW w:w="2406" w:type="dxa"/>
            <w:vMerge w:val="restart"/>
            <w:shd w:val="clear" w:color="auto" w:fill="D9D9D9" w:themeFill="background1" w:themeFillShade="D9"/>
          </w:tcPr>
          <w:p w:rsidR="00636CD7" w:rsidRPr="00297AA2" w:rsidRDefault="00636CD7" w:rsidP="004E2BE7">
            <w:pPr>
              <w:rPr>
                <w:sz w:val="20"/>
                <w:szCs w:val="20"/>
              </w:rPr>
            </w:pPr>
            <w:proofErr w:type="gramStart"/>
            <w:r w:rsidRPr="00297AA2">
              <w:rPr>
                <w:sz w:val="20"/>
                <w:szCs w:val="20"/>
              </w:rPr>
              <w:t>Наименование, место нахождения (для</w:t>
            </w:r>
            <w:r>
              <w:rPr>
                <w:sz w:val="20"/>
                <w:szCs w:val="20"/>
              </w:rPr>
              <w:t xml:space="preserve"> </w:t>
            </w:r>
            <w:r w:rsidRPr="00297AA2">
              <w:rPr>
                <w:sz w:val="20"/>
                <w:szCs w:val="20"/>
              </w:rPr>
              <w:t>юридического лица)/ ФИО, место жительства, паспортные данные (для индивидуальных предпринимателей)</w:t>
            </w:r>
            <w:r>
              <w:rPr>
                <w:sz w:val="20"/>
                <w:szCs w:val="20"/>
              </w:rPr>
              <w:t xml:space="preserve"> субподрядчика (соисполнителя)</w:t>
            </w:r>
            <w:proofErr w:type="gramEnd"/>
          </w:p>
        </w:tc>
        <w:tc>
          <w:tcPr>
            <w:tcW w:w="1701" w:type="dxa"/>
            <w:vMerge w:val="restart"/>
            <w:shd w:val="clear" w:color="auto" w:fill="D9D9D9" w:themeFill="background1" w:themeFillShade="D9"/>
          </w:tcPr>
          <w:p w:rsidR="00636CD7" w:rsidRPr="00297AA2" w:rsidRDefault="00636CD7" w:rsidP="004E2BE7">
            <w:pP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2126" w:type="dxa"/>
            <w:vMerge w:val="restart"/>
            <w:shd w:val="clear" w:color="auto" w:fill="D9D9D9" w:themeFill="background1" w:themeFillShade="D9"/>
          </w:tcPr>
          <w:p w:rsidR="00636CD7" w:rsidRPr="00B2071C" w:rsidRDefault="00636CD7" w:rsidP="004E2BE7">
            <w:pPr>
              <w:rPr>
                <w:sz w:val="20"/>
                <w:szCs w:val="20"/>
              </w:rPr>
            </w:pPr>
            <w:proofErr w:type="gramStart"/>
            <w:r w:rsidRPr="00B2071C">
              <w:rPr>
                <w:sz w:val="20"/>
                <w:szCs w:val="20"/>
              </w:rPr>
              <w:t>Относится</w:t>
            </w:r>
            <w:proofErr w:type="gramEnd"/>
            <w:r w:rsidRPr="00B2071C">
              <w:rPr>
                <w:sz w:val="20"/>
                <w:szCs w:val="20"/>
              </w:rPr>
              <w:t>/ не относится к субъекту малого/ среднего (</w:t>
            </w:r>
            <w:r w:rsidRPr="00B2071C">
              <w:rPr>
                <w:i/>
                <w:sz w:val="20"/>
                <w:szCs w:val="20"/>
              </w:rPr>
              <w:t>необходимо указать категорию</w:t>
            </w:r>
            <w:r w:rsidRPr="00B2071C">
              <w:rPr>
                <w:sz w:val="20"/>
                <w:szCs w:val="20"/>
              </w:rPr>
              <w:t>) предпринимательства</w:t>
            </w:r>
          </w:p>
        </w:tc>
        <w:tc>
          <w:tcPr>
            <w:tcW w:w="2126" w:type="dxa"/>
            <w:vMerge w:val="restart"/>
            <w:shd w:val="clear" w:color="auto" w:fill="D9D9D9" w:themeFill="background1" w:themeFillShade="D9"/>
          </w:tcPr>
          <w:p w:rsidR="00636CD7" w:rsidRPr="00297AA2" w:rsidRDefault="00636CD7" w:rsidP="004E2BE7">
            <w:pP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1843" w:type="dxa"/>
            <w:vMerge w:val="restart"/>
            <w:shd w:val="clear" w:color="auto" w:fill="D9D9D9" w:themeFill="background1" w:themeFillShade="D9"/>
          </w:tcPr>
          <w:p w:rsidR="00636CD7" w:rsidRPr="00297AA2" w:rsidRDefault="00636CD7" w:rsidP="004E2BE7">
            <w:pP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636CD7" w:rsidRPr="00297AA2" w:rsidRDefault="00636CD7" w:rsidP="004E2BE7">
            <w:pP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636CD7" w:rsidRPr="00297AA2" w:rsidRDefault="00636CD7" w:rsidP="004E2BE7">
            <w:pPr>
              <w:rPr>
                <w:sz w:val="20"/>
                <w:szCs w:val="20"/>
              </w:rPr>
            </w:pPr>
          </w:p>
        </w:tc>
        <w:tc>
          <w:tcPr>
            <w:tcW w:w="2268" w:type="dxa"/>
            <w:gridSpan w:val="2"/>
            <w:shd w:val="clear" w:color="auto" w:fill="D9D9D9" w:themeFill="background1" w:themeFillShade="D9"/>
          </w:tcPr>
          <w:p w:rsidR="00636CD7" w:rsidRPr="00297AA2" w:rsidRDefault="00636CD7" w:rsidP="004E2BE7">
            <w:pPr>
              <w:rPr>
                <w:sz w:val="20"/>
                <w:szCs w:val="20"/>
              </w:rPr>
            </w:pPr>
            <w:r w:rsidRPr="00297AA2">
              <w:rPr>
                <w:sz w:val="20"/>
                <w:szCs w:val="20"/>
              </w:rPr>
              <w:t>Цена договора, заключаемого с субподрядчиком (соисполнителем)</w:t>
            </w:r>
          </w:p>
        </w:tc>
      </w:tr>
      <w:tr w:rsidR="00636CD7" w:rsidRPr="00297AA2" w:rsidTr="004E2BE7">
        <w:trPr>
          <w:cantSplit/>
        </w:trPr>
        <w:tc>
          <w:tcPr>
            <w:tcW w:w="537" w:type="dxa"/>
            <w:vMerge/>
            <w:shd w:val="clear" w:color="auto" w:fill="D9D9D9" w:themeFill="background1" w:themeFillShade="D9"/>
            <w:vAlign w:val="center"/>
          </w:tcPr>
          <w:p w:rsidR="00636CD7" w:rsidRPr="00297AA2" w:rsidRDefault="00636CD7" w:rsidP="004E2BE7">
            <w:pPr>
              <w:jc w:val="center"/>
              <w:rPr>
                <w:sz w:val="20"/>
                <w:szCs w:val="20"/>
              </w:rPr>
            </w:pPr>
          </w:p>
        </w:tc>
        <w:tc>
          <w:tcPr>
            <w:tcW w:w="2406" w:type="dxa"/>
            <w:vMerge/>
            <w:shd w:val="clear" w:color="auto" w:fill="D9D9D9" w:themeFill="background1" w:themeFillShade="D9"/>
          </w:tcPr>
          <w:p w:rsidR="00636CD7" w:rsidRPr="00297AA2" w:rsidRDefault="00636CD7" w:rsidP="004E2BE7">
            <w:pPr>
              <w:rPr>
                <w:sz w:val="20"/>
                <w:szCs w:val="20"/>
              </w:rPr>
            </w:pPr>
          </w:p>
        </w:tc>
        <w:tc>
          <w:tcPr>
            <w:tcW w:w="1701" w:type="dxa"/>
            <w:vMerge/>
            <w:shd w:val="clear" w:color="auto" w:fill="D9D9D9" w:themeFill="background1" w:themeFillShade="D9"/>
          </w:tcPr>
          <w:p w:rsidR="00636CD7" w:rsidRPr="00297AA2" w:rsidRDefault="00636CD7" w:rsidP="004E2BE7">
            <w:pPr>
              <w:rPr>
                <w:sz w:val="20"/>
                <w:szCs w:val="20"/>
              </w:rPr>
            </w:pPr>
          </w:p>
        </w:tc>
        <w:tc>
          <w:tcPr>
            <w:tcW w:w="2126" w:type="dxa"/>
            <w:vMerge/>
            <w:shd w:val="clear" w:color="auto" w:fill="D9D9D9" w:themeFill="background1" w:themeFillShade="D9"/>
          </w:tcPr>
          <w:p w:rsidR="00636CD7" w:rsidRPr="00297AA2" w:rsidRDefault="00636CD7" w:rsidP="004E2BE7">
            <w:pPr>
              <w:jc w:val="center"/>
              <w:rPr>
                <w:sz w:val="20"/>
                <w:szCs w:val="20"/>
              </w:rPr>
            </w:pPr>
          </w:p>
        </w:tc>
        <w:tc>
          <w:tcPr>
            <w:tcW w:w="2126" w:type="dxa"/>
            <w:vMerge/>
            <w:shd w:val="clear" w:color="auto" w:fill="D9D9D9" w:themeFill="background1" w:themeFillShade="D9"/>
          </w:tcPr>
          <w:p w:rsidR="00636CD7" w:rsidRPr="00297AA2" w:rsidRDefault="00636CD7" w:rsidP="004E2BE7">
            <w:pPr>
              <w:jc w:val="center"/>
              <w:rPr>
                <w:sz w:val="20"/>
                <w:szCs w:val="20"/>
              </w:rPr>
            </w:pPr>
          </w:p>
        </w:tc>
        <w:tc>
          <w:tcPr>
            <w:tcW w:w="1843" w:type="dxa"/>
            <w:vMerge/>
            <w:shd w:val="clear" w:color="auto" w:fill="D9D9D9" w:themeFill="background1" w:themeFillShade="D9"/>
          </w:tcPr>
          <w:p w:rsidR="00636CD7" w:rsidRPr="00297AA2" w:rsidRDefault="00636CD7" w:rsidP="004E2BE7">
            <w:pPr>
              <w:jc w:val="center"/>
              <w:rPr>
                <w:sz w:val="20"/>
                <w:szCs w:val="20"/>
              </w:rPr>
            </w:pPr>
          </w:p>
        </w:tc>
        <w:tc>
          <w:tcPr>
            <w:tcW w:w="1701" w:type="dxa"/>
            <w:vMerge/>
            <w:shd w:val="clear" w:color="auto" w:fill="D9D9D9" w:themeFill="background1" w:themeFillShade="D9"/>
          </w:tcPr>
          <w:p w:rsidR="00636CD7" w:rsidRPr="00297AA2" w:rsidRDefault="00636CD7" w:rsidP="004E2BE7">
            <w:pPr>
              <w:jc w:val="center"/>
              <w:rPr>
                <w:sz w:val="20"/>
                <w:szCs w:val="20"/>
              </w:rPr>
            </w:pPr>
          </w:p>
        </w:tc>
        <w:tc>
          <w:tcPr>
            <w:tcW w:w="1134" w:type="dxa"/>
            <w:shd w:val="clear" w:color="auto" w:fill="D9D9D9" w:themeFill="background1" w:themeFillShade="D9"/>
            <w:vAlign w:val="center"/>
          </w:tcPr>
          <w:p w:rsidR="00636CD7" w:rsidRPr="00297AA2" w:rsidRDefault="00636CD7" w:rsidP="004E2BE7">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636CD7" w:rsidRPr="00297AA2" w:rsidRDefault="00636CD7" w:rsidP="004E2BE7">
            <w:pPr>
              <w:jc w:val="center"/>
              <w:rPr>
                <w:sz w:val="20"/>
                <w:szCs w:val="20"/>
              </w:rPr>
            </w:pPr>
            <w:proofErr w:type="gramStart"/>
            <w:r w:rsidRPr="00297AA2">
              <w:rPr>
                <w:sz w:val="20"/>
                <w:szCs w:val="20"/>
              </w:rPr>
              <w:t>в</w:t>
            </w:r>
            <w:proofErr w:type="gramEnd"/>
            <w:r w:rsidRPr="00297AA2">
              <w:rPr>
                <w:sz w:val="20"/>
                <w:szCs w:val="20"/>
              </w:rPr>
              <w:t xml:space="preserve"> % от общей стоимости работ</w:t>
            </w:r>
          </w:p>
        </w:tc>
      </w:tr>
      <w:tr w:rsidR="00636CD7" w:rsidRPr="00297AA2" w:rsidTr="004E2BE7">
        <w:trPr>
          <w:cantSplit/>
        </w:trPr>
        <w:tc>
          <w:tcPr>
            <w:tcW w:w="537" w:type="dxa"/>
            <w:shd w:val="clear" w:color="auto" w:fill="D9D9D9" w:themeFill="background1" w:themeFillShade="D9"/>
            <w:vAlign w:val="center"/>
          </w:tcPr>
          <w:p w:rsidR="00636CD7" w:rsidRPr="00297AA2" w:rsidRDefault="00636CD7" w:rsidP="004E2BE7">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636CD7" w:rsidRPr="00297AA2" w:rsidRDefault="00636CD7" w:rsidP="004E2BE7">
            <w:pPr>
              <w:jc w:val="center"/>
              <w:rPr>
                <w:i/>
                <w:sz w:val="18"/>
                <w:szCs w:val="18"/>
                <w:lang w:val="en-US"/>
              </w:rPr>
            </w:pPr>
            <w:r w:rsidRPr="00297AA2">
              <w:rPr>
                <w:i/>
                <w:sz w:val="18"/>
                <w:szCs w:val="18"/>
                <w:lang w:val="en-US"/>
              </w:rPr>
              <w:t>2</w:t>
            </w:r>
          </w:p>
        </w:tc>
        <w:tc>
          <w:tcPr>
            <w:tcW w:w="1701" w:type="dxa"/>
            <w:shd w:val="clear" w:color="auto" w:fill="D9D9D9" w:themeFill="background1" w:themeFillShade="D9"/>
          </w:tcPr>
          <w:p w:rsidR="00636CD7" w:rsidRPr="00297AA2" w:rsidRDefault="00636CD7" w:rsidP="004E2BE7">
            <w:pPr>
              <w:jc w:val="center"/>
              <w:rPr>
                <w:i/>
                <w:sz w:val="18"/>
                <w:szCs w:val="18"/>
                <w:lang w:val="en-US"/>
              </w:rPr>
            </w:pPr>
            <w:r w:rsidRPr="00297AA2">
              <w:rPr>
                <w:i/>
                <w:sz w:val="18"/>
                <w:szCs w:val="18"/>
                <w:lang w:val="en-US"/>
              </w:rPr>
              <w:t>3</w:t>
            </w:r>
          </w:p>
        </w:tc>
        <w:tc>
          <w:tcPr>
            <w:tcW w:w="2126" w:type="dxa"/>
            <w:shd w:val="clear" w:color="auto" w:fill="D9D9D9" w:themeFill="background1" w:themeFillShade="D9"/>
          </w:tcPr>
          <w:p w:rsidR="00636CD7" w:rsidRPr="00297AA2" w:rsidRDefault="00636CD7" w:rsidP="004E2BE7">
            <w:pPr>
              <w:jc w:val="center"/>
              <w:rPr>
                <w:i/>
                <w:sz w:val="18"/>
                <w:szCs w:val="18"/>
              </w:rPr>
            </w:pPr>
            <w:r>
              <w:rPr>
                <w:i/>
                <w:sz w:val="18"/>
                <w:szCs w:val="18"/>
              </w:rPr>
              <w:t>4</w:t>
            </w:r>
          </w:p>
        </w:tc>
        <w:tc>
          <w:tcPr>
            <w:tcW w:w="2126" w:type="dxa"/>
            <w:shd w:val="clear" w:color="auto" w:fill="D9D9D9" w:themeFill="background1" w:themeFillShade="D9"/>
          </w:tcPr>
          <w:p w:rsidR="00636CD7" w:rsidRPr="00297AA2" w:rsidRDefault="00636CD7" w:rsidP="004E2BE7">
            <w:pPr>
              <w:jc w:val="center"/>
              <w:rPr>
                <w:i/>
                <w:sz w:val="18"/>
                <w:szCs w:val="18"/>
              </w:rPr>
            </w:pPr>
            <w:r>
              <w:rPr>
                <w:i/>
                <w:sz w:val="18"/>
                <w:szCs w:val="18"/>
              </w:rPr>
              <w:t>5</w:t>
            </w:r>
          </w:p>
        </w:tc>
        <w:tc>
          <w:tcPr>
            <w:tcW w:w="1843" w:type="dxa"/>
            <w:shd w:val="clear" w:color="auto" w:fill="D9D9D9" w:themeFill="background1" w:themeFillShade="D9"/>
          </w:tcPr>
          <w:p w:rsidR="00636CD7" w:rsidRPr="00297AA2" w:rsidRDefault="00636CD7" w:rsidP="004E2BE7">
            <w:pPr>
              <w:jc w:val="center"/>
              <w:rPr>
                <w:i/>
                <w:sz w:val="18"/>
                <w:szCs w:val="18"/>
              </w:rPr>
            </w:pPr>
            <w:r>
              <w:rPr>
                <w:i/>
                <w:sz w:val="18"/>
                <w:szCs w:val="18"/>
              </w:rPr>
              <w:t>6</w:t>
            </w:r>
          </w:p>
        </w:tc>
        <w:tc>
          <w:tcPr>
            <w:tcW w:w="1701" w:type="dxa"/>
            <w:shd w:val="clear" w:color="auto" w:fill="D9D9D9" w:themeFill="background1" w:themeFillShade="D9"/>
          </w:tcPr>
          <w:p w:rsidR="00636CD7" w:rsidRPr="00297AA2" w:rsidRDefault="00636CD7" w:rsidP="004E2BE7">
            <w:pPr>
              <w:jc w:val="center"/>
              <w:rPr>
                <w:i/>
                <w:sz w:val="18"/>
                <w:szCs w:val="18"/>
              </w:rPr>
            </w:pPr>
            <w:r>
              <w:rPr>
                <w:i/>
                <w:sz w:val="18"/>
                <w:szCs w:val="18"/>
              </w:rPr>
              <w:t>7</w:t>
            </w:r>
          </w:p>
        </w:tc>
        <w:tc>
          <w:tcPr>
            <w:tcW w:w="1134" w:type="dxa"/>
            <w:shd w:val="clear" w:color="auto" w:fill="D9D9D9" w:themeFill="background1" w:themeFillShade="D9"/>
          </w:tcPr>
          <w:p w:rsidR="00636CD7" w:rsidRPr="00297AA2" w:rsidRDefault="00636CD7" w:rsidP="004E2BE7">
            <w:pPr>
              <w:jc w:val="center"/>
              <w:rPr>
                <w:i/>
                <w:sz w:val="18"/>
                <w:szCs w:val="18"/>
              </w:rPr>
            </w:pPr>
            <w:r>
              <w:rPr>
                <w:i/>
                <w:sz w:val="18"/>
                <w:szCs w:val="18"/>
              </w:rPr>
              <w:t>8</w:t>
            </w:r>
          </w:p>
        </w:tc>
        <w:tc>
          <w:tcPr>
            <w:tcW w:w="1134" w:type="dxa"/>
            <w:shd w:val="clear" w:color="auto" w:fill="D9D9D9" w:themeFill="background1" w:themeFillShade="D9"/>
          </w:tcPr>
          <w:p w:rsidR="00636CD7" w:rsidRPr="00297AA2" w:rsidRDefault="00636CD7" w:rsidP="004E2BE7">
            <w:pPr>
              <w:jc w:val="center"/>
              <w:rPr>
                <w:i/>
                <w:sz w:val="18"/>
                <w:szCs w:val="18"/>
              </w:rPr>
            </w:pPr>
            <w:r w:rsidRPr="00297AA2">
              <w:rPr>
                <w:i/>
                <w:sz w:val="18"/>
                <w:szCs w:val="18"/>
              </w:rPr>
              <w:t>8</w:t>
            </w:r>
          </w:p>
        </w:tc>
      </w:tr>
      <w:tr w:rsidR="00636CD7" w:rsidRPr="00297AA2" w:rsidTr="004E2BE7">
        <w:tc>
          <w:tcPr>
            <w:tcW w:w="537" w:type="dxa"/>
            <w:vAlign w:val="center"/>
          </w:tcPr>
          <w:p w:rsidR="00636CD7" w:rsidRPr="00297AA2" w:rsidRDefault="00636CD7" w:rsidP="004E2BE7">
            <w:pPr>
              <w:widowControl/>
              <w:autoSpaceDE/>
              <w:autoSpaceDN/>
              <w:adjustRightInd/>
              <w:spacing w:before="120" w:after="120"/>
              <w:jc w:val="center"/>
              <w:rPr>
                <w:sz w:val="22"/>
                <w:szCs w:val="22"/>
              </w:rPr>
            </w:pPr>
            <w:r w:rsidRPr="00297AA2">
              <w:rPr>
                <w:sz w:val="22"/>
                <w:szCs w:val="22"/>
              </w:rPr>
              <w:t>1.</w:t>
            </w:r>
          </w:p>
        </w:tc>
        <w:tc>
          <w:tcPr>
            <w:tcW w:w="2406" w:type="dxa"/>
          </w:tcPr>
          <w:p w:rsidR="00636CD7" w:rsidRPr="00297AA2" w:rsidRDefault="00636CD7" w:rsidP="004E2BE7">
            <w:pPr>
              <w:rPr>
                <w:sz w:val="22"/>
                <w:szCs w:val="22"/>
              </w:rPr>
            </w:pPr>
          </w:p>
        </w:tc>
        <w:tc>
          <w:tcPr>
            <w:tcW w:w="1701" w:type="dxa"/>
          </w:tcPr>
          <w:p w:rsidR="00636CD7" w:rsidRPr="00297AA2" w:rsidRDefault="00636CD7" w:rsidP="004E2BE7">
            <w:pPr>
              <w:rPr>
                <w:sz w:val="22"/>
                <w:szCs w:val="22"/>
              </w:rPr>
            </w:pPr>
          </w:p>
        </w:tc>
        <w:tc>
          <w:tcPr>
            <w:tcW w:w="2126" w:type="dxa"/>
          </w:tcPr>
          <w:p w:rsidR="00636CD7" w:rsidRPr="00297AA2" w:rsidRDefault="00636CD7" w:rsidP="004E2BE7">
            <w:pPr>
              <w:rPr>
                <w:sz w:val="22"/>
                <w:szCs w:val="22"/>
              </w:rPr>
            </w:pPr>
          </w:p>
        </w:tc>
        <w:tc>
          <w:tcPr>
            <w:tcW w:w="2126" w:type="dxa"/>
          </w:tcPr>
          <w:p w:rsidR="00636CD7" w:rsidRPr="00297AA2" w:rsidRDefault="00636CD7" w:rsidP="004E2BE7">
            <w:pPr>
              <w:rPr>
                <w:sz w:val="22"/>
                <w:szCs w:val="22"/>
              </w:rPr>
            </w:pPr>
          </w:p>
        </w:tc>
        <w:tc>
          <w:tcPr>
            <w:tcW w:w="1843" w:type="dxa"/>
          </w:tcPr>
          <w:p w:rsidR="00636CD7" w:rsidRPr="00297AA2" w:rsidRDefault="00636CD7" w:rsidP="004E2BE7">
            <w:pPr>
              <w:rPr>
                <w:sz w:val="22"/>
                <w:szCs w:val="22"/>
              </w:rPr>
            </w:pPr>
          </w:p>
        </w:tc>
        <w:tc>
          <w:tcPr>
            <w:tcW w:w="1701" w:type="dxa"/>
          </w:tcPr>
          <w:p w:rsidR="00636CD7" w:rsidRPr="00297AA2" w:rsidRDefault="00636CD7" w:rsidP="004E2BE7">
            <w:pPr>
              <w:rPr>
                <w:sz w:val="22"/>
                <w:szCs w:val="22"/>
              </w:rPr>
            </w:pPr>
          </w:p>
        </w:tc>
        <w:tc>
          <w:tcPr>
            <w:tcW w:w="1134" w:type="dxa"/>
          </w:tcPr>
          <w:p w:rsidR="00636CD7" w:rsidRPr="00297AA2" w:rsidRDefault="00636CD7" w:rsidP="004E2BE7">
            <w:pPr>
              <w:rPr>
                <w:sz w:val="22"/>
                <w:szCs w:val="22"/>
              </w:rPr>
            </w:pPr>
          </w:p>
        </w:tc>
        <w:tc>
          <w:tcPr>
            <w:tcW w:w="1134" w:type="dxa"/>
          </w:tcPr>
          <w:p w:rsidR="00636CD7" w:rsidRPr="00297AA2" w:rsidRDefault="00636CD7" w:rsidP="004E2BE7">
            <w:pPr>
              <w:rPr>
                <w:sz w:val="22"/>
                <w:szCs w:val="22"/>
              </w:rPr>
            </w:pPr>
          </w:p>
        </w:tc>
      </w:tr>
      <w:tr w:rsidR="00636CD7" w:rsidRPr="00297AA2" w:rsidTr="004E2BE7">
        <w:tc>
          <w:tcPr>
            <w:tcW w:w="537" w:type="dxa"/>
            <w:vAlign w:val="center"/>
          </w:tcPr>
          <w:p w:rsidR="00636CD7" w:rsidRPr="00297AA2" w:rsidRDefault="00636CD7" w:rsidP="004E2BE7">
            <w:pPr>
              <w:widowControl/>
              <w:autoSpaceDE/>
              <w:autoSpaceDN/>
              <w:adjustRightInd/>
              <w:spacing w:before="120" w:after="120"/>
              <w:jc w:val="center"/>
              <w:rPr>
                <w:sz w:val="22"/>
                <w:szCs w:val="22"/>
              </w:rPr>
            </w:pPr>
            <w:r w:rsidRPr="00297AA2">
              <w:rPr>
                <w:sz w:val="22"/>
                <w:szCs w:val="22"/>
              </w:rPr>
              <w:t>2.</w:t>
            </w:r>
          </w:p>
        </w:tc>
        <w:tc>
          <w:tcPr>
            <w:tcW w:w="2406" w:type="dxa"/>
          </w:tcPr>
          <w:p w:rsidR="00636CD7" w:rsidRPr="00297AA2" w:rsidRDefault="00636CD7" w:rsidP="004E2BE7">
            <w:pPr>
              <w:rPr>
                <w:sz w:val="22"/>
                <w:szCs w:val="22"/>
              </w:rPr>
            </w:pPr>
          </w:p>
        </w:tc>
        <w:tc>
          <w:tcPr>
            <w:tcW w:w="1701" w:type="dxa"/>
          </w:tcPr>
          <w:p w:rsidR="00636CD7" w:rsidRPr="00297AA2" w:rsidRDefault="00636CD7" w:rsidP="004E2BE7">
            <w:pPr>
              <w:rPr>
                <w:sz w:val="22"/>
                <w:szCs w:val="22"/>
              </w:rPr>
            </w:pPr>
          </w:p>
        </w:tc>
        <w:tc>
          <w:tcPr>
            <w:tcW w:w="2126" w:type="dxa"/>
          </w:tcPr>
          <w:p w:rsidR="00636CD7" w:rsidRPr="00297AA2" w:rsidRDefault="00636CD7" w:rsidP="004E2BE7">
            <w:pPr>
              <w:rPr>
                <w:sz w:val="22"/>
                <w:szCs w:val="22"/>
              </w:rPr>
            </w:pPr>
          </w:p>
        </w:tc>
        <w:tc>
          <w:tcPr>
            <w:tcW w:w="2126" w:type="dxa"/>
          </w:tcPr>
          <w:p w:rsidR="00636CD7" w:rsidRPr="00297AA2" w:rsidRDefault="00636CD7" w:rsidP="004E2BE7">
            <w:pPr>
              <w:rPr>
                <w:sz w:val="22"/>
                <w:szCs w:val="22"/>
              </w:rPr>
            </w:pPr>
          </w:p>
        </w:tc>
        <w:tc>
          <w:tcPr>
            <w:tcW w:w="1843" w:type="dxa"/>
          </w:tcPr>
          <w:p w:rsidR="00636CD7" w:rsidRPr="00297AA2" w:rsidRDefault="00636CD7" w:rsidP="004E2BE7">
            <w:pPr>
              <w:rPr>
                <w:sz w:val="22"/>
                <w:szCs w:val="22"/>
              </w:rPr>
            </w:pPr>
          </w:p>
        </w:tc>
        <w:tc>
          <w:tcPr>
            <w:tcW w:w="1701" w:type="dxa"/>
          </w:tcPr>
          <w:p w:rsidR="00636CD7" w:rsidRPr="00297AA2" w:rsidRDefault="00636CD7" w:rsidP="004E2BE7">
            <w:pPr>
              <w:rPr>
                <w:sz w:val="22"/>
                <w:szCs w:val="22"/>
              </w:rPr>
            </w:pPr>
          </w:p>
        </w:tc>
        <w:tc>
          <w:tcPr>
            <w:tcW w:w="1134" w:type="dxa"/>
          </w:tcPr>
          <w:p w:rsidR="00636CD7" w:rsidRPr="00297AA2" w:rsidRDefault="00636CD7" w:rsidP="004E2BE7">
            <w:pPr>
              <w:rPr>
                <w:sz w:val="22"/>
                <w:szCs w:val="22"/>
              </w:rPr>
            </w:pPr>
          </w:p>
        </w:tc>
        <w:tc>
          <w:tcPr>
            <w:tcW w:w="1134" w:type="dxa"/>
          </w:tcPr>
          <w:p w:rsidR="00636CD7" w:rsidRPr="00297AA2" w:rsidRDefault="00636CD7" w:rsidP="004E2BE7">
            <w:pPr>
              <w:rPr>
                <w:sz w:val="22"/>
                <w:szCs w:val="22"/>
              </w:rPr>
            </w:pPr>
          </w:p>
        </w:tc>
      </w:tr>
      <w:tr w:rsidR="00636CD7" w:rsidRPr="00297AA2" w:rsidTr="004E2BE7">
        <w:tc>
          <w:tcPr>
            <w:tcW w:w="537" w:type="dxa"/>
            <w:vAlign w:val="center"/>
          </w:tcPr>
          <w:p w:rsidR="00636CD7" w:rsidRPr="00297AA2" w:rsidRDefault="00636CD7" w:rsidP="004E2BE7">
            <w:pPr>
              <w:jc w:val="center"/>
              <w:rPr>
                <w:sz w:val="22"/>
                <w:szCs w:val="22"/>
              </w:rPr>
            </w:pPr>
            <w:r w:rsidRPr="00297AA2">
              <w:rPr>
                <w:sz w:val="22"/>
                <w:szCs w:val="22"/>
              </w:rPr>
              <w:t>…</w:t>
            </w:r>
          </w:p>
        </w:tc>
        <w:tc>
          <w:tcPr>
            <w:tcW w:w="2406" w:type="dxa"/>
          </w:tcPr>
          <w:p w:rsidR="00636CD7" w:rsidRPr="00297AA2" w:rsidRDefault="00636CD7" w:rsidP="004E2BE7">
            <w:pPr>
              <w:rPr>
                <w:sz w:val="22"/>
                <w:szCs w:val="22"/>
              </w:rPr>
            </w:pPr>
          </w:p>
        </w:tc>
        <w:tc>
          <w:tcPr>
            <w:tcW w:w="1701" w:type="dxa"/>
          </w:tcPr>
          <w:p w:rsidR="00636CD7" w:rsidRPr="00297AA2" w:rsidRDefault="00636CD7" w:rsidP="004E2BE7">
            <w:pPr>
              <w:rPr>
                <w:sz w:val="22"/>
                <w:szCs w:val="22"/>
              </w:rPr>
            </w:pPr>
          </w:p>
        </w:tc>
        <w:tc>
          <w:tcPr>
            <w:tcW w:w="2126" w:type="dxa"/>
          </w:tcPr>
          <w:p w:rsidR="00636CD7" w:rsidRPr="00297AA2" w:rsidRDefault="00636CD7" w:rsidP="004E2BE7">
            <w:pPr>
              <w:rPr>
                <w:sz w:val="22"/>
                <w:szCs w:val="22"/>
              </w:rPr>
            </w:pPr>
          </w:p>
        </w:tc>
        <w:tc>
          <w:tcPr>
            <w:tcW w:w="2126" w:type="dxa"/>
          </w:tcPr>
          <w:p w:rsidR="00636CD7" w:rsidRPr="00297AA2" w:rsidRDefault="00636CD7" w:rsidP="004E2BE7">
            <w:pPr>
              <w:rPr>
                <w:sz w:val="22"/>
                <w:szCs w:val="22"/>
              </w:rPr>
            </w:pPr>
          </w:p>
        </w:tc>
        <w:tc>
          <w:tcPr>
            <w:tcW w:w="1843" w:type="dxa"/>
          </w:tcPr>
          <w:p w:rsidR="00636CD7" w:rsidRPr="00297AA2" w:rsidRDefault="00636CD7" w:rsidP="004E2BE7">
            <w:pPr>
              <w:rPr>
                <w:sz w:val="22"/>
                <w:szCs w:val="22"/>
              </w:rPr>
            </w:pPr>
          </w:p>
        </w:tc>
        <w:tc>
          <w:tcPr>
            <w:tcW w:w="1701" w:type="dxa"/>
          </w:tcPr>
          <w:p w:rsidR="00636CD7" w:rsidRPr="00297AA2" w:rsidRDefault="00636CD7" w:rsidP="004E2BE7">
            <w:pPr>
              <w:rPr>
                <w:sz w:val="22"/>
                <w:szCs w:val="22"/>
              </w:rPr>
            </w:pPr>
          </w:p>
        </w:tc>
        <w:tc>
          <w:tcPr>
            <w:tcW w:w="1134" w:type="dxa"/>
          </w:tcPr>
          <w:p w:rsidR="00636CD7" w:rsidRPr="00297AA2" w:rsidRDefault="00636CD7" w:rsidP="004E2BE7">
            <w:pPr>
              <w:rPr>
                <w:sz w:val="22"/>
                <w:szCs w:val="22"/>
              </w:rPr>
            </w:pPr>
          </w:p>
        </w:tc>
        <w:tc>
          <w:tcPr>
            <w:tcW w:w="1134" w:type="dxa"/>
          </w:tcPr>
          <w:p w:rsidR="00636CD7" w:rsidRPr="00297AA2" w:rsidRDefault="00636CD7" w:rsidP="004E2BE7">
            <w:pPr>
              <w:rPr>
                <w:sz w:val="22"/>
                <w:szCs w:val="22"/>
              </w:rPr>
            </w:pPr>
          </w:p>
        </w:tc>
      </w:tr>
    </w:tbl>
    <w:p w:rsidR="00297AA2" w:rsidRPr="00297AA2" w:rsidRDefault="00297AA2" w:rsidP="00297AA2">
      <w:pPr>
        <w:ind w:left="1134" w:firstLine="306"/>
        <w:contextualSpacing/>
        <w:jc w:val="both"/>
        <w:outlineLvl w:val="1"/>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D9249A">
      <w:pPr>
        <w:numPr>
          <w:ilvl w:val="2"/>
          <w:numId w:val="48"/>
        </w:numPr>
        <w:spacing w:before="60" w:after="60"/>
        <w:ind w:left="1997"/>
        <w:jc w:val="both"/>
        <w:outlineLvl w:val="0"/>
        <w:rPr>
          <w:sz w:val="26"/>
          <w:szCs w:val="26"/>
        </w:rPr>
        <w:sectPr w:rsidR="00297AA2" w:rsidRPr="00297AA2" w:rsidSect="003839C0">
          <w:pgSz w:w="16838" w:h="11906" w:orient="landscape"/>
          <w:pgMar w:top="1701" w:right="1134" w:bottom="707" w:left="1134" w:header="708" w:footer="708" w:gutter="0"/>
          <w:cols w:space="708"/>
          <w:docGrid w:linePitch="360"/>
        </w:sectPr>
      </w:pPr>
    </w:p>
    <w:p w:rsidR="00297AA2" w:rsidRPr="00297AA2" w:rsidRDefault="00297AA2" w:rsidP="00FD080A">
      <w:pPr>
        <w:spacing w:before="60" w:after="60"/>
        <w:jc w:val="both"/>
        <w:outlineLvl w:val="1"/>
      </w:pPr>
      <w:bookmarkStart w:id="384" w:name="_Toc422244302"/>
      <w:r w:rsidRPr="00297AA2">
        <w:t>10.2</w:t>
      </w:r>
      <w:r w:rsidR="00E23C22">
        <w:t>4</w:t>
      </w:r>
      <w:r w:rsidRPr="00297AA2">
        <w:t>.2 Инструкции по заполнению</w:t>
      </w:r>
      <w:bookmarkEnd w:id="384"/>
    </w:p>
    <w:p w:rsidR="00297AA2" w:rsidRPr="00297AA2" w:rsidRDefault="00297AA2" w:rsidP="00FD080A">
      <w:pPr>
        <w:spacing w:before="60" w:after="60"/>
        <w:jc w:val="both"/>
      </w:pPr>
      <w:r w:rsidRPr="00297AA2">
        <w:t>10.2</w:t>
      </w:r>
      <w:r w:rsidR="00E23C22">
        <w:t>4</w:t>
      </w:r>
      <w:r w:rsidRPr="00297AA2">
        <w:t xml:space="preserve">.2.1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FD080A">
        <w:t>правом</w:t>
      </w:r>
      <w:r w:rsidRPr="00297AA2">
        <w:t xml:space="preserve"> привлечения субподрядчиков (соисполнителей).</w:t>
      </w:r>
    </w:p>
    <w:p w:rsidR="00297AA2" w:rsidRPr="00297AA2" w:rsidRDefault="00297AA2" w:rsidP="00FD080A">
      <w:pPr>
        <w:spacing w:before="60" w:after="60"/>
        <w:jc w:val="both"/>
      </w:pPr>
      <w:r w:rsidRPr="00297AA2">
        <w:t>10.2</w:t>
      </w:r>
      <w:r w:rsidR="00E23C22">
        <w:t>4</w:t>
      </w:r>
      <w:r w:rsidRPr="00297AA2">
        <w:t>.2.2 Потенциальный участник указывает дату и номер заявки в соответствии с письмом о подаче оферты.</w:t>
      </w:r>
    </w:p>
    <w:p w:rsidR="00297AA2" w:rsidRPr="00297AA2" w:rsidRDefault="00297AA2" w:rsidP="00FD080A">
      <w:pPr>
        <w:jc w:val="both"/>
      </w:pPr>
      <w:r w:rsidRPr="00297AA2">
        <w:t>10.2</w:t>
      </w:r>
      <w:r w:rsidR="00E23C22">
        <w:t>4</w:t>
      </w:r>
      <w:r w:rsidRPr="00297AA2">
        <w:t xml:space="preserve">.2.3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FD080A">
      <w:pPr>
        <w:spacing w:before="60" w:after="60"/>
        <w:jc w:val="both"/>
      </w:pPr>
      <w:r w:rsidRPr="00297AA2">
        <w:t>10.2</w:t>
      </w:r>
      <w:r w:rsidR="00E23C22">
        <w:t>4</w:t>
      </w:r>
      <w:r w:rsidRPr="00297AA2">
        <w:t>.2.4</w:t>
      </w:r>
      <w:proofErr w:type="gramStart"/>
      <w:r w:rsidRPr="00297AA2">
        <w:t xml:space="preserve"> В</w:t>
      </w:r>
      <w:proofErr w:type="gramEnd"/>
      <w:r w:rsidRPr="00297AA2">
        <w:t xml:space="preserve"> данной форме Потенциальный участник указывает:</w:t>
      </w:r>
    </w:p>
    <w:p w:rsidR="00297AA2" w:rsidRPr="00297AA2" w:rsidRDefault="00297AA2" w:rsidP="00FD080A">
      <w:pPr>
        <w:contextualSpacing/>
        <w:jc w:val="both"/>
        <w:outlineLvl w:val="1"/>
      </w:pPr>
      <w:bookmarkStart w:id="385" w:name="_Toc422244303"/>
      <w:proofErr w:type="gramStart"/>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85"/>
      <w:r w:rsidRPr="00297AA2">
        <w:t xml:space="preserve"> </w:t>
      </w:r>
      <w:proofErr w:type="gramEnd"/>
    </w:p>
    <w:p w:rsidR="00297AA2" w:rsidRPr="00297AA2" w:rsidRDefault="00297AA2" w:rsidP="00FD080A">
      <w:pPr>
        <w:contextualSpacing/>
        <w:jc w:val="both"/>
        <w:outlineLvl w:val="1"/>
      </w:pPr>
      <w:bookmarkStart w:id="386" w:name="_Toc422244304"/>
      <w:r w:rsidRPr="00297AA2">
        <w:t>б) предмет договора, заключаемого с субподрядчиком (соисполнителем), с указанием количества поставляемой им Продукции;</w:t>
      </w:r>
      <w:bookmarkEnd w:id="386"/>
      <w:r w:rsidRPr="00297AA2">
        <w:t xml:space="preserve"> </w:t>
      </w:r>
    </w:p>
    <w:p w:rsidR="00297AA2" w:rsidRPr="00297AA2" w:rsidRDefault="00297AA2" w:rsidP="00FD080A">
      <w:pPr>
        <w:contextualSpacing/>
        <w:jc w:val="both"/>
        <w:outlineLvl w:val="1"/>
      </w:pPr>
      <w:bookmarkStart w:id="387" w:name="_Toc422244305"/>
      <w:r w:rsidRPr="00297AA2">
        <w:t>в) место, условия и сроки (периоды) поставки Продукции субподрядчиком (соисполнителем);</w:t>
      </w:r>
      <w:bookmarkEnd w:id="387"/>
      <w:r w:rsidRPr="00297AA2">
        <w:t xml:space="preserve"> </w:t>
      </w:r>
    </w:p>
    <w:p w:rsidR="00297AA2" w:rsidRPr="00297AA2" w:rsidRDefault="00297AA2" w:rsidP="00FD080A">
      <w:pPr>
        <w:contextualSpacing/>
        <w:jc w:val="both"/>
        <w:outlineLvl w:val="1"/>
      </w:pPr>
      <w:bookmarkStart w:id="388" w:name="_Toc422244306"/>
      <w:r w:rsidRPr="00297AA2">
        <w:t>г) цена договора, заключаемого с субподрядчиком (соисполнителем).</w:t>
      </w:r>
      <w:bookmarkEnd w:id="388"/>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4"/>
          <w:headerReference w:type="default" r:id="rId25"/>
          <w:footerReference w:type="even" r:id="rId26"/>
          <w:footerReference w:type="default" r:id="rId27"/>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89" w:name="_Toc402520618"/>
      <w:bookmarkStart w:id="390" w:name="_Toc412201965"/>
      <w:r w:rsidRPr="00297AA2">
        <w:rPr>
          <w:b/>
        </w:rPr>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89"/>
      <w:bookmarkEnd w:id="390"/>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4E2BE7">
        <w:tc>
          <w:tcPr>
            <w:tcW w:w="4644" w:type="dxa"/>
          </w:tcPr>
          <w:p w:rsidR="00C70023" w:rsidRPr="00297AA2" w:rsidRDefault="00C70023" w:rsidP="004E2BE7">
            <w:pPr>
              <w:jc w:val="right"/>
              <w:rPr>
                <w:sz w:val="26"/>
                <w:szCs w:val="26"/>
              </w:rPr>
            </w:pPr>
            <w:r>
              <w:rPr>
                <w:sz w:val="26"/>
                <w:szCs w:val="26"/>
              </w:rPr>
              <w:t>_________</w:t>
            </w:r>
            <w:r w:rsidRPr="00297AA2">
              <w:rPr>
                <w:sz w:val="26"/>
                <w:szCs w:val="26"/>
              </w:rPr>
              <w:t>__________________</w:t>
            </w:r>
          </w:p>
          <w:p w:rsidR="00C70023" w:rsidRPr="00297AA2" w:rsidRDefault="00C70023" w:rsidP="004E2BE7">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4E2BE7">
        <w:tc>
          <w:tcPr>
            <w:tcW w:w="4644" w:type="dxa"/>
          </w:tcPr>
          <w:p w:rsidR="00C70023" w:rsidRPr="00297AA2" w:rsidRDefault="00C70023" w:rsidP="004E2BE7">
            <w:pPr>
              <w:jc w:val="right"/>
              <w:rPr>
                <w:sz w:val="26"/>
                <w:szCs w:val="26"/>
              </w:rPr>
            </w:pPr>
            <w:r>
              <w:rPr>
                <w:sz w:val="26"/>
                <w:szCs w:val="26"/>
              </w:rPr>
              <w:t>_________</w:t>
            </w:r>
            <w:r w:rsidRPr="00297AA2">
              <w:rPr>
                <w:sz w:val="26"/>
                <w:szCs w:val="26"/>
              </w:rPr>
              <w:t>__________________</w:t>
            </w:r>
          </w:p>
          <w:p w:rsidR="00C70023" w:rsidRPr="00297AA2" w:rsidRDefault="00C70023" w:rsidP="004E2BE7">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91"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9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92" w:name="_Toc422244315"/>
      <w:r w:rsidRPr="00297AA2">
        <w:rPr>
          <w:b/>
          <w:snapToGrid w:val="0"/>
        </w:rPr>
        <w:t>10.2</w:t>
      </w:r>
      <w:r w:rsidR="009661B1">
        <w:rPr>
          <w:b/>
          <w:snapToGrid w:val="0"/>
        </w:rPr>
        <w:t>6</w:t>
      </w:r>
      <w:r w:rsidRPr="00297AA2">
        <w:rPr>
          <w:b/>
          <w:snapToGrid w:val="0"/>
        </w:rPr>
        <w:t>.2 Инструкции по заполнению</w:t>
      </w:r>
      <w:bookmarkEnd w:id="392"/>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97AA2" w:rsidRPr="00297AA2" w:rsidRDefault="00297AA2" w:rsidP="00D9249A">
      <w:pPr>
        <w:widowControl/>
        <w:numPr>
          <w:ilvl w:val="0"/>
          <w:numId w:val="38"/>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D9249A">
      <w:pPr>
        <w:widowControl/>
        <w:numPr>
          <w:ilvl w:val="0"/>
          <w:numId w:val="38"/>
        </w:numPr>
        <w:autoSpaceDE/>
        <w:autoSpaceDN/>
        <w:adjustRightInd/>
        <w:ind w:left="0"/>
        <w:jc w:val="both"/>
      </w:pPr>
      <w:r w:rsidRPr="00297AA2">
        <w:t>стоимость в денежном и процентном выражении.</w:t>
      </w:r>
    </w:p>
    <w:p w:rsidR="00297AA2" w:rsidRPr="00297AA2" w:rsidRDefault="00297AA2" w:rsidP="00297AA2">
      <w:pPr>
        <w:suppressAutoHyphens/>
        <w:ind w:left="1418"/>
        <w:rPr>
          <w:i/>
        </w:rPr>
      </w:pPr>
    </w:p>
    <w:p w:rsidR="00297AA2" w:rsidRPr="00297AA2" w:rsidRDefault="00297AA2" w:rsidP="00297AA2">
      <w:pPr>
        <w:widowControl/>
        <w:autoSpaceDE/>
        <w:autoSpaceDN/>
        <w:adjustRightInd/>
        <w:ind w:left="1418"/>
        <w:jc w:val="both"/>
        <w:rPr>
          <w:snapToGrid w:val="0"/>
        </w:rPr>
      </w:pPr>
    </w:p>
    <w:p w:rsidR="00297AA2" w:rsidRPr="00297AA2" w:rsidRDefault="00297AA2" w:rsidP="00297AA2">
      <w:pPr>
        <w:widowControl/>
        <w:autoSpaceDE/>
        <w:autoSpaceDN/>
        <w:adjustRightInd/>
        <w:ind w:left="1418" w:hanging="1418"/>
        <w:jc w:val="both"/>
        <w:rPr>
          <w:snapToGrid w:val="0"/>
        </w:rPr>
      </w:pPr>
    </w:p>
    <w:p w:rsidR="00297AA2" w:rsidRPr="00297AA2" w:rsidRDefault="00297AA2" w:rsidP="00297AA2">
      <w:pPr>
        <w:widowControl/>
        <w:autoSpaceDE/>
        <w:autoSpaceDN/>
        <w:adjustRightInd/>
        <w:spacing w:after="200" w:line="276" w:lineRule="auto"/>
      </w:pPr>
    </w:p>
    <w:p w:rsidR="00297AA2" w:rsidRPr="00297AA2" w:rsidRDefault="00297AA2" w:rsidP="00297AA2">
      <w:pPr>
        <w:ind w:left="1134"/>
        <w:outlineLvl w:val="1"/>
      </w:pPr>
    </w:p>
    <w:p w:rsidR="00297AA2" w:rsidRPr="00297AA2" w:rsidRDefault="00297AA2" w:rsidP="00297AA2">
      <w:pPr>
        <w:ind w:left="1134"/>
        <w:outlineLvl w:val="1"/>
      </w:pPr>
    </w:p>
    <w:p w:rsidR="00FA4E7F" w:rsidRDefault="00FA4E7F" w:rsidP="00FA4E7F">
      <w:pPr>
        <w:pStyle w:val="af8"/>
        <w:ind w:left="1134"/>
        <w:contextualSpacing w:val="0"/>
        <w:outlineLvl w:val="1"/>
      </w:pPr>
      <w:bookmarkStart w:id="393" w:name="_Toc130043628"/>
      <w:bookmarkStart w:id="394" w:name="_Toc130043639"/>
      <w:bookmarkStart w:id="395" w:name="_Toc130043640"/>
      <w:bookmarkStart w:id="396" w:name="_Toc130043643"/>
      <w:bookmarkStart w:id="397" w:name="_Toc130043645"/>
      <w:bookmarkStart w:id="398" w:name="_Toc130043647"/>
      <w:bookmarkStart w:id="399" w:name="_Toc130043650"/>
      <w:bookmarkStart w:id="400" w:name="_Toc130043659"/>
      <w:bookmarkStart w:id="401" w:name="_Toc130043667"/>
      <w:bookmarkStart w:id="402" w:name="_Toc130043675"/>
      <w:bookmarkStart w:id="403" w:name="_Toc130043711"/>
      <w:bookmarkStart w:id="404" w:name="_Toc130043718"/>
      <w:bookmarkStart w:id="405" w:name="_Toc130043719"/>
      <w:bookmarkStart w:id="406" w:name="_Hlt22846931"/>
      <w:bookmarkEnd w:id="297"/>
      <w:bookmarkEnd w:id="298"/>
      <w:bookmarkEnd w:id="299"/>
      <w:bookmarkEnd w:id="300"/>
      <w:bookmarkEnd w:id="301"/>
      <w:bookmarkEnd w:id="302"/>
      <w:bookmarkEnd w:id="303"/>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830718" w:rsidRPr="00043F76" w:rsidRDefault="00830718" w:rsidP="00830718">
      <w:pPr>
        <w:pStyle w:val="1"/>
        <w:spacing w:before="0"/>
        <w:rPr>
          <w:sz w:val="24"/>
          <w:szCs w:val="24"/>
        </w:rPr>
      </w:pPr>
      <w:bookmarkStart w:id="407" w:name="_Toc422244316"/>
      <w:r w:rsidRPr="00043F76">
        <w:rPr>
          <w:sz w:val="24"/>
          <w:szCs w:val="24"/>
        </w:rPr>
        <w:t>10.2</w:t>
      </w:r>
      <w:r w:rsidR="009661B1">
        <w:rPr>
          <w:sz w:val="24"/>
          <w:szCs w:val="24"/>
        </w:rPr>
        <w:t>7</w:t>
      </w:r>
      <w:r w:rsidRPr="00043F76">
        <w:rPr>
          <w:b w:val="0"/>
          <w:sz w:val="24"/>
          <w:szCs w:val="24"/>
        </w:rPr>
        <w:t xml:space="preserve"> </w:t>
      </w:r>
      <w:r w:rsidRPr="00043F76">
        <w:rPr>
          <w:sz w:val="24"/>
          <w:szCs w:val="24"/>
        </w:rPr>
        <w:t xml:space="preserve">Гарантийное письмо об отсутствии изменений в документах (форма </w:t>
      </w:r>
      <w:r>
        <w:rPr>
          <w:sz w:val="24"/>
          <w:szCs w:val="24"/>
        </w:rPr>
        <w:t>2</w:t>
      </w:r>
      <w:r w:rsidR="00471B82">
        <w:rPr>
          <w:sz w:val="24"/>
          <w:szCs w:val="24"/>
        </w:rPr>
        <w:t>6</w:t>
      </w:r>
      <w:r w:rsidRPr="00043F76">
        <w:rPr>
          <w:sz w:val="24"/>
          <w:szCs w:val="24"/>
        </w:rPr>
        <w:t>)</w:t>
      </w:r>
    </w:p>
    <w:p w:rsidR="00830718" w:rsidRPr="00043F76" w:rsidRDefault="00830718" w:rsidP="00830718">
      <w:r w:rsidRPr="00043F76">
        <w:t>10.2</w:t>
      </w:r>
      <w:r w:rsidR="009661B1">
        <w:t>7</w:t>
      </w:r>
      <w:r w:rsidRPr="00043F76">
        <w:t>.1 Форма гарантийного письма об отсутствии изменений в документах потенциального участника</w:t>
      </w:r>
    </w:p>
    <w:p w:rsidR="00830718" w:rsidRPr="00043F76" w:rsidRDefault="00830718" w:rsidP="00830718">
      <w:pPr>
        <w:jc w:val="center"/>
      </w:pPr>
    </w:p>
    <w:p w:rsidR="00830718" w:rsidRPr="00043F76" w:rsidRDefault="00830718" w:rsidP="00830718">
      <w:pPr>
        <w:pBdr>
          <w:top w:val="single" w:sz="4" w:space="1" w:color="auto"/>
        </w:pBdr>
        <w:shd w:val="clear" w:color="auto" w:fill="E0E0E0"/>
        <w:ind w:right="21"/>
        <w:jc w:val="center"/>
        <w:rPr>
          <w:b/>
          <w:color w:val="000000"/>
          <w:spacing w:val="36"/>
        </w:rPr>
      </w:pPr>
      <w:r w:rsidRPr="00043F76">
        <w:rPr>
          <w:b/>
          <w:color w:val="000000"/>
          <w:spacing w:val="36"/>
        </w:rPr>
        <w:t>начало формы</w:t>
      </w:r>
    </w:p>
    <w:tbl>
      <w:tblPr>
        <w:tblW w:w="4360" w:type="dxa"/>
        <w:tblInd w:w="2143"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30718" w:rsidRPr="00297AA2" w:rsidTr="00E23C22">
        <w:tc>
          <w:tcPr>
            <w:tcW w:w="4360" w:type="dxa"/>
            <w:shd w:val="clear" w:color="auto" w:fill="auto"/>
            <w:vAlign w:val="center"/>
          </w:tcPr>
          <w:p w:rsidR="00830718" w:rsidRPr="00297AA2" w:rsidRDefault="00830718" w:rsidP="00E23C22">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830718" w:rsidRPr="00043F76" w:rsidRDefault="00830718" w:rsidP="00830718">
      <w:pPr>
        <w:jc w:val="center"/>
      </w:pPr>
    </w:p>
    <w:p w:rsidR="00830718" w:rsidRPr="00043F76" w:rsidRDefault="00830718" w:rsidP="00830718">
      <w:pPr>
        <w:spacing w:before="240" w:after="120"/>
        <w:jc w:val="center"/>
        <w:rPr>
          <w:b/>
          <w:bCs/>
        </w:rPr>
      </w:pPr>
      <w:r w:rsidRPr="00043F76">
        <w:rPr>
          <w:b/>
          <w:bCs/>
        </w:rPr>
        <w:t>ГАРАНТИЙНОЕ ПИСЬМО</w:t>
      </w:r>
    </w:p>
    <w:p w:rsidR="00830718" w:rsidRPr="00043F76" w:rsidRDefault="00830718" w:rsidP="00830718">
      <w:pPr>
        <w:jc w:val="center"/>
        <w:rPr>
          <w:b/>
        </w:rPr>
      </w:pPr>
      <w:r w:rsidRPr="00043F76">
        <w:rPr>
          <w:b/>
        </w:rPr>
        <w:t>ОБ ОТСУТСТВИИ ИЗМЕНЕНИЯ В ДОКУМЕНТАХ</w:t>
      </w:r>
    </w:p>
    <w:tbl>
      <w:tblPr>
        <w:tblW w:w="0" w:type="auto"/>
        <w:tblLook w:val="04A0" w:firstRow="1" w:lastRow="0" w:firstColumn="1" w:lastColumn="0" w:noHBand="0" w:noVBand="1"/>
      </w:tblPr>
      <w:tblGrid>
        <w:gridCol w:w="3080"/>
        <w:gridCol w:w="2291"/>
        <w:gridCol w:w="3492"/>
      </w:tblGrid>
      <w:tr w:rsidR="00830718" w:rsidRPr="00043F76" w:rsidTr="00E23C22">
        <w:tc>
          <w:tcPr>
            <w:tcW w:w="3437" w:type="dxa"/>
            <w:shd w:val="clear" w:color="auto" w:fill="auto"/>
            <w:vAlign w:val="center"/>
          </w:tcPr>
          <w:p w:rsidR="00830718" w:rsidRPr="00043F76" w:rsidRDefault="00830718" w:rsidP="00E23C22">
            <w:pPr>
              <w:spacing w:before="240" w:after="120"/>
            </w:pPr>
            <w:r w:rsidRPr="00043F76">
              <w:t>№_________</w:t>
            </w:r>
          </w:p>
        </w:tc>
        <w:tc>
          <w:tcPr>
            <w:tcW w:w="2767" w:type="dxa"/>
            <w:shd w:val="clear" w:color="auto" w:fill="auto"/>
            <w:vAlign w:val="center"/>
          </w:tcPr>
          <w:p w:rsidR="00830718" w:rsidRPr="00043F76" w:rsidRDefault="00830718" w:rsidP="00E23C22">
            <w:pPr>
              <w:jc w:val="center"/>
            </w:pPr>
          </w:p>
          <w:p w:rsidR="00830718" w:rsidRPr="00043F76" w:rsidRDefault="00830718" w:rsidP="00E23C22">
            <w:pPr>
              <w:jc w:val="center"/>
            </w:pPr>
          </w:p>
        </w:tc>
        <w:tc>
          <w:tcPr>
            <w:tcW w:w="3969" w:type="dxa"/>
            <w:shd w:val="clear" w:color="auto" w:fill="auto"/>
            <w:vAlign w:val="center"/>
          </w:tcPr>
          <w:p w:rsidR="00830718" w:rsidRPr="00043F76" w:rsidRDefault="00830718" w:rsidP="00E23C22">
            <w:pPr>
              <w:jc w:val="right"/>
            </w:pPr>
            <w:r w:rsidRPr="00043F76">
              <w:t>«__» __________ 201_ г.</w:t>
            </w:r>
          </w:p>
        </w:tc>
      </w:tr>
    </w:tbl>
    <w:p w:rsidR="00830718" w:rsidRPr="00043F76" w:rsidRDefault="00830718" w:rsidP="00830718"/>
    <w:p w:rsidR="00830718" w:rsidRPr="00043F76" w:rsidRDefault="00830718" w:rsidP="00830718"/>
    <w:p w:rsidR="00830718" w:rsidRPr="00043F76" w:rsidRDefault="00830718" w:rsidP="00830718">
      <w:pPr>
        <w:spacing w:line="360" w:lineRule="auto"/>
        <w:ind w:firstLine="567"/>
        <w:jc w:val="both"/>
      </w:pPr>
      <w:r w:rsidRPr="00022241">
        <w:t>[</w:t>
      </w:r>
      <w:r w:rsidRPr="0003284E">
        <w:rPr>
          <w:i/>
        </w:rPr>
        <w:t>полное наименование субъекта МСП</w:t>
      </w:r>
      <w:r w:rsidRPr="00022241">
        <w:t>]</w:t>
      </w:r>
      <w:r>
        <w:t xml:space="preserve"> в лице </w:t>
      </w:r>
      <w:r w:rsidRPr="00022241">
        <w:t>[</w:t>
      </w:r>
      <w:r w:rsidRPr="0003284E">
        <w:rPr>
          <w:i/>
        </w:rPr>
        <w:t>наименование должности руководителя, его фамилия, имя, отчество полностью</w:t>
      </w:r>
      <w:r w:rsidRPr="00022241">
        <w:t>]</w:t>
      </w:r>
      <w:r>
        <w:t xml:space="preserve"> н</w:t>
      </w:r>
      <w:r w:rsidRPr="00043F76">
        <w:t>астоящим сообщаем об отсутствии изменений</w:t>
      </w:r>
      <w:r>
        <w:t xml:space="preserve"> своего статуса, 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w:t>
      </w:r>
      <w:proofErr w:type="spellStart"/>
      <w:r>
        <w:t>Интер</w:t>
      </w:r>
      <w:proofErr w:type="spellEnd"/>
      <w:r>
        <w:t xml:space="preserve"> РАО» от </w:t>
      </w:r>
      <w:proofErr w:type="spellStart"/>
      <w:proofErr w:type="gramStart"/>
      <w:r w:rsidRPr="0002303A">
        <w:rPr>
          <w:snapToGrid w:val="0"/>
        </w:rPr>
        <w:t>от</w:t>
      </w:r>
      <w:proofErr w:type="spellEnd"/>
      <w:proofErr w:type="gramEnd"/>
      <w:r w:rsidRPr="0002303A">
        <w:rPr>
          <w:snapToGrid w:val="0"/>
        </w:rPr>
        <w:t xml:space="preserve">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w:t>
      </w:r>
      <w:r>
        <w:t xml:space="preserve"> </w:t>
      </w:r>
    </w:p>
    <w:p w:rsidR="00830718" w:rsidRPr="00043F76" w:rsidRDefault="00830718" w:rsidP="00830718">
      <w:pPr>
        <w:pStyle w:val="1"/>
        <w:rPr>
          <w:sz w:val="24"/>
          <w:szCs w:val="24"/>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830718" w:rsidRPr="00C53CF3" w:rsidTr="00E23C22">
        <w:tc>
          <w:tcPr>
            <w:tcW w:w="3935" w:type="dxa"/>
          </w:tcPr>
          <w:p w:rsidR="00830718" w:rsidRPr="00C53CF3" w:rsidRDefault="00830718" w:rsidP="00E23C22">
            <w:r w:rsidRPr="00C53CF3">
              <w:t>_____________________________</w:t>
            </w:r>
          </w:p>
          <w:p w:rsidR="00830718" w:rsidRPr="00C53CF3" w:rsidRDefault="00830718" w:rsidP="00E23C22">
            <w:pPr>
              <w:rPr>
                <w:vertAlign w:val="superscript"/>
              </w:rPr>
            </w:pPr>
            <w:r w:rsidRPr="00C53CF3">
              <w:rPr>
                <w:vertAlign w:val="superscript"/>
              </w:rPr>
              <w:t>(подпись, М.П.)</w:t>
            </w:r>
          </w:p>
        </w:tc>
      </w:tr>
      <w:tr w:rsidR="00830718" w:rsidRPr="00C53CF3" w:rsidTr="00E23C22">
        <w:tc>
          <w:tcPr>
            <w:tcW w:w="3935" w:type="dxa"/>
          </w:tcPr>
          <w:p w:rsidR="00830718" w:rsidRPr="00C53CF3" w:rsidRDefault="00830718" w:rsidP="00E23C22">
            <w:r w:rsidRPr="00C53CF3">
              <w:t>______________________________</w:t>
            </w:r>
          </w:p>
          <w:p w:rsidR="00830718" w:rsidRPr="00C53CF3" w:rsidRDefault="00830718" w:rsidP="00E23C22">
            <w:pPr>
              <w:rPr>
                <w:vertAlign w:val="superscript"/>
              </w:rPr>
            </w:pPr>
            <w:r w:rsidRPr="00C53CF3">
              <w:rPr>
                <w:vertAlign w:val="superscript"/>
              </w:rPr>
              <w:t xml:space="preserve">(фамилия, имя, отчество </w:t>
            </w:r>
            <w:proofErr w:type="gramStart"/>
            <w:r w:rsidRPr="00C53CF3">
              <w:rPr>
                <w:vertAlign w:val="superscript"/>
              </w:rPr>
              <w:t>подписавшего</w:t>
            </w:r>
            <w:proofErr w:type="gramEnd"/>
            <w:r w:rsidRPr="00C53CF3">
              <w:rPr>
                <w:vertAlign w:val="superscript"/>
              </w:rPr>
              <w:t>, должность)</w:t>
            </w:r>
          </w:p>
        </w:tc>
      </w:tr>
    </w:tbl>
    <w:p w:rsidR="00830718" w:rsidRPr="00C53CF3" w:rsidRDefault="00830718" w:rsidP="00830718"/>
    <w:p w:rsidR="00830718" w:rsidRPr="00297AA2" w:rsidRDefault="00830718" w:rsidP="0083071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830718" w:rsidRPr="00C53CF3" w:rsidRDefault="00830718" w:rsidP="00830718"/>
    <w:p w:rsidR="00830718" w:rsidRPr="00C53CF3" w:rsidRDefault="00830718" w:rsidP="00830718">
      <w:pPr>
        <w:pageBreakBefore/>
        <w:rPr>
          <w:b/>
          <w:snapToGrid w:val="0"/>
        </w:rPr>
      </w:pPr>
      <w:r w:rsidRPr="00C53CF3">
        <w:rPr>
          <w:b/>
          <w:snapToGrid w:val="0"/>
        </w:rPr>
        <w:t>10.</w:t>
      </w:r>
      <w:r>
        <w:rPr>
          <w:b/>
          <w:snapToGrid w:val="0"/>
        </w:rPr>
        <w:t>2</w:t>
      </w:r>
      <w:r w:rsidR="009661B1">
        <w:rPr>
          <w:b/>
          <w:snapToGrid w:val="0"/>
        </w:rPr>
        <w:t>7</w:t>
      </w:r>
      <w:r>
        <w:rPr>
          <w:b/>
          <w:snapToGrid w:val="0"/>
        </w:rPr>
        <w:t>.2</w:t>
      </w:r>
      <w:r w:rsidRPr="00C53CF3">
        <w:rPr>
          <w:b/>
          <w:snapToGrid w:val="0"/>
        </w:rPr>
        <w:t xml:space="preserve"> Инструкции по заполнению</w:t>
      </w:r>
    </w:p>
    <w:p w:rsidR="00830718" w:rsidRPr="00C53CF3" w:rsidRDefault="00830718" w:rsidP="00830718">
      <w:pPr>
        <w:jc w:val="both"/>
        <w:rPr>
          <w:snapToGrid w:val="0"/>
        </w:rPr>
      </w:pPr>
      <w:r w:rsidRPr="00C53CF3">
        <w:rPr>
          <w:snapToGrid w:val="0"/>
        </w:rPr>
        <w:t>10.</w:t>
      </w:r>
      <w:r>
        <w:rPr>
          <w:snapToGrid w:val="0"/>
        </w:rPr>
        <w:t>2</w:t>
      </w:r>
      <w:r w:rsidR="009661B1">
        <w:rPr>
          <w:snapToGrid w:val="0"/>
        </w:rPr>
        <w:t>7</w:t>
      </w:r>
      <w:r>
        <w:rPr>
          <w:snapToGrid w:val="0"/>
        </w:rPr>
        <w:t>.2.1</w:t>
      </w:r>
      <w:r w:rsidRPr="00C53CF3">
        <w:rPr>
          <w:snapToGrid w:val="0"/>
        </w:rPr>
        <w:t xml:space="preserve"> Данная форма заполняется и </w:t>
      </w:r>
      <w:proofErr w:type="gramStart"/>
      <w:r w:rsidRPr="00C53CF3">
        <w:rPr>
          <w:snapToGrid w:val="0"/>
        </w:rPr>
        <w:t>подается</w:t>
      </w:r>
      <w:proofErr w:type="gramEnd"/>
      <w:r w:rsidRPr="00C53CF3">
        <w:rPr>
          <w:snapToGrid w:val="0"/>
        </w:rPr>
        <w:t xml:space="preserve"> </w:t>
      </w:r>
      <w:r>
        <w:rPr>
          <w:snapToGrid w:val="0"/>
        </w:rPr>
        <w:t>в</w:t>
      </w:r>
      <w:r w:rsidRPr="0002303A">
        <w:rPr>
          <w:snapToGrid w:val="0"/>
        </w:rPr>
        <w:t xml:space="preserve">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02303A">
        <w:rPr>
          <w:snapToGrid w:val="0"/>
        </w:rPr>
        <w:t>Интер</w:t>
      </w:r>
      <w:proofErr w:type="spellEnd"/>
      <w:r w:rsidRPr="0002303A">
        <w:rPr>
          <w:snapToGrid w:val="0"/>
        </w:rPr>
        <w:t xml:space="preserve"> РАО» от 28</w:t>
      </w:r>
      <w:r w:rsidR="00471B82">
        <w:rPr>
          <w:snapToGrid w:val="0"/>
        </w:rPr>
        <w:t>.</w:t>
      </w:r>
      <w:r w:rsidRPr="0002303A">
        <w:rPr>
          <w:snapToGrid w:val="0"/>
        </w:rPr>
        <w:t>04</w:t>
      </w:r>
      <w:r w:rsidR="00471B82">
        <w:rPr>
          <w:snapToGrid w:val="0"/>
        </w:rPr>
        <w:t>.</w:t>
      </w:r>
      <w:r w:rsidRPr="0002303A">
        <w:rPr>
          <w:snapToGrid w:val="0"/>
        </w:rPr>
        <w:t>2015 № ИРАО/208 и размещенной на официальном сайте в сети Интернет (http://www.interrao-zakupki.ru/) (далее – Программа партнерства).</w:t>
      </w:r>
    </w:p>
    <w:p w:rsidR="00830718" w:rsidRPr="00C53CF3" w:rsidRDefault="00830718" w:rsidP="00830718">
      <w:pPr>
        <w:jc w:val="both"/>
        <w:rPr>
          <w:snapToGrid w:val="0"/>
        </w:rPr>
      </w:pPr>
      <w:r w:rsidRPr="00C53CF3">
        <w:rPr>
          <w:snapToGrid w:val="0"/>
        </w:rPr>
        <w:t>10.</w:t>
      </w:r>
      <w:r>
        <w:rPr>
          <w:snapToGrid w:val="0"/>
        </w:rPr>
        <w:t>2</w:t>
      </w:r>
      <w:r w:rsidR="009661B1">
        <w:rPr>
          <w:snapToGrid w:val="0"/>
        </w:rPr>
        <w:t>7</w:t>
      </w:r>
      <w:r>
        <w:rPr>
          <w:snapToGrid w:val="0"/>
        </w:rPr>
        <w:t>.2.2</w:t>
      </w:r>
      <w:r w:rsidRPr="00C53CF3">
        <w:rPr>
          <w:snapToGrid w:val="0"/>
        </w:rPr>
        <w:t xml:space="preserve"> Потенциальный участник указывает дату и номер </w:t>
      </w:r>
      <w:r>
        <w:rPr>
          <w:snapToGrid w:val="0"/>
        </w:rPr>
        <w:t>гарантийного письма</w:t>
      </w:r>
      <w:r w:rsidRPr="00C53CF3">
        <w:rPr>
          <w:snapToGrid w:val="0"/>
        </w:rPr>
        <w:t xml:space="preserve"> в соответствии с письмом о подаче оферты.</w:t>
      </w:r>
    </w:p>
    <w:p w:rsidR="00830718" w:rsidRPr="00C53CF3" w:rsidRDefault="00830718" w:rsidP="00830718">
      <w:pPr>
        <w:jc w:val="both"/>
        <w:rPr>
          <w:snapToGrid w:val="0"/>
        </w:rPr>
      </w:pPr>
      <w:r w:rsidRPr="00C53CF3">
        <w:rPr>
          <w:snapToGrid w:val="0"/>
        </w:rPr>
        <w:t>10.</w:t>
      </w:r>
      <w:r>
        <w:rPr>
          <w:snapToGrid w:val="0"/>
        </w:rPr>
        <w:t>2</w:t>
      </w:r>
      <w:r w:rsidR="009661B1">
        <w:rPr>
          <w:snapToGrid w:val="0"/>
        </w:rPr>
        <w:t>7</w:t>
      </w:r>
      <w:r>
        <w:rPr>
          <w:snapToGrid w:val="0"/>
        </w:rPr>
        <w:t>.2.3</w:t>
      </w:r>
      <w:r w:rsidRPr="00C53CF3">
        <w:rPr>
          <w:snapToGrid w:val="0"/>
        </w:rPr>
        <w:t xml:space="preserve"> Потенциальный участник указывает свое фирменное наименование, в </w:t>
      </w:r>
      <w:proofErr w:type="spellStart"/>
      <w:r w:rsidRPr="00C53CF3">
        <w:rPr>
          <w:snapToGrid w:val="0"/>
        </w:rPr>
        <w:t>т.ч</w:t>
      </w:r>
      <w:proofErr w:type="spellEnd"/>
      <w:r w:rsidRPr="00C53CF3">
        <w:rPr>
          <w:snapToGrid w:val="0"/>
        </w:rPr>
        <w:t>. организационно-правовую форму (для юридического лица), ФИО, паспортные данные (для индивидуального предпринимателя).</w:t>
      </w:r>
    </w:p>
    <w:p w:rsidR="00830718" w:rsidRPr="00B612C5" w:rsidRDefault="00830718" w:rsidP="00830718">
      <w:pPr>
        <w:jc w:val="both"/>
        <w:rPr>
          <w:snapToGrid w:val="0"/>
        </w:rPr>
      </w:pPr>
      <w:r>
        <w:rPr>
          <w:snapToGrid w:val="0"/>
        </w:rPr>
        <w:t>10.2</w:t>
      </w:r>
      <w:r w:rsidR="009661B1">
        <w:rPr>
          <w:snapToGrid w:val="0"/>
        </w:rPr>
        <w:t>7</w:t>
      </w:r>
      <w:r>
        <w:rPr>
          <w:snapToGrid w:val="0"/>
        </w:rPr>
        <w:t>.2</w:t>
      </w:r>
      <w:r w:rsidRPr="00C53CF3">
        <w:rPr>
          <w:snapToGrid w:val="0"/>
        </w:rPr>
        <w:t>.4</w:t>
      </w:r>
      <w:proofErr w:type="gramStart"/>
      <w:r w:rsidRPr="00C53CF3">
        <w:rPr>
          <w:snapToGrid w:val="0"/>
        </w:rPr>
        <w:t xml:space="preserve"> В</w:t>
      </w:r>
      <w:proofErr w:type="gramEnd"/>
      <w:r w:rsidRPr="00C53CF3">
        <w:rPr>
          <w:snapToGrid w:val="0"/>
        </w:rPr>
        <w:t xml:space="preserve"> данной форме Потенциальный участник</w:t>
      </w:r>
      <w:r>
        <w:rPr>
          <w:snapToGrid w:val="0"/>
        </w:rPr>
        <w:t>,</w:t>
      </w:r>
      <w:r w:rsidRPr="00C53CF3">
        <w:rPr>
          <w:snapToGrid w:val="0"/>
        </w:rPr>
        <w:t xml:space="preserve"> </w:t>
      </w:r>
      <w:r>
        <w:rPr>
          <w:snapToGrid w:val="0"/>
        </w:rPr>
        <w:t xml:space="preserve">являющийся участником программы партнерства </w:t>
      </w:r>
      <w:r w:rsidRPr="00B612C5">
        <w:rPr>
          <w:snapToGrid w:val="0"/>
        </w:rPr>
        <w:t>с субъектами малого и среднего предпринимательства, утвержденной приказом ОАО «</w:t>
      </w:r>
      <w:proofErr w:type="spellStart"/>
      <w:r w:rsidRPr="00B612C5">
        <w:rPr>
          <w:snapToGrid w:val="0"/>
        </w:rPr>
        <w:t>Интер</w:t>
      </w:r>
      <w:proofErr w:type="spellEnd"/>
      <w:r w:rsidRPr="00B612C5">
        <w:rPr>
          <w:snapToGrid w:val="0"/>
        </w:rPr>
        <w:t xml:space="preserve"> РАО» от 28</w:t>
      </w:r>
      <w:r w:rsidR="00471B82">
        <w:rPr>
          <w:snapToGrid w:val="0"/>
        </w:rPr>
        <w:t>.</w:t>
      </w:r>
      <w:r w:rsidRPr="00B612C5">
        <w:rPr>
          <w:snapToGrid w:val="0"/>
        </w:rPr>
        <w:t>04</w:t>
      </w:r>
      <w:r w:rsidR="00471B82">
        <w:rPr>
          <w:snapToGrid w:val="0"/>
        </w:rPr>
        <w:t>.</w:t>
      </w:r>
      <w:r w:rsidRPr="00B612C5">
        <w:rPr>
          <w:snapToGrid w:val="0"/>
        </w:rPr>
        <w:t>2015 № ИРАО/208,</w:t>
      </w:r>
      <w:r>
        <w:rPr>
          <w:snapToGrid w:val="0"/>
        </w:rPr>
        <w:t xml:space="preserve"> </w:t>
      </w:r>
      <w:r w:rsidRPr="00B612C5">
        <w:rPr>
          <w:snapToGrid w:val="0"/>
        </w:rPr>
        <w:t xml:space="preserve">сообщает об отсутствии изменений </w:t>
      </w:r>
      <w:r>
        <w:rPr>
          <w:snapToGrid w:val="0"/>
        </w:rPr>
        <w:t xml:space="preserve">своего статуса, </w:t>
      </w:r>
      <w:r>
        <w:t>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w:t>
      </w:r>
      <w:proofErr w:type="spellStart"/>
      <w:r>
        <w:t>Интер</w:t>
      </w:r>
      <w:proofErr w:type="spellEnd"/>
      <w:r>
        <w:t xml:space="preserve"> РАО» от </w:t>
      </w:r>
      <w:proofErr w:type="spellStart"/>
      <w:r w:rsidRPr="0002303A">
        <w:rPr>
          <w:snapToGrid w:val="0"/>
        </w:rPr>
        <w:t>от</w:t>
      </w:r>
      <w:proofErr w:type="spellEnd"/>
      <w:r w:rsidRPr="0002303A">
        <w:rPr>
          <w:snapToGrid w:val="0"/>
        </w:rPr>
        <w:t xml:space="preserve">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 </w:t>
      </w:r>
    </w:p>
    <w:p w:rsidR="00830718" w:rsidRDefault="00830718" w:rsidP="00830718"/>
    <w:p w:rsidR="00830718" w:rsidRDefault="00830718" w:rsidP="00B612C5">
      <w:pPr>
        <w:pStyle w:val="1"/>
        <w:spacing w:before="0"/>
        <w:rPr>
          <w:sz w:val="24"/>
          <w:szCs w:val="24"/>
        </w:rPr>
      </w:pPr>
    </w:p>
    <w:bookmarkEnd w:id="407"/>
    <w:p w:rsidR="00B612C5" w:rsidRPr="002E2BE8" w:rsidRDefault="00B612C5" w:rsidP="00FA4E7F">
      <w:pPr>
        <w:pStyle w:val="af8"/>
        <w:ind w:left="1134"/>
        <w:contextualSpacing w:val="0"/>
        <w:outlineLvl w:val="1"/>
      </w:pPr>
    </w:p>
    <w:sectPr w:rsidR="00B612C5" w:rsidRPr="002E2BE8" w:rsidSect="007D058C">
      <w:headerReference w:type="even" r:id="rId28"/>
      <w:headerReference w:type="default" r:id="rId29"/>
      <w:footerReference w:type="even" r:id="rId30"/>
      <w:footerReference w:type="default" r:id="rId31"/>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5CD" w:rsidRDefault="002755CD" w:rsidP="00706E83">
      <w:r>
        <w:separator/>
      </w:r>
    </w:p>
  </w:endnote>
  <w:endnote w:type="continuationSeparator" w:id="0">
    <w:p w:rsidR="002755CD" w:rsidRDefault="002755CD"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altName w:val="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5CD" w:rsidRDefault="002755CD">
    <w:pPr>
      <w:pStyle w:val="af3"/>
    </w:pPr>
  </w:p>
  <w:p w:rsidR="002755CD" w:rsidRDefault="002755C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5CD" w:rsidRPr="005A52EB" w:rsidRDefault="002755CD" w:rsidP="008952AE">
    <w:pPr>
      <w:pStyle w:val="af3"/>
    </w:pPr>
    <w:sdt>
      <w:sdtPr>
        <w:rPr>
          <w:i/>
          <w:color w:val="365F91" w:themeColor="accent1" w:themeShade="BF"/>
        </w:rPr>
        <w:alias w:val="Автор"/>
        <w:id w:val="28075853"/>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Закупочная документация по проведению процедуры закупки на право заключения договора на поставку хозяйственных товаров для нужд ПАО «Томскэнергосбыт»</w:t>
        </w:r>
      </w:sdtContent>
    </w:sdt>
    <w:r>
      <w:rPr>
        <w:noProof/>
        <w:color w:val="4F81BD" w:themeColor="accent1"/>
      </w:rPr>
      <mc:AlternateContent>
        <mc:Choice Requires="wps">
          <w:drawing>
            <wp:anchor distT="91440" distB="91440" distL="114300" distR="114300" simplePos="0" relativeHeight="251670528" behindDoc="1" locked="0" layoutInCell="1" allowOverlap="1" wp14:anchorId="38358040" wp14:editId="7785E566">
              <wp:simplePos x="0" y="0"/>
              <wp:positionH relativeFrom="margin">
                <wp:align>center</wp:align>
              </wp:positionH>
              <wp:positionV relativeFrom="bottomMargin">
                <wp:align>top</wp:align>
              </wp:positionV>
              <wp:extent cx="5490845" cy="36195"/>
              <wp:effectExtent l="0" t="0" r="0" b="1905"/>
              <wp:wrapSquare wrapText="bothSides"/>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0" o:spid="_x0000_s1026" style="position:absolute;margin-left:0;margin-top:0;width:432.35pt;height:2.85pt;z-index:-2516459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" fillcolor="#4f81bd" stroked="f" strokeweight="2pt">
              <v:path arrowok="t"/>
              <w10:wrap type="square" anchorx="margin" anchory="margin"/>
            </v:rect>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5CD" w:rsidRPr="00BA6F70" w:rsidRDefault="002755CD" w:rsidP="008952AE">
    <w:pPr>
      <w:pStyle w:val="af3"/>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5CD" w:rsidRPr="005A52EB" w:rsidRDefault="002755CD" w:rsidP="008952AE">
    <w:pPr>
      <w:pStyle w:val="af3"/>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Закупочная документация по проведению процедуры закупки на право заключения договора на поставку хозяйственных товаров для нужд ПАО «Томскэнергосбыт»</w:t>
        </w:r>
      </w:sdtContent>
    </w:sdt>
    <w:r>
      <w:rPr>
        <w:noProof/>
        <w:color w:val="4F81BD" w:themeColor="accent1"/>
      </w:rPr>
      <mc:AlternateContent>
        <mc:Choice Requires="wps">
          <w:drawing>
            <wp:anchor distT="91440" distB="91440" distL="114300" distR="114300" simplePos="0" relativeHeight="251660288" behindDoc="1" locked="0" layoutInCell="1" allowOverlap="1" wp14:anchorId="09067A52" wp14:editId="588F4539">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5CD" w:rsidRDefault="002755CD">
    <w:pPr>
      <w:pStyle w:val="af3"/>
    </w:pPr>
  </w:p>
  <w:p w:rsidR="002755CD" w:rsidRDefault="002755C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5CD" w:rsidRDefault="002755CD">
    <w:pPr>
      <w:pStyle w:val="af3"/>
    </w:pPr>
  </w:p>
  <w:p w:rsidR="002755CD" w:rsidRDefault="002755C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5CD" w:rsidRPr="005A4803" w:rsidRDefault="002755CD" w:rsidP="00F27CCD">
    <w:pPr>
      <w:pStyle w:val="af3"/>
      <w:rPr>
        <w:color w:val="000000" w:themeColor="text1"/>
      </w:rPr>
    </w:pPr>
    <w:sdt>
      <w:sdtPr>
        <w:rPr>
          <w:i/>
          <w:color w:val="365F91" w:themeColor="accent1" w:themeShade="BF"/>
        </w:rPr>
        <w:alias w:val="Автор"/>
        <w:id w:val="229199703"/>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Закупочная документация по проведению процедуры закупки на право заключения договора на поставку хозяйственных товаров для нужд ПАО «Томскэнергосбыт»</w:t>
        </w:r>
      </w:sdtContent>
    </w:sdt>
    <w:r>
      <w:rPr>
        <w:noProof/>
        <w:color w:val="4F81BD" w:themeColor="accent1"/>
      </w:rPr>
      <mc:AlternateContent>
        <mc:Choice Requires="wps">
          <w:drawing>
            <wp:anchor distT="91440" distB="91440" distL="114300" distR="114300" simplePos="0" relativeHeight="251674624" behindDoc="1" locked="0" layoutInCell="1" allowOverlap="1" wp14:anchorId="2A4BB7FE" wp14:editId="35DE5D3F">
              <wp:simplePos x="0" y="0"/>
              <wp:positionH relativeFrom="margin">
                <wp:align>center</wp:align>
              </wp:positionH>
              <wp:positionV relativeFrom="bottomMargin">
                <wp:align>top</wp:align>
              </wp:positionV>
              <wp:extent cx="5943600" cy="36195"/>
              <wp:effectExtent l="0" t="0" r="0" b="0"/>
              <wp:wrapSquare wrapText="bothSides"/>
              <wp:docPr id="6" name="Прямоугольник 6"/>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6" o:spid="_x0000_s1026" style="position:absolute;margin-left:0;margin-top:0;width:468pt;height:2.85pt;z-index:-25164185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yp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S0o0KBxR//H09vSh/9bfn971n/r7/uvpff+9/9x/Icu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Qt/Kn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p w:rsidR="002755CD" w:rsidRDefault="002755C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5CD" w:rsidRPr="005A4803" w:rsidRDefault="002755CD" w:rsidP="00F27CCD">
    <w:pPr>
      <w:pStyle w:val="af3"/>
      <w:rPr>
        <w:color w:val="000000" w:themeColor="text1"/>
      </w:rPr>
    </w:pPr>
    <w:sdt>
      <w:sdtPr>
        <w:rPr>
          <w:i/>
          <w:color w:val="365F91" w:themeColor="accent1" w:themeShade="BF"/>
        </w:rPr>
        <w:alias w:val="Автор"/>
        <w:id w:val="460615244"/>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Закупочная документация по проведению процедуры закупки на право заключения договора на поставку хозяйственных товаров для нужд ПАО «Томскэнергосбыт»</w:t>
        </w:r>
      </w:sdtContent>
    </w:sdt>
    <w:r>
      <w:rPr>
        <w:noProof/>
        <w:color w:val="4F81BD" w:themeColor="accent1"/>
      </w:rPr>
      <mc:AlternateContent>
        <mc:Choice Requires="wps">
          <w:drawing>
            <wp:anchor distT="91440" distB="91440" distL="114300" distR="114300" simplePos="0" relativeHeight="251676672" behindDoc="1" locked="0" layoutInCell="1" allowOverlap="1" wp14:anchorId="18D9EB20" wp14:editId="7B1DF7DF">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3980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" fillcolor="#4f81bd" stroked="f" strokeweight="2pt">
              <w10:wrap type="square" anchorx="margin" anchory="margin"/>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5CD" w:rsidRPr="008334AD" w:rsidRDefault="002755CD" w:rsidP="00FA4E7F">
    <w:pPr>
      <w:pStyle w:val="af3"/>
      <w:rPr>
        <w:i/>
        <w:color w:val="548DD4" w:themeColor="text2" w:themeTint="99"/>
      </w:rPr>
    </w:pPr>
    <w:sdt>
      <w:sdtPr>
        <w:rPr>
          <w:i/>
          <w:sz w:val="20"/>
          <w:szCs w:val="20"/>
        </w:rPr>
        <w:alias w:val="Автор"/>
        <w:id w:val="138545438"/>
        <w:dataBinding w:prefixMappings="xmlns:ns0='http://schemas.openxmlformats.org/package/2006/metadata/core-properties' xmlns:ns1='http://purl.org/dc/elements/1.1/'" w:xpath="/ns0:coreProperties[1]/ns1:creator[1]" w:storeItemID="{6C3C8BC8-F283-45AE-878A-BAB7291924A1}"/>
        <w:text/>
      </w:sdtPr>
      <w:sdtContent>
        <w:r>
          <w:rPr>
            <w:i/>
            <w:sz w:val="20"/>
            <w:szCs w:val="20"/>
          </w:rPr>
          <w:t>Закупочная документация по проведению процедуры закупки на право заключения договора на поставку хозяйственных товаров для нужд ПАО «Томскэнергосбыт»</w:t>
        </w:r>
      </w:sdtContent>
    </w:sdt>
    <w:r w:rsidRPr="008334AD">
      <w:rPr>
        <w:noProof/>
        <w:color w:val="4F81BD" w:themeColor="accent1"/>
      </w:rPr>
      <mc:AlternateContent>
        <mc:Choice Requires="wps">
          <w:drawing>
            <wp:anchor distT="91440" distB="91440" distL="114300" distR="114300" simplePos="0" relativeHeight="251673600" behindDoc="1" locked="0" layoutInCell="1" allowOverlap="1" wp14:anchorId="73456BAC" wp14:editId="4940A7DC">
              <wp:simplePos x="0" y="0"/>
              <wp:positionH relativeFrom="margin">
                <wp:align>center</wp:align>
              </wp:positionH>
              <wp:positionV relativeFrom="bottomMargin">
                <wp:align>top</wp:align>
              </wp:positionV>
              <wp:extent cx="5943600" cy="36195"/>
              <wp:effectExtent l="0" t="0" r="0" b="0"/>
              <wp:wrapSquare wrapText="bothSides"/>
              <wp:docPr id="7" name="Прямоугольник 7"/>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7" o:spid="_x0000_s1026" style="position:absolute;margin-left:0;margin-top:0;width:468pt;height:2.85pt;z-index:-25164288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" fillcolor="#4f81bd" stroked="f" strokeweight="2pt">
              <w10:wrap type="square" anchorx="margin" anchory="margin"/>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5CD" w:rsidRPr="005A4803" w:rsidRDefault="002755CD" w:rsidP="00F27CCD">
    <w:pPr>
      <w:pStyle w:val="af3"/>
      <w:rPr>
        <w:color w:val="000000" w:themeColor="text1"/>
      </w:rPr>
    </w:pPr>
    <w:sdt>
      <w:sdtPr>
        <w:rPr>
          <w:i/>
          <w:color w:val="365F91" w:themeColor="accent1" w:themeShade="BF"/>
          <w:sz w:val="22"/>
          <w:szCs w:val="22"/>
        </w:rPr>
        <w:alias w:val="Автор"/>
        <w:id w:val="441738761"/>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2"/>
            <w:szCs w:val="22"/>
          </w:rPr>
          <w:t>Закупочная документация по проведению процедуры закупки на право заключения договора на поставку хозяйственных товаров для нужд ПАО «Томскэнергосбыт»</w:t>
        </w:r>
      </w:sdtContent>
    </w:sdt>
    <w:r>
      <w:rPr>
        <w:noProof/>
        <w:color w:val="4F81BD" w:themeColor="accent1"/>
      </w:rPr>
      <mc:AlternateContent>
        <mc:Choice Requires="wps">
          <w:drawing>
            <wp:anchor distT="91440" distB="91440" distL="114300" distR="114300" simplePos="0" relativeHeight="251671552" behindDoc="1" locked="0" layoutInCell="1" allowOverlap="1" wp14:anchorId="203392E5" wp14:editId="75970DEA">
              <wp:simplePos x="0" y="0"/>
              <wp:positionH relativeFrom="margin">
                <wp:align>center</wp:align>
              </wp:positionH>
              <wp:positionV relativeFrom="bottomMargin">
                <wp:align>top</wp:align>
              </wp:positionV>
              <wp:extent cx="5943600" cy="36195"/>
              <wp:effectExtent l="0" t="0" r="0" b="0"/>
              <wp:wrapSquare wrapText="bothSides"/>
              <wp:docPr id="8" name="Прямоугольник 8"/>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8" o:spid="_x0000_s1026" style="position:absolute;margin-left:0;margin-top:0;width:468pt;height:2.85pt;z-index:-25164492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MDKCz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5CD" w:rsidRPr="005A4803" w:rsidRDefault="002755CD" w:rsidP="00F27CCD">
    <w:pPr>
      <w:pStyle w:val="af3"/>
      <w:rPr>
        <w:color w:val="000000" w:themeColor="text1"/>
      </w:rPr>
    </w:pPr>
    <w:sdt>
      <w:sdtPr>
        <w:rPr>
          <w:i/>
          <w:color w:val="365F91" w:themeColor="accent1" w:themeShade="BF"/>
          <w:sz w:val="22"/>
          <w:szCs w:val="22"/>
        </w:rPr>
        <w:alias w:val="Автор"/>
        <w:id w:val="-1098090312"/>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2"/>
            <w:szCs w:val="22"/>
          </w:rPr>
          <w:t>Закупочная документация по проведению процедуры закупки на право заключения договора на поставку хозяйственных товаров для нужд ПАО «Томскэнергосбыт»</w:t>
        </w:r>
      </w:sdtContent>
    </w:sdt>
    <w:r>
      <w:rPr>
        <w:noProof/>
        <w:color w:val="4F81BD" w:themeColor="accent1"/>
      </w:rPr>
      <mc:AlternateContent>
        <mc:Choice Requires="wps">
          <w:drawing>
            <wp:anchor distT="91440" distB="91440" distL="114300" distR="114300" simplePos="0" relativeHeight="251672576" behindDoc="1" locked="0" layoutInCell="1" allowOverlap="1" wp14:anchorId="29182D3B" wp14:editId="1F8BFAEA">
              <wp:simplePos x="0" y="0"/>
              <wp:positionH relativeFrom="margin">
                <wp:align>center</wp:align>
              </wp:positionH>
              <wp:positionV relativeFrom="bottomMargin">
                <wp:align>top</wp:align>
              </wp:positionV>
              <wp:extent cx="5943600" cy="36195"/>
              <wp:effectExtent l="0" t="0" r="0" b="0"/>
              <wp:wrapSquare wrapText="bothSides"/>
              <wp:docPr id="9" name="Прямоугольник 9"/>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9" o:spid="_x0000_s1026" style="position:absolute;margin-left:0;margin-top:0;width:468pt;height:2.85pt;z-index:-25164390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ZfNRX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5CD" w:rsidRPr="00BA6F70" w:rsidRDefault="002755CD"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5CD" w:rsidRDefault="002755CD" w:rsidP="00706E83">
      <w:r>
        <w:separator/>
      </w:r>
    </w:p>
  </w:footnote>
  <w:footnote w:type="continuationSeparator" w:id="0">
    <w:p w:rsidR="002755CD" w:rsidRDefault="002755CD" w:rsidP="0070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5CD" w:rsidRDefault="002755CD">
    <w:pPr>
      <w:pStyle w:val="af1"/>
    </w:pPr>
  </w:p>
  <w:p w:rsidR="002755CD" w:rsidRDefault="002755C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5CD" w:rsidRDefault="002755CD">
    <w:pPr>
      <w:pStyle w:val="af1"/>
    </w:pPr>
  </w:p>
  <w:p w:rsidR="002755CD" w:rsidRDefault="002755C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5CD" w:rsidRDefault="002755CD">
    <w:pPr>
      <w:pStyle w:val="af1"/>
    </w:pPr>
  </w:p>
  <w:p w:rsidR="002755CD" w:rsidRDefault="002755C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5CD" w:rsidRDefault="002755CD">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Content>
      <w:p w:rsidR="002755CD" w:rsidRDefault="002755CD">
        <w:pPr>
          <w:pStyle w:val="af1"/>
          <w:jc w:val="right"/>
        </w:pPr>
        <w:r>
          <w:fldChar w:fldCharType="begin"/>
        </w:r>
        <w:r>
          <w:instrText>PAGE   \* MERGEFORMAT</w:instrText>
        </w:r>
        <w:r>
          <w:fldChar w:fldCharType="separate"/>
        </w:r>
        <w:r>
          <w:rPr>
            <w:noProof/>
          </w:rPr>
          <w:t>116</w:t>
        </w:r>
        <w:r>
          <w:fldChar w:fldCharType="end"/>
        </w:r>
      </w:p>
    </w:sdtContent>
  </w:sdt>
  <w:p w:rsidR="002755CD" w:rsidRDefault="002755CD"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5CD" w:rsidRDefault="002755CD">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rsidR="002755CD" w:rsidRDefault="002755CD">
        <w:pPr>
          <w:pStyle w:val="af1"/>
          <w:jc w:val="right"/>
        </w:pPr>
        <w:r>
          <w:fldChar w:fldCharType="begin"/>
        </w:r>
        <w:r>
          <w:instrText>PAGE   \* MERGEFORMAT</w:instrText>
        </w:r>
        <w:r>
          <w:fldChar w:fldCharType="separate"/>
        </w:r>
        <w:r>
          <w:rPr>
            <w:noProof/>
          </w:rPr>
          <w:t>122</w:t>
        </w:r>
        <w:r>
          <w:fldChar w:fldCharType="end"/>
        </w:r>
      </w:p>
    </w:sdtContent>
  </w:sdt>
  <w:p w:rsidR="002755CD" w:rsidRDefault="002755CD"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8C10F71"/>
    <w:multiLevelType w:val="multilevel"/>
    <w:tmpl w:val="081C9A2C"/>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6F157E4"/>
    <w:multiLevelType w:val="multilevel"/>
    <w:tmpl w:val="19761380"/>
    <w:lvl w:ilvl="0">
      <w:start w:val="9"/>
      <w:numFmt w:val="decimal"/>
      <w:lvlText w:val="%1"/>
      <w:lvlJc w:val="left"/>
      <w:pPr>
        <w:ind w:left="480" w:hanging="480"/>
      </w:pPr>
    </w:lvl>
    <w:lvl w:ilvl="1">
      <w:start w:val="4"/>
      <w:numFmt w:val="decimal"/>
      <w:lvlText w:val="%1.%2"/>
      <w:lvlJc w:val="left"/>
      <w:pPr>
        <w:ind w:left="834" w:hanging="48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8">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AEF01A0"/>
    <w:multiLevelType w:val="hybridMultilevel"/>
    <w:tmpl w:val="1EA06BFA"/>
    <w:lvl w:ilvl="0" w:tplc="E5DCE614">
      <w:start w:val="1"/>
      <w:numFmt w:val="bullet"/>
      <w:lvlText w:val=""/>
      <w:lvlJc w:val="left"/>
      <w:pPr>
        <w:tabs>
          <w:tab w:val="num" w:pos="1211"/>
        </w:tabs>
        <w:ind w:left="360" w:firstLine="491"/>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3">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6D26F67"/>
    <w:multiLevelType w:val="multilevel"/>
    <w:tmpl w:val="2392EED0"/>
    <w:lvl w:ilvl="0">
      <w:start w:val="9"/>
      <w:numFmt w:val="decimal"/>
      <w:lvlText w:val="%1."/>
      <w:lvlJc w:val="left"/>
      <w:pPr>
        <w:ind w:left="360" w:hanging="360"/>
      </w:pPr>
    </w:lvl>
    <w:lvl w:ilvl="1">
      <w:start w:val="1"/>
      <w:numFmt w:val="decimal"/>
      <w:lvlText w:val="%1.%2."/>
      <w:lvlJc w:val="left"/>
      <w:pPr>
        <w:ind w:left="1785" w:hanging="360"/>
      </w:pPr>
    </w:lvl>
    <w:lvl w:ilvl="2">
      <w:start w:val="1"/>
      <w:numFmt w:val="decimal"/>
      <w:lvlText w:val="%1.%2.%3."/>
      <w:lvlJc w:val="left"/>
      <w:pPr>
        <w:ind w:left="3570" w:hanging="720"/>
      </w:pPr>
    </w:lvl>
    <w:lvl w:ilvl="3">
      <w:start w:val="1"/>
      <w:numFmt w:val="decimal"/>
      <w:lvlText w:val="%1.%2.%3.%4."/>
      <w:lvlJc w:val="left"/>
      <w:pPr>
        <w:ind w:left="4995" w:hanging="720"/>
      </w:pPr>
    </w:lvl>
    <w:lvl w:ilvl="4">
      <w:start w:val="1"/>
      <w:numFmt w:val="decimal"/>
      <w:lvlText w:val="%1.%2.%3.%4.%5."/>
      <w:lvlJc w:val="left"/>
      <w:pPr>
        <w:ind w:left="6780" w:hanging="1080"/>
      </w:pPr>
    </w:lvl>
    <w:lvl w:ilvl="5">
      <w:start w:val="1"/>
      <w:numFmt w:val="decimal"/>
      <w:lvlText w:val="%1.%2.%3.%4.%5.%6."/>
      <w:lvlJc w:val="left"/>
      <w:pPr>
        <w:ind w:left="8205" w:hanging="1080"/>
      </w:pPr>
    </w:lvl>
    <w:lvl w:ilvl="6">
      <w:start w:val="1"/>
      <w:numFmt w:val="decimal"/>
      <w:lvlText w:val="%1.%2.%3.%4.%5.%6.%7."/>
      <w:lvlJc w:val="left"/>
      <w:pPr>
        <w:ind w:left="9990" w:hanging="1440"/>
      </w:pPr>
    </w:lvl>
    <w:lvl w:ilvl="7">
      <w:start w:val="1"/>
      <w:numFmt w:val="decimal"/>
      <w:lvlText w:val="%1.%2.%3.%4.%5.%6.%7.%8."/>
      <w:lvlJc w:val="left"/>
      <w:pPr>
        <w:ind w:left="11415" w:hanging="1440"/>
      </w:pPr>
    </w:lvl>
    <w:lvl w:ilvl="8">
      <w:start w:val="1"/>
      <w:numFmt w:val="decimal"/>
      <w:lvlText w:val="%1.%2.%3.%4.%5.%6.%7.%8.%9."/>
      <w:lvlJc w:val="left"/>
      <w:pPr>
        <w:ind w:left="13200" w:hanging="1800"/>
      </w:pPr>
    </w:lvl>
  </w:abstractNum>
  <w:abstractNum w:abstractNumId="27">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9">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5">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8">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nsid w:val="38902FC4"/>
    <w:multiLevelType w:val="hybridMultilevel"/>
    <w:tmpl w:val="81FC4528"/>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432F25C6"/>
    <w:multiLevelType w:val="multilevel"/>
    <w:tmpl w:val="FA4E4E60"/>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7">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607661FE"/>
    <w:multiLevelType w:val="multilevel"/>
    <w:tmpl w:val="358E1A58"/>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6">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7">
    <w:nsid w:val="65886E39"/>
    <w:multiLevelType w:val="multilevel"/>
    <w:tmpl w:val="4F5C019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1">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743A391C"/>
    <w:multiLevelType w:val="multilevel"/>
    <w:tmpl w:val="58181438"/>
    <w:lvl w:ilvl="0">
      <w:start w:val="9"/>
      <w:numFmt w:val="decimal"/>
      <w:lvlText w:val="%1."/>
      <w:lvlJc w:val="left"/>
      <w:pPr>
        <w:ind w:left="540" w:hanging="540"/>
      </w:pPr>
    </w:lvl>
    <w:lvl w:ilvl="1">
      <w:start w:val="6"/>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66">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8">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9">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7"/>
  </w:num>
  <w:num w:numId="2">
    <w:abstractNumId w:val="45"/>
  </w:num>
  <w:num w:numId="3">
    <w:abstractNumId w:val="31"/>
  </w:num>
  <w:num w:numId="4">
    <w:abstractNumId w:val="19"/>
  </w:num>
  <w:num w:numId="5">
    <w:abstractNumId w:val="44"/>
  </w:num>
  <w:num w:numId="6">
    <w:abstractNumId w:val="34"/>
  </w:num>
  <w:num w:numId="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5"/>
  </w:num>
  <w:num w:numId="10">
    <w:abstractNumId w:val="10"/>
  </w:num>
  <w:num w:numId="11">
    <w:abstractNumId w:val="54"/>
  </w:num>
  <w:num w:numId="12">
    <w:abstractNumId w:val="36"/>
  </w:num>
  <w:num w:numId="13">
    <w:abstractNumId w:val="32"/>
  </w:num>
  <w:num w:numId="14">
    <w:abstractNumId w:val="12"/>
  </w:num>
  <w:num w:numId="15">
    <w:abstractNumId w:val="16"/>
  </w:num>
  <w:num w:numId="16">
    <w:abstractNumId w:val="20"/>
  </w:num>
  <w:num w:numId="17">
    <w:abstractNumId w:val="4"/>
  </w:num>
  <w:num w:numId="18">
    <w:abstractNumId w:val="6"/>
  </w:num>
  <w:num w:numId="19">
    <w:abstractNumId w:val="48"/>
  </w:num>
  <w:num w:numId="20">
    <w:abstractNumId w:val="24"/>
  </w:num>
  <w:num w:numId="21">
    <w:abstractNumId w:val="35"/>
  </w:num>
  <w:num w:numId="22">
    <w:abstractNumId w:val="3"/>
  </w:num>
  <w:num w:numId="23">
    <w:abstractNumId w:val="2"/>
  </w:num>
  <w:num w:numId="24">
    <w:abstractNumId w:val="1"/>
  </w:num>
  <w:num w:numId="25">
    <w:abstractNumId w:val="0"/>
  </w:num>
  <w:num w:numId="26">
    <w:abstractNumId w:val="64"/>
  </w:num>
  <w:num w:numId="27">
    <w:abstractNumId w:val="61"/>
  </w:num>
  <w:num w:numId="28">
    <w:abstractNumId w:val="51"/>
  </w:num>
  <w:num w:numId="29">
    <w:abstractNumId w:val="53"/>
  </w:num>
  <w:num w:numId="30">
    <w:abstractNumId w:val="30"/>
  </w:num>
  <w:num w:numId="31">
    <w:abstractNumId w:val="69"/>
  </w:num>
  <w:num w:numId="32">
    <w:abstractNumId w:val="60"/>
  </w:num>
  <w:num w:numId="3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41"/>
  </w:num>
  <w:num w:numId="36">
    <w:abstractNumId w:val="58"/>
  </w:num>
  <w:num w:numId="37">
    <w:abstractNumId w:val="62"/>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63"/>
  </w:num>
  <w:num w:numId="40">
    <w:abstractNumId w:val="8"/>
  </w:num>
  <w:num w:numId="41">
    <w:abstractNumId w:val="40"/>
  </w:num>
  <w:num w:numId="42">
    <w:abstractNumId w:val="7"/>
  </w:num>
  <w:num w:numId="43">
    <w:abstractNumId w:val="29"/>
  </w:num>
  <w:num w:numId="44">
    <w:abstractNumId w:val="23"/>
  </w:num>
  <w:num w:numId="45">
    <w:abstractNumId w:val="57"/>
  </w:num>
  <w:num w:numId="46">
    <w:abstractNumId w:val="50"/>
  </w:num>
  <w:num w:numId="47">
    <w:abstractNumId w:val="38"/>
  </w:num>
  <w:num w:numId="48">
    <w:abstractNumId w:val="66"/>
  </w:num>
  <w:num w:numId="49">
    <w:abstractNumId w:val="56"/>
  </w:num>
  <w:num w:numId="50">
    <w:abstractNumId w:val="46"/>
  </w:num>
  <w:num w:numId="51">
    <w:abstractNumId w:val="42"/>
  </w:num>
  <w:num w:numId="52">
    <w:abstractNumId w:val="15"/>
  </w:num>
  <w:num w:numId="53">
    <w:abstractNumId w:val="59"/>
  </w:num>
  <w:num w:numId="54">
    <w:abstractNumId w:val="11"/>
  </w:num>
  <w:num w:numId="55">
    <w:abstractNumId w:val="25"/>
  </w:num>
  <w:num w:numId="56">
    <w:abstractNumId w:val="18"/>
  </w:num>
  <w:num w:numId="57">
    <w:abstractNumId w:val="14"/>
  </w:num>
  <w:num w:numId="58">
    <w:abstractNumId w:val="52"/>
  </w:num>
  <w:num w:numId="59">
    <w:abstractNumId w:val="39"/>
  </w:num>
  <w:num w:numId="60">
    <w:abstractNumId w:val="9"/>
  </w:num>
  <w:num w:numId="61">
    <w:abstractNumId w:val="27"/>
  </w:num>
  <w:num w:numId="62">
    <w:abstractNumId w:val="2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lvlOverride w:ilvl="0">
      <w:startOverride w:val="9"/>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5"/>
    <w:lvlOverride w:ilvl="0">
      <w:startOverride w:val="9"/>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1"/>
  </w:num>
  <w:num w:numId="66">
    <w:abstractNumId w:val="22"/>
  </w:num>
  <w:num w:numId="67">
    <w:abstractNumId w:val="43"/>
  </w:num>
  <w:num w:numId="68">
    <w:abstractNumId w:val="28"/>
  </w:num>
  <w:num w:numId="69">
    <w:abstractNumId w:val="33"/>
  </w:num>
  <w:num w:numId="70">
    <w:abstractNumId w:val="4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5DD4"/>
    <w:rsid w:val="0000623B"/>
    <w:rsid w:val="000063E4"/>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60B4"/>
    <w:rsid w:val="00037BCB"/>
    <w:rsid w:val="00040638"/>
    <w:rsid w:val="000411E3"/>
    <w:rsid w:val="00041656"/>
    <w:rsid w:val="00042936"/>
    <w:rsid w:val="0004354D"/>
    <w:rsid w:val="00043F76"/>
    <w:rsid w:val="0004400C"/>
    <w:rsid w:val="0004442B"/>
    <w:rsid w:val="000446E8"/>
    <w:rsid w:val="000452C4"/>
    <w:rsid w:val="00051524"/>
    <w:rsid w:val="00052DDA"/>
    <w:rsid w:val="00052E96"/>
    <w:rsid w:val="00052EBE"/>
    <w:rsid w:val="0005366A"/>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6461"/>
    <w:rsid w:val="00066546"/>
    <w:rsid w:val="00067EC8"/>
    <w:rsid w:val="00070EFC"/>
    <w:rsid w:val="00071C28"/>
    <w:rsid w:val="00073B1F"/>
    <w:rsid w:val="00073CA2"/>
    <w:rsid w:val="00073F71"/>
    <w:rsid w:val="0007402D"/>
    <w:rsid w:val="000748DD"/>
    <w:rsid w:val="00077444"/>
    <w:rsid w:val="000775EF"/>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50F6"/>
    <w:rsid w:val="00095DCA"/>
    <w:rsid w:val="000964FE"/>
    <w:rsid w:val="00096C4B"/>
    <w:rsid w:val="00096FA0"/>
    <w:rsid w:val="000A0403"/>
    <w:rsid w:val="000A0AA9"/>
    <w:rsid w:val="000A38BE"/>
    <w:rsid w:val="000A4537"/>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B76"/>
    <w:rsid w:val="000E0583"/>
    <w:rsid w:val="000E1837"/>
    <w:rsid w:val="000E2F21"/>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45F9"/>
    <w:rsid w:val="001265B6"/>
    <w:rsid w:val="00126FD9"/>
    <w:rsid w:val="00127BA7"/>
    <w:rsid w:val="00130345"/>
    <w:rsid w:val="00131C6A"/>
    <w:rsid w:val="00132136"/>
    <w:rsid w:val="0013268A"/>
    <w:rsid w:val="001326A6"/>
    <w:rsid w:val="001328AE"/>
    <w:rsid w:val="00134276"/>
    <w:rsid w:val="001346A9"/>
    <w:rsid w:val="00135A59"/>
    <w:rsid w:val="00136E8E"/>
    <w:rsid w:val="00137555"/>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5449"/>
    <w:rsid w:val="001956B5"/>
    <w:rsid w:val="00196521"/>
    <w:rsid w:val="00196881"/>
    <w:rsid w:val="00196CCF"/>
    <w:rsid w:val="00197314"/>
    <w:rsid w:val="00197396"/>
    <w:rsid w:val="001973DB"/>
    <w:rsid w:val="00197D89"/>
    <w:rsid w:val="001A09B5"/>
    <w:rsid w:val="001A1C42"/>
    <w:rsid w:val="001A358E"/>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6F6"/>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29FC"/>
    <w:rsid w:val="002030A4"/>
    <w:rsid w:val="00204400"/>
    <w:rsid w:val="00205557"/>
    <w:rsid w:val="002067EF"/>
    <w:rsid w:val="00206BC4"/>
    <w:rsid w:val="00207DBB"/>
    <w:rsid w:val="00207F45"/>
    <w:rsid w:val="00210A9B"/>
    <w:rsid w:val="002118EE"/>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2004"/>
    <w:rsid w:val="00262673"/>
    <w:rsid w:val="00263F50"/>
    <w:rsid w:val="0026544D"/>
    <w:rsid w:val="00266434"/>
    <w:rsid w:val="00267990"/>
    <w:rsid w:val="002723CD"/>
    <w:rsid w:val="002731D7"/>
    <w:rsid w:val="00273876"/>
    <w:rsid w:val="00274141"/>
    <w:rsid w:val="002755CD"/>
    <w:rsid w:val="00275D32"/>
    <w:rsid w:val="00277711"/>
    <w:rsid w:val="00280568"/>
    <w:rsid w:val="00282935"/>
    <w:rsid w:val="0028334F"/>
    <w:rsid w:val="0028364B"/>
    <w:rsid w:val="00283730"/>
    <w:rsid w:val="00283C2A"/>
    <w:rsid w:val="00283D6B"/>
    <w:rsid w:val="002844E0"/>
    <w:rsid w:val="002848E4"/>
    <w:rsid w:val="00284EC1"/>
    <w:rsid w:val="002852E2"/>
    <w:rsid w:val="0028556F"/>
    <w:rsid w:val="00286A68"/>
    <w:rsid w:val="00286B99"/>
    <w:rsid w:val="00286EA3"/>
    <w:rsid w:val="00287DDE"/>
    <w:rsid w:val="0029386D"/>
    <w:rsid w:val="00293A63"/>
    <w:rsid w:val="00294046"/>
    <w:rsid w:val="002946BE"/>
    <w:rsid w:val="0029542C"/>
    <w:rsid w:val="00296338"/>
    <w:rsid w:val="002966F1"/>
    <w:rsid w:val="0029780C"/>
    <w:rsid w:val="00297AA2"/>
    <w:rsid w:val="002A008F"/>
    <w:rsid w:val="002A199C"/>
    <w:rsid w:val="002A4925"/>
    <w:rsid w:val="002A6C91"/>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BC"/>
    <w:rsid w:val="002C1377"/>
    <w:rsid w:val="002C2024"/>
    <w:rsid w:val="002C4382"/>
    <w:rsid w:val="002C4CEC"/>
    <w:rsid w:val="002C574D"/>
    <w:rsid w:val="002C725D"/>
    <w:rsid w:val="002C7279"/>
    <w:rsid w:val="002D0452"/>
    <w:rsid w:val="002D099E"/>
    <w:rsid w:val="002D0F80"/>
    <w:rsid w:val="002D3FF6"/>
    <w:rsid w:val="002D45BC"/>
    <w:rsid w:val="002D4C8C"/>
    <w:rsid w:val="002D6C84"/>
    <w:rsid w:val="002D70BF"/>
    <w:rsid w:val="002D7AAB"/>
    <w:rsid w:val="002D7FC8"/>
    <w:rsid w:val="002E07EC"/>
    <w:rsid w:val="002E2BE8"/>
    <w:rsid w:val="002E35AB"/>
    <w:rsid w:val="002E4C53"/>
    <w:rsid w:val="002E55F3"/>
    <w:rsid w:val="002E5CF8"/>
    <w:rsid w:val="002E6ACB"/>
    <w:rsid w:val="002E7877"/>
    <w:rsid w:val="002F0EDA"/>
    <w:rsid w:val="002F187E"/>
    <w:rsid w:val="002F232B"/>
    <w:rsid w:val="002F3099"/>
    <w:rsid w:val="002F321F"/>
    <w:rsid w:val="002F3402"/>
    <w:rsid w:val="002F4C48"/>
    <w:rsid w:val="002F4E71"/>
    <w:rsid w:val="002F585B"/>
    <w:rsid w:val="002F5BDD"/>
    <w:rsid w:val="002F7A3C"/>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DD4"/>
    <w:rsid w:val="003240AE"/>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79BC"/>
    <w:rsid w:val="00350060"/>
    <w:rsid w:val="003502F3"/>
    <w:rsid w:val="00350B76"/>
    <w:rsid w:val="0035167D"/>
    <w:rsid w:val="00352EB2"/>
    <w:rsid w:val="00354E56"/>
    <w:rsid w:val="003551C3"/>
    <w:rsid w:val="00355B02"/>
    <w:rsid w:val="00355BE1"/>
    <w:rsid w:val="00356F1F"/>
    <w:rsid w:val="003607FD"/>
    <w:rsid w:val="00360B76"/>
    <w:rsid w:val="00362F85"/>
    <w:rsid w:val="0036325D"/>
    <w:rsid w:val="003637A3"/>
    <w:rsid w:val="00364FD2"/>
    <w:rsid w:val="003667F6"/>
    <w:rsid w:val="003675B4"/>
    <w:rsid w:val="00370D7B"/>
    <w:rsid w:val="00373141"/>
    <w:rsid w:val="00374941"/>
    <w:rsid w:val="00375B4D"/>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583B"/>
    <w:rsid w:val="00395FF6"/>
    <w:rsid w:val="003A079D"/>
    <w:rsid w:val="003A0E0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4124"/>
    <w:rsid w:val="003B474F"/>
    <w:rsid w:val="003B4968"/>
    <w:rsid w:val="003B6091"/>
    <w:rsid w:val="003B719A"/>
    <w:rsid w:val="003C3E80"/>
    <w:rsid w:val="003C539A"/>
    <w:rsid w:val="003C58B9"/>
    <w:rsid w:val="003C6243"/>
    <w:rsid w:val="003C6E40"/>
    <w:rsid w:val="003C7268"/>
    <w:rsid w:val="003D0ACF"/>
    <w:rsid w:val="003D2492"/>
    <w:rsid w:val="003D276D"/>
    <w:rsid w:val="003D3ED4"/>
    <w:rsid w:val="003D48E4"/>
    <w:rsid w:val="003D679C"/>
    <w:rsid w:val="003E068D"/>
    <w:rsid w:val="003E06F5"/>
    <w:rsid w:val="003E0AAA"/>
    <w:rsid w:val="003E114B"/>
    <w:rsid w:val="003E12B3"/>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73E"/>
    <w:rsid w:val="0040117D"/>
    <w:rsid w:val="00401210"/>
    <w:rsid w:val="0040224F"/>
    <w:rsid w:val="00402F3E"/>
    <w:rsid w:val="00403527"/>
    <w:rsid w:val="00405086"/>
    <w:rsid w:val="00405B6A"/>
    <w:rsid w:val="0040612D"/>
    <w:rsid w:val="00410669"/>
    <w:rsid w:val="00411DE1"/>
    <w:rsid w:val="00412C3C"/>
    <w:rsid w:val="0041327C"/>
    <w:rsid w:val="00413FCD"/>
    <w:rsid w:val="00414667"/>
    <w:rsid w:val="00416C15"/>
    <w:rsid w:val="0041710C"/>
    <w:rsid w:val="00417F20"/>
    <w:rsid w:val="004203FC"/>
    <w:rsid w:val="00421680"/>
    <w:rsid w:val="004225A1"/>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B4C"/>
    <w:rsid w:val="004451F3"/>
    <w:rsid w:val="004453FD"/>
    <w:rsid w:val="00451E12"/>
    <w:rsid w:val="00452888"/>
    <w:rsid w:val="00453553"/>
    <w:rsid w:val="00455E02"/>
    <w:rsid w:val="00461B0F"/>
    <w:rsid w:val="00463479"/>
    <w:rsid w:val="0046381F"/>
    <w:rsid w:val="004647BE"/>
    <w:rsid w:val="004648BE"/>
    <w:rsid w:val="00466FA9"/>
    <w:rsid w:val="0047080B"/>
    <w:rsid w:val="004719E0"/>
    <w:rsid w:val="00471B82"/>
    <w:rsid w:val="00471D69"/>
    <w:rsid w:val="00474E58"/>
    <w:rsid w:val="0047569A"/>
    <w:rsid w:val="00475D21"/>
    <w:rsid w:val="00475DAF"/>
    <w:rsid w:val="00475F31"/>
    <w:rsid w:val="004762B8"/>
    <w:rsid w:val="00476321"/>
    <w:rsid w:val="00477F20"/>
    <w:rsid w:val="004810DA"/>
    <w:rsid w:val="004810EE"/>
    <w:rsid w:val="004815CF"/>
    <w:rsid w:val="00482865"/>
    <w:rsid w:val="00482ACC"/>
    <w:rsid w:val="00482E60"/>
    <w:rsid w:val="004861C2"/>
    <w:rsid w:val="00487704"/>
    <w:rsid w:val="00490685"/>
    <w:rsid w:val="004911C6"/>
    <w:rsid w:val="00491291"/>
    <w:rsid w:val="0049211F"/>
    <w:rsid w:val="004922C4"/>
    <w:rsid w:val="00493BE7"/>
    <w:rsid w:val="00493ECA"/>
    <w:rsid w:val="004962FB"/>
    <w:rsid w:val="004968A9"/>
    <w:rsid w:val="00497D03"/>
    <w:rsid w:val="004A00EE"/>
    <w:rsid w:val="004A0151"/>
    <w:rsid w:val="004A1683"/>
    <w:rsid w:val="004A4051"/>
    <w:rsid w:val="004A40E9"/>
    <w:rsid w:val="004A5AAC"/>
    <w:rsid w:val="004A5D7C"/>
    <w:rsid w:val="004A5F5E"/>
    <w:rsid w:val="004A65CC"/>
    <w:rsid w:val="004A6ABF"/>
    <w:rsid w:val="004B079D"/>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BE7"/>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6D6"/>
    <w:rsid w:val="0050765B"/>
    <w:rsid w:val="0051004E"/>
    <w:rsid w:val="005126A0"/>
    <w:rsid w:val="0051291A"/>
    <w:rsid w:val="00512BE7"/>
    <w:rsid w:val="0051557C"/>
    <w:rsid w:val="0051613A"/>
    <w:rsid w:val="0051658A"/>
    <w:rsid w:val="00516B69"/>
    <w:rsid w:val="00517E92"/>
    <w:rsid w:val="0052166E"/>
    <w:rsid w:val="00521C9A"/>
    <w:rsid w:val="00522F9F"/>
    <w:rsid w:val="00522FCE"/>
    <w:rsid w:val="005258DF"/>
    <w:rsid w:val="0052784D"/>
    <w:rsid w:val="00527A50"/>
    <w:rsid w:val="005303C1"/>
    <w:rsid w:val="00530BC7"/>
    <w:rsid w:val="00530E9E"/>
    <w:rsid w:val="00531AF6"/>
    <w:rsid w:val="00531FB3"/>
    <w:rsid w:val="00532205"/>
    <w:rsid w:val="00532501"/>
    <w:rsid w:val="00532EA1"/>
    <w:rsid w:val="00533D7E"/>
    <w:rsid w:val="00534E1D"/>
    <w:rsid w:val="00534F45"/>
    <w:rsid w:val="00536211"/>
    <w:rsid w:val="005364F9"/>
    <w:rsid w:val="005378E5"/>
    <w:rsid w:val="00540991"/>
    <w:rsid w:val="00540DEB"/>
    <w:rsid w:val="005420CD"/>
    <w:rsid w:val="00543368"/>
    <w:rsid w:val="00543B3F"/>
    <w:rsid w:val="00544AC2"/>
    <w:rsid w:val="0054601C"/>
    <w:rsid w:val="00547C06"/>
    <w:rsid w:val="00551237"/>
    <w:rsid w:val="0055149A"/>
    <w:rsid w:val="00552EAA"/>
    <w:rsid w:val="00553509"/>
    <w:rsid w:val="0055597F"/>
    <w:rsid w:val="00555EB7"/>
    <w:rsid w:val="005561EE"/>
    <w:rsid w:val="00556C60"/>
    <w:rsid w:val="00557279"/>
    <w:rsid w:val="00557DBD"/>
    <w:rsid w:val="00560258"/>
    <w:rsid w:val="005614FA"/>
    <w:rsid w:val="00561F4A"/>
    <w:rsid w:val="00562935"/>
    <w:rsid w:val="00563C66"/>
    <w:rsid w:val="00563E32"/>
    <w:rsid w:val="00566226"/>
    <w:rsid w:val="00567B9F"/>
    <w:rsid w:val="00570148"/>
    <w:rsid w:val="0057083B"/>
    <w:rsid w:val="0057093D"/>
    <w:rsid w:val="00570C59"/>
    <w:rsid w:val="00571383"/>
    <w:rsid w:val="00571F3F"/>
    <w:rsid w:val="00573087"/>
    <w:rsid w:val="00574E2F"/>
    <w:rsid w:val="00577534"/>
    <w:rsid w:val="005777DF"/>
    <w:rsid w:val="005800DA"/>
    <w:rsid w:val="00581990"/>
    <w:rsid w:val="005824A2"/>
    <w:rsid w:val="00583CA1"/>
    <w:rsid w:val="00585B45"/>
    <w:rsid w:val="00586EA8"/>
    <w:rsid w:val="00587853"/>
    <w:rsid w:val="00587880"/>
    <w:rsid w:val="00587A0E"/>
    <w:rsid w:val="00590368"/>
    <w:rsid w:val="0059081B"/>
    <w:rsid w:val="00590851"/>
    <w:rsid w:val="005908FB"/>
    <w:rsid w:val="00591592"/>
    <w:rsid w:val="0059403E"/>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1BC6"/>
    <w:rsid w:val="005C2C93"/>
    <w:rsid w:val="005C45BA"/>
    <w:rsid w:val="005C537B"/>
    <w:rsid w:val="005C7ECE"/>
    <w:rsid w:val="005C7FB7"/>
    <w:rsid w:val="005D0329"/>
    <w:rsid w:val="005D11BD"/>
    <w:rsid w:val="005D13CB"/>
    <w:rsid w:val="005D1C98"/>
    <w:rsid w:val="005D2453"/>
    <w:rsid w:val="005D395D"/>
    <w:rsid w:val="005D51C4"/>
    <w:rsid w:val="005D5AE7"/>
    <w:rsid w:val="005D6287"/>
    <w:rsid w:val="005D6460"/>
    <w:rsid w:val="005D702B"/>
    <w:rsid w:val="005D739B"/>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628"/>
    <w:rsid w:val="005F2F81"/>
    <w:rsid w:val="005F3E5E"/>
    <w:rsid w:val="005F4404"/>
    <w:rsid w:val="005F4411"/>
    <w:rsid w:val="005F4484"/>
    <w:rsid w:val="005F4AFF"/>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7F8E"/>
    <w:rsid w:val="006102BA"/>
    <w:rsid w:val="006107B4"/>
    <w:rsid w:val="00613BAD"/>
    <w:rsid w:val="00613E88"/>
    <w:rsid w:val="00614AB1"/>
    <w:rsid w:val="00617BA1"/>
    <w:rsid w:val="006202B7"/>
    <w:rsid w:val="006203A9"/>
    <w:rsid w:val="006207AA"/>
    <w:rsid w:val="00621296"/>
    <w:rsid w:val="00621CF7"/>
    <w:rsid w:val="00623D6D"/>
    <w:rsid w:val="00623FC0"/>
    <w:rsid w:val="0062412A"/>
    <w:rsid w:val="00624F66"/>
    <w:rsid w:val="006251FE"/>
    <w:rsid w:val="00626219"/>
    <w:rsid w:val="0062734D"/>
    <w:rsid w:val="00627BD9"/>
    <w:rsid w:val="006304FE"/>
    <w:rsid w:val="00632727"/>
    <w:rsid w:val="006337A8"/>
    <w:rsid w:val="00633831"/>
    <w:rsid w:val="006342CD"/>
    <w:rsid w:val="006359E6"/>
    <w:rsid w:val="00635B3B"/>
    <w:rsid w:val="00635E49"/>
    <w:rsid w:val="00636CD7"/>
    <w:rsid w:val="0063746B"/>
    <w:rsid w:val="00637EC3"/>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67CA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F13"/>
    <w:rsid w:val="006A5C07"/>
    <w:rsid w:val="006B09E0"/>
    <w:rsid w:val="006B149B"/>
    <w:rsid w:val="006B1585"/>
    <w:rsid w:val="006B2F15"/>
    <w:rsid w:val="006B498D"/>
    <w:rsid w:val="006B5625"/>
    <w:rsid w:val="006B56AB"/>
    <w:rsid w:val="006B5C60"/>
    <w:rsid w:val="006B7306"/>
    <w:rsid w:val="006B73E9"/>
    <w:rsid w:val="006B7E1A"/>
    <w:rsid w:val="006C0E97"/>
    <w:rsid w:val="006C1FAF"/>
    <w:rsid w:val="006C4A72"/>
    <w:rsid w:val="006C5E7C"/>
    <w:rsid w:val="006C7A51"/>
    <w:rsid w:val="006D0359"/>
    <w:rsid w:val="006D173C"/>
    <w:rsid w:val="006D3373"/>
    <w:rsid w:val="006D478B"/>
    <w:rsid w:val="006D67CD"/>
    <w:rsid w:val="006E08F6"/>
    <w:rsid w:val="006E0C77"/>
    <w:rsid w:val="006E1053"/>
    <w:rsid w:val="006E1FE8"/>
    <w:rsid w:val="006E229D"/>
    <w:rsid w:val="006E2556"/>
    <w:rsid w:val="006E2E82"/>
    <w:rsid w:val="006E54F2"/>
    <w:rsid w:val="006E59FA"/>
    <w:rsid w:val="006E74E2"/>
    <w:rsid w:val="006E7D71"/>
    <w:rsid w:val="006F2B90"/>
    <w:rsid w:val="006F3650"/>
    <w:rsid w:val="006F398C"/>
    <w:rsid w:val="006F4A2E"/>
    <w:rsid w:val="006F59CD"/>
    <w:rsid w:val="00700899"/>
    <w:rsid w:val="0070185B"/>
    <w:rsid w:val="00701D82"/>
    <w:rsid w:val="00702C8D"/>
    <w:rsid w:val="00703C53"/>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93C"/>
    <w:rsid w:val="00716CA9"/>
    <w:rsid w:val="00717AE1"/>
    <w:rsid w:val="00717BB8"/>
    <w:rsid w:val="0072105C"/>
    <w:rsid w:val="007212B4"/>
    <w:rsid w:val="00723E03"/>
    <w:rsid w:val="0072494E"/>
    <w:rsid w:val="007253B6"/>
    <w:rsid w:val="00730E00"/>
    <w:rsid w:val="00730EFD"/>
    <w:rsid w:val="00732870"/>
    <w:rsid w:val="007340D2"/>
    <w:rsid w:val="00734383"/>
    <w:rsid w:val="00735CAA"/>
    <w:rsid w:val="007362F5"/>
    <w:rsid w:val="00740C86"/>
    <w:rsid w:val="00744418"/>
    <w:rsid w:val="00745663"/>
    <w:rsid w:val="00745728"/>
    <w:rsid w:val="00745D3C"/>
    <w:rsid w:val="00745DCB"/>
    <w:rsid w:val="00746245"/>
    <w:rsid w:val="007467DD"/>
    <w:rsid w:val="0074786D"/>
    <w:rsid w:val="00747BD5"/>
    <w:rsid w:val="00750704"/>
    <w:rsid w:val="007509A8"/>
    <w:rsid w:val="00752A92"/>
    <w:rsid w:val="0075352E"/>
    <w:rsid w:val="00753A64"/>
    <w:rsid w:val="007543C6"/>
    <w:rsid w:val="007543E7"/>
    <w:rsid w:val="007553E2"/>
    <w:rsid w:val="00755651"/>
    <w:rsid w:val="007567A6"/>
    <w:rsid w:val="00761209"/>
    <w:rsid w:val="00761F19"/>
    <w:rsid w:val="007629DE"/>
    <w:rsid w:val="007651A4"/>
    <w:rsid w:val="007655CE"/>
    <w:rsid w:val="0076572B"/>
    <w:rsid w:val="00766A0A"/>
    <w:rsid w:val="007673D2"/>
    <w:rsid w:val="00767EEF"/>
    <w:rsid w:val="0077052E"/>
    <w:rsid w:val="00770C90"/>
    <w:rsid w:val="00770F28"/>
    <w:rsid w:val="00771741"/>
    <w:rsid w:val="00771778"/>
    <w:rsid w:val="0077254B"/>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724C"/>
    <w:rsid w:val="007A72F8"/>
    <w:rsid w:val="007B0741"/>
    <w:rsid w:val="007B2AC0"/>
    <w:rsid w:val="007B3670"/>
    <w:rsid w:val="007B3F10"/>
    <w:rsid w:val="007B7A07"/>
    <w:rsid w:val="007B7A90"/>
    <w:rsid w:val="007C0C16"/>
    <w:rsid w:val="007C0DAD"/>
    <w:rsid w:val="007C1C4C"/>
    <w:rsid w:val="007C24F8"/>
    <w:rsid w:val="007C2649"/>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2E00"/>
    <w:rsid w:val="007E35AB"/>
    <w:rsid w:val="007E3A34"/>
    <w:rsid w:val="007E3CFA"/>
    <w:rsid w:val="007E5276"/>
    <w:rsid w:val="007E5401"/>
    <w:rsid w:val="007E618A"/>
    <w:rsid w:val="007E61AB"/>
    <w:rsid w:val="007E6844"/>
    <w:rsid w:val="007F1A53"/>
    <w:rsid w:val="007F2025"/>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EB9"/>
    <w:rsid w:val="00804F59"/>
    <w:rsid w:val="00805777"/>
    <w:rsid w:val="008069E5"/>
    <w:rsid w:val="0080714C"/>
    <w:rsid w:val="008075BB"/>
    <w:rsid w:val="00807CD1"/>
    <w:rsid w:val="008124E2"/>
    <w:rsid w:val="00813F77"/>
    <w:rsid w:val="00814F41"/>
    <w:rsid w:val="0081609B"/>
    <w:rsid w:val="00816CE9"/>
    <w:rsid w:val="0081766A"/>
    <w:rsid w:val="00821CD0"/>
    <w:rsid w:val="00822AA7"/>
    <w:rsid w:val="00822F8C"/>
    <w:rsid w:val="0082384A"/>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B15"/>
    <w:rsid w:val="00852B6C"/>
    <w:rsid w:val="008548E9"/>
    <w:rsid w:val="00854B52"/>
    <w:rsid w:val="00854E3D"/>
    <w:rsid w:val="008556EA"/>
    <w:rsid w:val="008622E6"/>
    <w:rsid w:val="00863963"/>
    <w:rsid w:val="008651F5"/>
    <w:rsid w:val="00866EF9"/>
    <w:rsid w:val="00870AD3"/>
    <w:rsid w:val="008725C8"/>
    <w:rsid w:val="008729A1"/>
    <w:rsid w:val="00872F20"/>
    <w:rsid w:val="0087395A"/>
    <w:rsid w:val="00873972"/>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971"/>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2E24"/>
    <w:rsid w:val="008D5823"/>
    <w:rsid w:val="008D6EDA"/>
    <w:rsid w:val="008D70AC"/>
    <w:rsid w:val="008D768A"/>
    <w:rsid w:val="008E14AC"/>
    <w:rsid w:val="008E1E5D"/>
    <w:rsid w:val="008E1E94"/>
    <w:rsid w:val="008E2D59"/>
    <w:rsid w:val="008E40AD"/>
    <w:rsid w:val="008E4B98"/>
    <w:rsid w:val="008E4C0B"/>
    <w:rsid w:val="008E4FC8"/>
    <w:rsid w:val="008E6053"/>
    <w:rsid w:val="008E73FA"/>
    <w:rsid w:val="008F0D0A"/>
    <w:rsid w:val="008F18FA"/>
    <w:rsid w:val="008F19B8"/>
    <w:rsid w:val="008F1EE4"/>
    <w:rsid w:val="008F23AB"/>
    <w:rsid w:val="008F3A41"/>
    <w:rsid w:val="008F3DBB"/>
    <w:rsid w:val="008F508D"/>
    <w:rsid w:val="008F63AD"/>
    <w:rsid w:val="008F65C7"/>
    <w:rsid w:val="008F7E0A"/>
    <w:rsid w:val="0090152D"/>
    <w:rsid w:val="00902344"/>
    <w:rsid w:val="009024B0"/>
    <w:rsid w:val="00902536"/>
    <w:rsid w:val="009027EA"/>
    <w:rsid w:val="0090457E"/>
    <w:rsid w:val="0090505F"/>
    <w:rsid w:val="00906778"/>
    <w:rsid w:val="009078F9"/>
    <w:rsid w:val="00907961"/>
    <w:rsid w:val="00910E2F"/>
    <w:rsid w:val="00912884"/>
    <w:rsid w:val="009135F5"/>
    <w:rsid w:val="009139BB"/>
    <w:rsid w:val="00914CF3"/>
    <w:rsid w:val="00914D67"/>
    <w:rsid w:val="00917CB1"/>
    <w:rsid w:val="0092010F"/>
    <w:rsid w:val="00920481"/>
    <w:rsid w:val="00920A5A"/>
    <w:rsid w:val="00922827"/>
    <w:rsid w:val="00923185"/>
    <w:rsid w:val="009232EF"/>
    <w:rsid w:val="00924020"/>
    <w:rsid w:val="009259EE"/>
    <w:rsid w:val="00926237"/>
    <w:rsid w:val="00926BA6"/>
    <w:rsid w:val="00927A7E"/>
    <w:rsid w:val="00927C8A"/>
    <w:rsid w:val="00930169"/>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8F8"/>
    <w:rsid w:val="00964A09"/>
    <w:rsid w:val="009661B1"/>
    <w:rsid w:val="00967F76"/>
    <w:rsid w:val="0097062D"/>
    <w:rsid w:val="00971EA0"/>
    <w:rsid w:val="0097396C"/>
    <w:rsid w:val="00974480"/>
    <w:rsid w:val="00975512"/>
    <w:rsid w:val="00975B2C"/>
    <w:rsid w:val="0098013B"/>
    <w:rsid w:val="00980704"/>
    <w:rsid w:val="0098288E"/>
    <w:rsid w:val="00982B46"/>
    <w:rsid w:val="009837E9"/>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963"/>
    <w:rsid w:val="009B2E69"/>
    <w:rsid w:val="009B3D90"/>
    <w:rsid w:val="009B5A26"/>
    <w:rsid w:val="009C05C6"/>
    <w:rsid w:val="009C15CA"/>
    <w:rsid w:val="009C28F1"/>
    <w:rsid w:val="009C2FCA"/>
    <w:rsid w:val="009C4062"/>
    <w:rsid w:val="009C4935"/>
    <w:rsid w:val="009C5052"/>
    <w:rsid w:val="009C53F0"/>
    <w:rsid w:val="009C6067"/>
    <w:rsid w:val="009C64C3"/>
    <w:rsid w:val="009C7772"/>
    <w:rsid w:val="009D0AAF"/>
    <w:rsid w:val="009D1559"/>
    <w:rsid w:val="009D2A50"/>
    <w:rsid w:val="009D3C28"/>
    <w:rsid w:val="009D4324"/>
    <w:rsid w:val="009D4D62"/>
    <w:rsid w:val="009D5778"/>
    <w:rsid w:val="009D6370"/>
    <w:rsid w:val="009D6467"/>
    <w:rsid w:val="009D6F12"/>
    <w:rsid w:val="009E04F7"/>
    <w:rsid w:val="009E07B6"/>
    <w:rsid w:val="009E0A48"/>
    <w:rsid w:val="009E11EB"/>
    <w:rsid w:val="009E151D"/>
    <w:rsid w:val="009E2A2D"/>
    <w:rsid w:val="009E768C"/>
    <w:rsid w:val="009F0B4A"/>
    <w:rsid w:val="009F133E"/>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19F3"/>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5020F"/>
    <w:rsid w:val="00A5160C"/>
    <w:rsid w:val="00A5170E"/>
    <w:rsid w:val="00A520D2"/>
    <w:rsid w:val="00A52D73"/>
    <w:rsid w:val="00A553F8"/>
    <w:rsid w:val="00A5562B"/>
    <w:rsid w:val="00A55FA5"/>
    <w:rsid w:val="00A57A14"/>
    <w:rsid w:val="00A6002B"/>
    <w:rsid w:val="00A60EB8"/>
    <w:rsid w:val="00A62943"/>
    <w:rsid w:val="00A63359"/>
    <w:rsid w:val="00A644CF"/>
    <w:rsid w:val="00A653C8"/>
    <w:rsid w:val="00A65A5D"/>
    <w:rsid w:val="00A65E54"/>
    <w:rsid w:val="00A662E1"/>
    <w:rsid w:val="00A7125E"/>
    <w:rsid w:val="00A7417E"/>
    <w:rsid w:val="00A7494D"/>
    <w:rsid w:val="00A75396"/>
    <w:rsid w:val="00A759E2"/>
    <w:rsid w:val="00A75E5B"/>
    <w:rsid w:val="00A7723C"/>
    <w:rsid w:val="00A8017C"/>
    <w:rsid w:val="00A8035E"/>
    <w:rsid w:val="00A818D6"/>
    <w:rsid w:val="00A82059"/>
    <w:rsid w:val="00A82B45"/>
    <w:rsid w:val="00A83B3D"/>
    <w:rsid w:val="00A842F6"/>
    <w:rsid w:val="00A84EF3"/>
    <w:rsid w:val="00A84FD5"/>
    <w:rsid w:val="00A8684A"/>
    <w:rsid w:val="00A8719B"/>
    <w:rsid w:val="00A87406"/>
    <w:rsid w:val="00A90BB1"/>
    <w:rsid w:val="00A90BE8"/>
    <w:rsid w:val="00A90ED2"/>
    <w:rsid w:val="00A90F85"/>
    <w:rsid w:val="00A921E1"/>
    <w:rsid w:val="00A92731"/>
    <w:rsid w:val="00A93602"/>
    <w:rsid w:val="00A93D21"/>
    <w:rsid w:val="00A93DBA"/>
    <w:rsid w:val="00A965AF"/>
    <w:rsid w:val="00A96EBC"/>
    <w:rsid w:val="00A97B04"/>
    <w:rsid w:val="00AA0951"/>
    <w:rsid w:val="00AA0A54"/>
    <w:rsid w:val="00AA0B93"/>
    <w:rsid w:val="00AA2058"/>
    <w:rsid w:val="00AA2762"/>
    <w:rsid w:val="00AA46C8"/>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BFD"/>
    <w:rsid w:val="00AD2408"/>
    <w:rsid w:val="00AD2639"/>
    <w:rsid w:val="00AD4970"/>
    <w:rsid w:val="00AD4A3D"/>
    <w:rsid w:val="00AD4BC2"/>
    <w:rsid w:val="00AD4F38"/>
    <w:rsid w:val="00AD5926"/>
    <w:rsid w:val="00AD78DD"/>
    <w:rsid w:val="00AE1047"/>
    <w:rsid w:val="00AE232E"/>
    <w:rsid w:val="00AE2F7F"/>
    <w:rsid w:val="00AE4ABF"/>
    <w:rsid w:val="00AE4F59"/>
    <w:rsid w:val="00AE5ACA"/>
    <w:rsid w:val="00AE6986"/>
    <w:rsid w:val="00AE69C1"/>
    <w:rsid w:val="00AE7871"/>
    <w:rsid w:val="00AF1C41"/>
    <w:rsid w:val="00AF33C1"/>
    <w:rsid w:val="00AF3745"/>
    <w:rsid w:val="00AF3D50"/>
    <w:rsid w:val="00AF4D1C"/>
    <w:rsid w:val="00AF587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567"/>
    <w:rsid w:val="00B273F9"/>
    <w:rsid w:val="00B27AFA"/>
    <w:rsid w:val="00B27E2C"/>
    <w:rsid w:val="00B31BEA"/>
    <w:rsid w:val="00B321B7"/>
    <w:rsid w:val="00B32B31"/>
    <w:rsid w:val="00B32C22"/>
    <w:rsid w:val="00B33D6C"/>
    <w:rsid w:val="00B34919"/>
    <w:rsid w:val="00B35688"/>
    <w:rsid w:val="00B37A38"/>
    <w:rsid w:val="00B41DD8"/>
    <w:rsid w:val="00B4247D"/>
    <w:rsid w:val="00B43120"/>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70F24"/>
    <w:rsid w:val="00B711F9"/>
    <w:rsid w:val="00B72B60"/>
    <w:rsid w:val="00B732FC"/>
    <w:rsid w:val="00B76082"/>
    <w:rsid w:val="00B77E67"/>
    <w:rsid w:val="00B8117B"/>
    <w:rsid w:val="00B81ACB"/>
    <w:rsid w:val="00B82060"/>
    <w:rsid w:val="00B82592"/>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D6D"/>
    <w:rsid w:val="00B97D8E"/>
    <w:rsid w:val="00BA1094"/>
    <w:rsid w:val="00BA18E0"/>
    <w:rsid w:val="00BA2348"/>
    <w:rsid w:val="00BA2521"/>
    <w:rsid w:val="00BA40AF"/>
    <w:rsid w:val="00BA46B0"/>
    <w:rsid w:val="00BA49B4"/>
    <w:rsid w:val="00BA5131"/>
    <w:rsid w:val="00BA5847"/>
    <w:rsid w:val="00BA6713"/>
    <w:rsid w:val="00BB0F04"/>
    <w:rsid w:val="00BB321E"/>
    <w:rsid w:val="00BB43EC"/>
    <w:rsid w:val="00BC0AA3"/>
    <w:rsid w:val="00BC1F70"/>
    <w:rsid w:val="00BC2322"/>
    <w:rsid w:val="00BC27A7"/>
    <w:rsid w:val="00BC3D9E"/>
    <w:rsid w:val="00BC4762"/>
    <w:rsid w:val="00BC49D1"/>
    <w:rsid w:val="00BC6443"/>
    <w:rsid w:val="00BD05C7"/>
    <w:rsid w:val="00BD074F"/>
    <w:rsid w:val="00BD25B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DF2"/>
    <w:rsid w:val="00BE4FBE"/>
    <w:rsid w:val="00BE585D"/>
    <w:rsid w:val="00BF010F"/>
    <w:rsid w:val="00BF1119"/>
    <w:rsid w:val="00BF195D"/>
    <w:rsid w:val="00BF1A9F"/>
    <w:rsid w:val="00BF50B1"/>
    <w:rsid w:val="00BF539E"/>
    <w:rsid w:val="00BF5EF9"/>
    <w:rsid w:val="00C00459"/>
    <w:rsid w:val="00C02370"/>
    <w:rsid w:val="00C05C28"/>
    <w:rsid w:val="00C06AE2"/>
    <w:rsid w:val="00C070E5"/>
    <w:rsid w:val="00C07525"/>
    <w:rsid w:val="00C10952"/>
    <w:rsid w:val="00C1210E"/>
    <w:rsid w:val="00C13757"/>
    <w:rsid w:val="00C14995"/>
    <w:rsid w:val="00C14D4D"/>
    <w:rsid w:val="00C15E71"/>
    <w:rsid w:val="00C17E09"/>
    <w:rsid w:val="00C22C6C"/>
    <w:rsid w:val="00C22D4B"/>
    <w:rsid w:val="00C22E23"/>
    <w:rsid w:val="00C22EC8"/>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8A0"/>
    <w:rsid w:val="00C44A47"/>
    <w:rsid w:val="00C44E38"/>
    <w:rsid w:val="00C4576A"/>
    <w:rsid w:val="00C45EB0"/>
    <w:rsid w:val="00C46169"/>
    <w:rsid w:val="00C464A4"/>
    <w:rsid w:val="00C4675F"/>
    <w:rsid w:val="00C468F5"/>
    <w:rsid w:val="00C469E1"/>
    <w:rsid w:val="00C50185"/>
    <w:rsid w:val="00C501F1"/>
    <w:rsid w:val="00C51A41"/>
    <w:rsid w:val="00C52BDE"/>
    <w:rsid w:val="00C535FE"/>
    <w:rsid w:val="00C54E86"/>
    <w:rsid w:val="00C55140"/>
    <w:rsid w:val="00C57A36"/>
    <w:rsid w:val="00C60D06"/>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C61"/>
    <w:rsid w:val="00C72126"/>
    <w:rsid w:val="00C72E8B"/>
    <w:rsid w:val="00C762D4"/>
    <w:rsid w:val="00C80336"/>
    <w:rsid w:val="00C8195A"/>
    <w:rsid w:val="00C82C33"/>
    <w:rsid w:val="00C82F7A"/>
    <w:rsid w:val="00C831C1"/>
    <w:rsid w:val="00C840E0"/>
    <w:rsid w:val="00C850B8"/>
    <w:rsid w:val="00C86247"/>
    <w:rsid w:val="00C90B9D"/>
    <w:rsid w:val="00C914C5"/>
    <w:rsid w:val="00C91515"/>
    <w:rsid w:val="00C920BF"/>
    <w:rsid w:val="00C93257"/>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24D8"/>
    <w:rsid w:val="00CB40BB"/>
    <w:rsid w:val="00CB6ADE"/>
    <w:rsid w:val="00CC0852"/>
    <w:rsid w:val="00CC1E7A"/>
    <w:rsid w:val="00CC2762"/>
    <w:rsid w:val="00CC394D"/>
    <w:rsid w:val="00CC4B41"/>
    <w:rsid w:val="00CC53BA"/>
    <w:rsid w:val="00CC5DBD"/>
    <w:rsid w:val="00CC6345"/>
    <w:rsid w:val="00CC6858"/>
    <w:rsid w:val="00CC71E9"/>
    <w:rsid w:val="00CC7AAA"/>
    <w:rsid w:val="00CD0963"/>
    <w:rsid w:val="00CD1B27"/>
    <w:rsid w:val="00CD2085"/>
    <w:rsid w:val="00CD3106"/>
    <w:rsid w:val="00CD4882"/>
    <w:rsid w:val="00CD4A74"/>
    <w:rsid w:val="00CD5015"/>
    <w:rsid w:val="00CD52F2"/>
    <w:rsid w:val="00CD7167"/>
    <w:rsid w:val="00CD72CA"/>
    <w:rsid w:val="00CE0D35"/>
    <w:rsid w:val="00CE1203"/>
    <w:rsid w:val="00CE1A63"/>
    <w:rsid w:val="00CE2BBC"/>
    <w:rsid w:val="00CE4D94"/>
    <w:rsid w:val="00CE5C89"/>
    <w:rsid w:val="00CE62A4"/>
    <w:rsid w:val="00CE6EDE"/>
    <w:rsid w:val="00CE7927"/>
    <w:rsid w:val="00CE7E04"/>
    <w:rsid w:val="00CF20B5"/>
    <w:rsid w:val="00CF2A34"/>
    <w:rsid w:val="00CF3FF4"/>
    <w:rsid w:val="00CF7EC6"/>
    <w:rsid w:val="00D0027E"/>
    <w:rsid w:val="00D00475"/>
    <w:rsid w:val="00D00998"/>
    <w:rsid w:val="00D02042"/>
    <w:rsid w:val="00D02085"/>
    <w:rsid w:val="00D023CA"/>
    <w:rsid w:val="00D02BFD"/>
    <w:rsid w:val="00D02DA1"/>
    <w:rsid w:val="00D030C3"/>
    <w:rsid w:val="00D031FB"/>
    <w:rsid w:val="00D0401B"/>
    <w:rsid w:val="00D05BF7"/>
    <w:rsid w:val="00D06F3A"/>
    <w:rsid w:val="00D07F2E"/>
    <w:rsid w:val="00D10DC0"/>
    <w:rsid w:val="00D12036"/>
    <w:rsid w:val="00D131C2"/>
    <w:rsid w:val="00D1323A"/>
    <w:rsid w:val="00D1552A"/>
    <w:rsid w:val="00D15BB7"/>
    <w:rsid w:val="00D170D8"/>
    <w:rsid w:val="00D1738F"/>
    <w:rsid w:val="00D20B45"/>
    <w:rsid w:val="00D21DBB"/>
    <w:rsid w:val="00D22295"/>
    <w:rsid w:val="00D2650A"/>
    <w:rsid w:val="00D2660A"/>
    <w:rsid w:val="00D303E1"/>
    <w:rsid w:val="00D30DB9"/>
    <w:rsid w:val="00D32BC7"/>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3948"/>
    <w:rsid w:val="00D546FD"/>
    <w:rsid w:val="00D56692"/>
    <w:rsid w:val="00D5730B"/>
    <w:rsid w:val="00D57333"/>
    <w:rsid w:val="00D604F9"/>
    <w:rsid w:val="00D618D2"/>
    <w:rsid w:val="00D626F2"/>
    <w:rsid w:val="00D62934"/>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6BA"/>
    <w:rsid w:val="00D74A8D"/>
    <w:rsid w:val="00D74D50"/>
    <w:rsid w:val="00D76413"/>
    <w:rsid w:val="00D7700A"/>
    <w:rsid w:val="00D771D4"/>
    <w:rsid w:val="00D771EB"/>
    <w:rsid w:val="00D8031B"/>
    <w:rsid w:val="00D81102"/>
    <w:rsid w:val="00D82203"/>
    <w:rsid w:val="00D844D8"/>
    <w:rsid w:val="00D8498A"/>
    <w:rsid w:val="00D85189"/>
    <w:rsid w:val="00D85630"/>
    <w:rsid w:val="00D85E4A"/>
    <w:rsid w:val="00D86207"/>
    <w:rsid w:val="00D8760D"/>
    <w:rsid w:val="00D87F6B"/>
    <w:rsid w:val="00D87F6E"/>
    <w:rsid w:val="00D91004"/>
    <w:rsid w:val="00D911D4"/>
    <w:rsid w:val="00D916EE"/>
    <w:rsid w:val="00D91C94"/>
    <w:rsid w:val="00D9249A"/>
    <w:rsid w:val="00D92BE1"/>
    <w:rsid w:val="00D93938"/>
    <w:rsid w:val="00D945F0"/>
    <w:rsid w:val="00D9700F"/>
    <w:rsid w:val="00D97A86"/>
    <w:rsid w:val="00D97AC5"/>
    <w:rsid w:val="00DA1CD1"/>
    <w:rsid w:val="00DA213D"/>
    <w:rsid w:val="00DA4258"/>
    <w:rsid w:val="00DA4E68"/>
    <w:rsid w:val="00DA4F24"/>
    <w:rsid w:val="00DA4FAE"/>
    <w:rsid w:val="00DA5CE6"/>
    <w:rsid w:val="00DA6B63"/>
    <w:rsid w:val="00DA7B32"/>
    <w:rsid w:val="00DB0502"/>
    <w:rsid w:val="00DB1CBB"/>
    <w:rsid w:val="00DB2057"/>
    <w:rsid w:val="00DB3D08"/>
    <w:rsid w:val="00DB610F"/>
    <w:rsid w:val="00DB6502"/>
    <w:rsid w:val="00DB75C1"/>
    <w:rsid w:val="00DB7680"/>
    <w:rsid w:val="00DC0E80"/>
    <w:rsid w:val="00DC1ACA"/>
    <w:rsid w:val="00DC4D10"/>
    <w:rsid w:val="00DC505D"/>
    <w:rsid w:val="00DC5D81"/>
    <w:rsid w:val="00DC60A5"/>
    <w:rsid w:val="00DC6A26"/>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13B5"/>
    <w:rsid w:val="00DE1AF9"/>
    <w:rsid w:val="00DE2CC1"/>
    <w:rsid w:val="00DE3F5F"/>
    <w:rsid w:val="00DE4371"/>
    <w:rsid w:val="00DE4C42"/>
    <w:rsid w:val="00DE68A2"/>
    <w:rsid w:val="00DE7AFF"/>
    <w:rsid w:val="00DF2C0D"/>
    <w:rsid w:val="00DF4C99"/>
    <w:rsid w:val="00DF4D25"/>
    <w:rsid w:val="00DF4F05"/>
    <w:rsid w:val="00DF513F"/>
    <w:rsid w:val="00DF56FF"/>
    <w:rsid w:val="00DF573B"/>
    <w:rsid w:val="00DF5D4D"/>
    <w:rsid w:val="00DF6DFD"/>
    <w:rsid w:val="00DF724E"/>
    <w:rsid w:val="00DF768D"/>
    <w:rsid w:val="00DF7CC4"/>
    <w:rsid w:val="00E0022C"/>
    <w:rsid w:val="00E0167F"/>
    <w:rsid w:val="00E0195C"/>
    <w:rsid w:val="00E03AC0"/>
    <w:rsid w:val="00E0582C"/>
    <w:rsid w:val="00E05D87"/>
    <w:rsid w:val="00E1072C"/>
    <w:rsid w:val="00E121BE"/>
    <w:rsid w:val="00E12721"/>
    <w:rsid w:val="00E13B6A"/>
    <w:rsid w:val="00E13DC7"/>
    <w:rsid w:val="00E1449D"/>
    <w:rsid w:val="00E1469C"/>
    <w:rsid w:val="00E15EA4"/>
    <w:rsid w:val="00E16090"/>
    <w:rsid w:val="00E178D7"/>
    <w:rsid w:val="00E178F8"/>
    <w:rsid w:val="00E205C6"/>
    <w:rsid w:val="00E22F7F"/>
    <w:rsid w:val="00E234CF"/>
    <w:rsid w:val="00E23C22"/>
    <w:rsid w:val="00E2445A"/>
    <w:rsid w:val="00E249FF"/>
    <w:rsid w:val="00E24BA4"/>
    <w:rsid w:val="00E267B0"/>
    <w:rsid w:val="00E27994"/>
    <w:rsid w:val="00E3150C"/>
    <w:rsid w:val="00E319E7"/>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66E4"/>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18F6"/>
    <w:rsid w:val="00EB1E42"/>
    <w:rsid w:val="00EB4A67"/>
    <w:rsid w:val="00EB525D"/>
    <w:rsid w:val="00EB6E0D"/>
    <w:rsid w:val="00EB7FFC"/>
    <w:rsid w:val="00EC1993"/>
    <w:rsid w:val="00EC22D7"/>
    <w:rsid w:val="00EC4082"/>
    <w:rsid w:val="00EC4D9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561"/>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2AA8"/>
    <w:rsid w:val="00F13FDE"/>
    <w:rsid w:val="00F145BD"/>
    <w:rsid w:val="00F15249"/>
    <w:rsid w:val="00F15373"/>
    <w:rsid w:val="00F15468"/>
    <w:rsid w:val="00F15E10"/>
    <w:rsid w:val="00F17031"/>
    <w:rsid w:val="00F17512"/>
    <w:rsid w:val="00F209EA"/>
    <w:rsid w:val="00F218C0"/>
    <w:rsid w:val="00F23600"/>
    <w:rsid w:val="00F23929"/>
    <w:rsid w:val="00F247F2"/>
    <w:rsid w:val="00F2668A"/>
    <w:rsid w:val="00F266CE"/>
    <w:rsid w:val="00F269BE"/>
    <w:rsid w:val="00F26EA7"/>
    <w:rsid w:val="00F2798F"/>
    <w:rsid w:val="00F27CCD"/>
    <w:rsid w:val="00F306BE"/>
    <w:rsid w:val="00F31479"/>
    <w:rsid w:val="00F31E9A"/>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C86"/>
    <w:rsid w:val="00F72150"/>
    <w:rsid w:val="00F734D9"/>
    <w:rsid w:val="00F73528"/>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3483"/>
    <w:rsid w:val="00F96564"/>
    <w:rsid w:val="00F96720"/>
    <w:rsid w:val="00FA029D"/>
    <w:rsid w:val="00FA33BF"/>
    <w:rsid w:val="00FA3ACE"/>
    <w:rsid w:val="00FA4E7F"/>
    <w:rsid w:val="00FA6338"/>
    <w:rsid w:val="00FA7526"/>
    <w:rsid w:val="00FA7CF6"/>
    <w:rsid w:val="00FB0409"/>
    <w:rsid w:val="00FB137A"/>
    <w:rsid w:val="00FB1D32"/>
    <w:rsid w:val="00FB24DE"/>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130"/>
    <w:rsid w:val="00FD52DF"/>
    <w:rsid w:val="00FD6676"/>
    <w:rsid w:val="00FE07AB"/>
    <w:rsid w:val="00FE120D"/>
    <w:rsid w:val="00FE33F3"/>
    <w:rsid w:val="00FE36A2"/>
    <w:rsid w:val="00FE43E1"/>
    <w:rsid w:val="00FE65E8"/>
    <w:rsid w:val="00FE6E3A"/>
    <w:rsid w:val="00FF02DF"/>
    <w:rsid w:val="00FF056C"/>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802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34440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401027291">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958726756">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59630986">
      <w:bodyDiv w:val="1"/>
      <w:marLeft w:val="0"/>
      <w:marRight w:val="0"/>
      <w:marTop w:val="0"/>
      <w:marBottom w:val="0"/>
      <w:divBdr>
        <w:top w:val="none" w:sz="0" w:space="0" w:color="auto"/>
        <w:left w:val="none" w:sz="0" w:space="0" w:color="auto"/>
        <w:bottom w:val="none" w:sz="0" w:space="0" w:color="auto"/>
        <w:right w:val="none" w:sz="0" w:space="0" w:color="auto"/>
      </w:divBdr>
    </w:div>
    <w:div w:id="1277173506">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0213803">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99070644">
      <w:bodyDiv w:val="1"/>
      <w:marLeft w:val="0"/>
      <w:marRight w:val="0"/>
      <w:marTop w:val="0"/>
      <w:marBottom w:val="0"/>
      <w:divBdr>
        <w:top w:val="none" w:sz="0" w:space="0" w:color="auto"/>
        <w:left w:val="none" w:sz="0" w:space="0" w:color="auto"/>
        <w:bottom w:val="none" w:sz="0" w:space="0" w:color="auto"/>
        <w:right w:val="none" w:sz="0" w:space="0" w:color="auto"/>
      </w:divBdr>
    </w:div>
    <w:div w:id="207434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ensb.tomsk.ru" TargetMode="Externa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nekrasov@ensb.tomsk.ru" TargetMode="External"/><Relationship Id="rId20" Type="http://schemas.openxmlformats.org/officeDocument/2006/relationships/footer" Target="footer5.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4.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D31AD-4A72-4331-9C0F-32EBF1AF8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122</Pages>
  <Words>33243</Words>
  <Characters>189489</Characters>
  <Application>Microsoft Office Word</Application>
  <DocSecurity>0</DocSecurity>
  <Lines>1579</Lines>
  <Paragraphs>444</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222288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проведению процедуры закупки на право заключения договора на поставку хозяйственных товаров для нужд ПАО «Томскэнергосбыт»</dc:creator>
  <cp:lastModifiedBy>Некрасов Андрей Викторович</cp:lastModifiedBy>
  <cp:revision>8</cp:revision>
  <cp:lastPrinted>2015-11-26T10:59:00Z</cp:lastPrinted>
  <dcterms:created xsi:type="dcterms:W3CDTF">2015-10-13T07:11:00Z</dcterms:created>
  <dcterms:modified xsi:type="dcterms:W3CDTF">2015-11-26T11:01:00Z</dcterms:modified>
</cp:coreProperties>
</file>